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213B7" w14:textId="77777777" w:rsidR="00864FB6" w:rsidRPr="005F1B0E" w:rsidRDefault="00864FB6" w:rsidP="0009095F">
      <w:pPr>
        <w:spacing w:after="0" w:line="240" w:lineRule="auto"/>
        <w:jc w:val="right"/>
        <w:rPr>
          <w:rFonts w:ascii="Times New Roman" w:hAnsi="Times New Roman"/>
          <w:bCs/>
          <w:sz w:val="28"/>
          <w:szCs w:val="28"/>
        </w:rPr>
      </w:pPr>
      <w:r w:rsidRPr="005F1B0E">
        <w:rPr>
          <w:rFonts w:ascii="Times New Roman" w:hAnsi="Times New Roman"/>
          <w:sz w:val="28"/>
          <w:szCs w:val="28"/>
        </w:rPr>
        <w:t>«Утверждено»</w:t>
      </w:r>
    </w:p>
    <w:p w14:paraId="223B1711" w14:textId="77777777" w:rsidR="00864FB6" w:rsidRPr="005F1B0E" w:rsidRDefault="00864FB6" w:rsidP="009F2C81">
      <w:pPr>
        <w:spacing w:after="0" w:line="240" w:lineRule="auto"/>
        <w:jc w:val="right"/>
        <w:rPr>
          <w:rFonts w:ascii="Times New Roman" w:hAnsi="Times New Roman"/>
          <w:sz w:val="28"/>
          <w:szCs w:val="28"/>
        </w:rPr>
      </w:pPr>
      <w:r w:rsidRPr="005F1B0E">
        <w:rPr>
          <w:rFonts w:ascii="Times New Roman" w:hAnsi="Times New Roman"/>
          <w:sz w:val="28"/>
          <w:szCs w:val="28"/>
        </w:rPr>
        <w:t xml:space="preserve">Генеральным директором </w:t>
      </w:r>
    </w:p>
    <w:p w14:paraId="4FF0BADF" w14:textId="77777777" w:rsidR="00864FB6" w:rsidRPr="005F1B0E" w:rsidRDefault="00864FB6" w:rsidP="009F2C81">
      <w:pPr>
        <w:spacing w:after="0" w:line="240" w:lineRule="auto"/>
        <w:jc w:val="right"/>
        <w:rPr>
          <w:rFonts w:ascii="Times New Roman" w:hAnsi="Times New Roman"/>
          <w:sz w:val="28"/>
          <w:szCs w:val="28"/>
        </w:rPr>
      </w:pPr>
      <w:r w:rsidRPr="005F1B0E">
        <w:rPr>
          <w:rFonts w:ascii="Times New Roman" w:hAnsi="Times New Roman"/>
          <w:sz w:val="28"/>
          <w:szCs w:val="28"/>
        </w:rPr>
        <w:t>ООО «СПС»</w:t>
      </w:r>
    </w:p>
    <w:p w14:paraId="613DD2BA" w14:textId="77777777" w:rsidR="00864FB6" w:rsidRPr="005F1B0E" w:rsidRDefault="00864FB6" w:rsidP="009F2C81">
      <w:pPr>
        <w:spacing w:after="0" w:line="240" w:lineRule="auto"/>
        <w:jc w:val="right"/>
        <w:rPr>
          <w:rFonts w:ascii="Times New Roman" w:hAnsi="Times New Roman"/>
          <w:sz w:val="28"/>
          <w:szCs w:val="28"/>
        </w:rPr>
      </w:pPr>
      <w:r w:rsidRPr="005F1B0E">
        <w:rPr>
          <w:rFonts w:ascii="Times New Roman" w:hAnsi="Times New Roman"/>
          <w:sz w:val="28"/>
          <w:szCs w:val="28"/>
        </w:rPr>
        <w:t>Васильевым Е.В.</w:t>
      </w:r>
    </w:p>
    <w:p w14:paraId="1BCA21FC" w14:textId="77777777" w:rsidR="00864FB6" w:rsidRPr="005F1B0E" w:rsidRDefault="00864FB6" w:rsidP="009F2C81">
      <w:pPr>
        <w:jc w:val="right"/>
        <w:rPr>
          <w:rFonts w:ascii="Times New Roman" w:hAnsi="Times New Roman"/>
          <w:sz w:val="24"/>
          <w:szCs w:val="24"/>
        </w:rPr>
      </w:pPr>
      <w:r w:rsidRPr="005F1B0E">
        <w:rPr>
          <w:rFonts w:ascii="Times New Roman" w:hAnsi="Times New Roman"/>
          <w:sz w:val="28"/>
          <w:szCs w:val="28"/>
        </w:rPr>
        <w:t>«</w:t>
      </w:r>
      <w:r w:rsidR="00034FB4" w:rsidRPr="005F1B0E">
        <w:rPr>
          <w:rFonts w:ascii="Times New Roman" w:hAnsi="Times New Roman"/>
          <w:sz w:val="28"/>
          <w:szCs w:val="28"/>
        </w:rPr>
        <w:t>2</w:t>
      </w:r>
      <w:r w:rsidRPr="005F1B0E">
        <w:rPr>
          <w:rFonts w:ascii="Times New Roman" w:hAnsi="Times New Roman"/>
          <w:sz w:val="28"/>
          <w:szCs w:val="28"/>
        </w:rPr>
        <w:t>1» декабря 2012 г</w:t>
      </w:r>
      <w:r w:rsidRPr="005F1B0E">
        <w:rPr>
          <w:rFonts w:ascii="Times New Roman" w:hAnsi="Times New Roman"/>
          <w:sz w:val="24"/>
          <w:szCs w:val="24"/>
        </w:rPr>
        <w:t>.</w:t>
      </w:r>
    </w:p>
    <w:p w14:paraId="3486700D" w14:textId="77777777" w:rsidR="00DE6149" w:rsidRPr="005F1B0E"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248582B5" w14:textId="77777777" w:rsidR="00CC3011" w:rsidRPr="005F1B0E" w:rsidRDefault="00CC3011" w:rsidP="00CC3011">
      <w:pPr>
        <w:pStyle w:val="221cxspmiddle"/>
        <w:keepNext/>
        <w:keepLines/>
        <w:spacing w:before="0" w:beforeAutospacing="0" w:after="0" w:afterAutospacing="0"/>
        <w:contextualSpacing/>
        <w:jc w:val="right"/>
        <w:rPr>
          <w:rStyle w:val="221"/>
          <w:rFonts w:ascii="Times New Roman" w:eastAsiaTheme="minorEastAsia" w:hAnsi="Times New Roman" w:cs="Times New Roman"/>
          <w:b w:val="0"/>
          <w:bCs w:val="0"/>
          <w:i w:val="0"/>
          <w:iCs w:val="0"/>
          <w:color w:val="000000"/>
          <w:sz w:val="24"/>
          <w:szCs w:val="24"/>
          <w:shd w:val="clear" w:color="auto" w:fill="auto"/>
          <w:lang w:val="ru-RU"/>
        </w:rPr>
      </w:pPr>
    </w:p>
    <w:p w14:paraId="30F42762" w14:textId="77777777" w:rsidR="00DE6149" w:rsidRPr="005F1B0E"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219794F9" w14:textId="77777777" w:rsidR="00E548BF" w:rsidRPr="00C855D8" w:rsidRDefault="00E548BF" w:rsidP="00C855D8">
      <w:pPr>
        <w:pStyle w:val="10"/>
        <w:rPr>
          <w:rStyle w:val="221"/>
          <w:rFonts w:ascii="Times New Roman" w:eastAsiaTheme="minorEastAsia" w:hAnsi="Times New Roman"/>
          <w:i w:val="0"/>
          <w:sz w:val="24"/>
          <w:shd w:val="clear" w:color="auto" w:fill="auto"/>
          <w:lang w:val="ru-RU"/>
        </w:rPr>
      </w:pPr>
    </w:p>
    <w:p w14:paraId="4F3ADB0A" w14:textId="77777777" w:rsidR="00DE6149" w:rsidRPr="005F1B0E"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1FF1EC85" w14:textId="77777777" w:rsidR="00DE6149" w:rsidRPr="005F1B0E"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1F0B74A6" w14:textId="77777777" w:rsidR="00DE6149" w:rsidRPr="005F1B0E"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1586BEFA" w14:textId="77777777" w:rsidR="00DE6149" w:rsidRPr="005F1B0E"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6D5938E9" w14:textId="77777777" w:rsidR="00DE6149" w:rsidRPr="005F1B0E"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12E93669" w14:textId="77777777" w:rsidR="006D1FEA" w:rsidRPr="005F1B0E" w:rsidRDefault="006D1FEA"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17D9260D" w14:textId="77777777" w:rsidR="00AD2ACE" w:rsidRPr="005F1B0E" w:rsidRDefault="00AD2ACE" w:rsidP="007F2DA5">
      <w:pPr>
        <w:pStyle w:val="221cxspmiddle"/>
        <w:keepNext/>
        <w:keepLines/>
        <w:spacing w:before="0" w:beforeAutospacing="0" w:after="0" w:afterAutospacing="0"/>
        <w:contextualSpacing/>
        <w:jc w:val="center"/>
        <w:rPr>
          <w:rStyle w:val="221"/>
          <w:i w:val="0"/>
          <w:sz w:val="36"/>
          <w:szCs w:val="36"/>
          <w:lang w:val="ru-RU"/>
        </w:rPr>
      </w:pPr>
    </w:p>
    <w:p w14:paraId="00957447" w14:textId="77777777" w:rsidR="00864FB6" w:rsidRPr="005F1B0E" w:rsidRDefault="00E03235" w:rsidP="007F2DA5">
      <w:pPr>
        <w:pStyle w:val="221cxspmiddle"/>
        <w:keepNext/>
        <w:keepLines/>
        <w:spacing w:before="0" w:beforeAutospacing="0" w:after="0" w:afterAutospacing="0"/>
        <w:contextualSpacing/>
        <w:jc w:val="center"/>
        <w:rPr>
          <w:rStyle w:val="221"/>
          <w:i w:val="0"/>
          <w:sz w:val="40"/>
          <w:szCs w:val="40"/>
          <w:lang w:val="ru-RU"/>
        </w:rPr>
      </w:pPr>
      <w:r w:rsidRPr="005F1B0E">
        <w:rPr>
          <w:rStyle w:val="221"/>
          <w:i w:val="0"/>
          <w:sz w:val="40"/>
          <w:szCs w:val="40"/>
          <w:lang w:val="ru-RU"/>
        </w:rPr>
        <w:t>Правила</w:t>
      </w:r>
    </w:p>
    <w:p w14:paraId="009A7A13" w14:textId="77777777" w:rsidR="00AD2ACE" w:rsidRPr="005F1B0E" w:rsidRDefault="00E03235" w:rsidP="007F2DA5">
      <w:pPr>
        <w:pStyle w:val="221cxspmiddle"/>
        <w:keepNext/>
        <w:keepLines/>
        <w:spacing w:before="0" w:beforeAutospacing="0" w:after="0" w:afterAutospacing="0"/>
        <w:contextualSpacing/>
        <w:jc w:val="center"/>
        <w:rPr>
          <w:rStyle w:val="221"/>
          <w:i w:val="0"/>
          <w:sz w:val="40"/>
          <w:szCs w:val="40"/>
          <w:lang w:val="ru-RU"/>
        </w:rPr>
      </w:pPr>
      <w:r w:rsidRPr="005F1B0E">
        <w:rPr>
          <w:rStyle w:val="221"/>
          <w:i w:val="0"/>
          <w:sz w:val="40"/>
          <w:szCs w:val="40"/>
          <w:lang w:val="ru-RU"/>
        </w:rPr>
        <w:t>Страховой платежной системы</w:t>
      </w:r>
    </w:p>
    <w:p w14:paraId="4149D9CF" w14:textId="77777777" w:rsidR="00C10CFD" w:rsidRPr="005F1B0E" w:rsidRDefault="00C10CFD">
      <w:pPr>
        <w:spacing w:after="0" w:line="240" w:lineRule="auto"/>
        <w:jc w:val="center"/>
        <w:rPr>
          <w:rStyle w:val="221"/>
          <w:rFonts w:ascii="Times New Roman" w:hAnsi="Times New Roman" w:cs="Times New Roman"/>
          <w:b w:val="0"/>
          <w:bCs w:val="0"/>
          <w:i w:val="0"/>
          <w:iCs w:val="0"/>
          <w:sz w:val="24"/>
          <w:szCs w:val="24"/>
          <w:shd w:val="clear" w:color="auto" w:fill="auto"/>
          <w:lang w:val="ru-RU"/>
        </w:rPr>
      </w:pPr>
    </w:p>
    <w:p w14:paraId="4935B44C" w14:textId="4239EF9D" w:rsidR="00E548BF" w:rsidRPr="005F1B0E" w:rsidRDefault="00FC5FC4">
      <w:pPr>
        <w:spacing w:after="0" w:line="240" w:lineRule="auto"/>
        <w:jc w:val="center"/>
        <w:rPr>
          <w:rStyle w:val="221"/>
          <w:rFonts w:ascii="Times New Roman" w:hAnsi="Times New Roman" w:cs="Times New Roman"/>
          <w:b w:val="0"/>
          <w:bCs w:val="0"/>
          <w:i w:val="0"/>
          <w:iCs w:val="0"/>
          <w:sz w:val="24"/>
          <w:szCs w:val="24"/>
          <w:shd w:val="clear" w:color="auto" w:fill="auto"/>
          <w:lang w:val="ru-RU"/>
        </w:rPr>
      </w:pPr>
      <w:proofErr w:type="gramStart"/>
      <w:r w:rsidRPr="004355B0">
        <w:rPr>
          <w:rStyle w:val="221"/>
          <w:rFonts w:ascii="Times New Roman" w:hAnsi="Times New Roman" w:cs="Times New Roman"/>
          <w:b w:val="0"/>
          <w:bCs w:val="0"/>
          <w:i w:val="0"/>
          <w:iCs w:val="0"/>
          <w:sz w:val="24"/>
          <w:szCs w:val="24"/>
          <w:shd w:val="clear" w:color="auto" w:fill="auto"/>
          <w:lang w:val="ru-RU"/>
        </w:rPr>
        <w:t>(с изм. от 5 марта 2013 года, 31 декабря 2013 года, 17 ноября 2014 года, 24 марта 2015</w:t>
      </w:r>
      <w:proofErr w:type="gramEnd"/>
      <w:r w:rsidRPr="004355B0">
        <w:rPr>
          <w:rStyle w:val="221"/>
          <w:rFonts w:ascii="Times New Roman" w:hAnsi="Times New Roman" w:cs="Times New Roman"/>
          <w:b w:val="0"/>
          <w:bCs w:val="0"/>
          <w:i w:val="0"/>
          <w:iCs w:val="0"/>
          <w:sz w:val="24"/>
          <w:szCs w:val="24"/>
          <w:shd w:val="clear" w:color="auto" w:fill="auto"/>
          <w:lang w:val="ru-RU"/>
        </w:rPr>
        <w:t xml:space="preserve"> </w:t>
      </w:r>
      <w:proofErr w:type="gramStart"/>
      <w:r w:rsidRPr="004355B0">
        <w:rPr>
          <w:rStyle w:val="221"/>
          <w:rFonts w:ascii="Times New Roman" w:hAnsi="Times New Roman" w:cs="Times New Roman"/>
          <w:b w:val="0"/>
          <w:bCs w:val="0"/>
          <w:i w:val="0"/>
          <w:iCs w:val="0"/>
          <w:sz w:val="24"/>
          <w:szCs w:val="24"/>
          <w:shd w:val="clear" w:color="auto" w:fill="auto"/>
          <w:lang w:val="ru-RU"/>
        </w:rPr>
        <w:t xml:space="preserve">года, 26 мая 2015 года, 1 июля 2015 года, 14 сентября 2015 года, 30 ноября 2015 года, </w:t>
      </w:r>
      <w:r w:rsidRPr="004355B0">
        <w:rPr>
          <w:rStyle w:val="221"/>
          <w:rFonts w:ascii="Times New Roman" w:hAnsi="Times New Roman" w:cs="Times New Roman"/>
          <w:b w:val="0"/>
          <w:bCs w:val="0"/>
          <w:i w:val="0"/>
          <w:iCs w:val="0"/>
          <w:sz w:val="24"/>
          <w:szCs w:val="24"/>
          <w:shd w:val="clear" w:color="auto" w:fill="auto"/>
          <w:lang w:val="ru-RU"/>
        </w:rPr>
        <w:br/>
        <w:t xml:space="preserve">18 декабря 2015 года, 22 января 2016 года, 20 мая 2016 года, 27 октября 2016 года, </w:t>
      </w:r>
      <w:r w:rsidRPr="004355B0">
        <w:rPr>
          <w:rStyle w:val="221"/>
          <w:rFonts w:ascii="Times New Roman" w:hAnsi="Times New Roman" w:cs="Times New Roman"/>
          <w:b w:val="0"/>
          <w:bCs w:val="0"/>
          <w:i w:val="0"/>
          <w:iCs w:val="0"/>
          <w:sz w:val="24"/>
          <w:szCs w:val="24"/>
          <w:shd w:val="clear" w:color="auto" w:fill="auto"/>
          <w:lang w:val="ru-RU"/>
        </w:rPr>
        <w:br/>
        <w:t>28 ноября 2016 года, 22 мая 2017 года, 29 мая 2017 года, 18 сентября 2017 года,</w:t>
      </w:r>
      <w:r>
        <w:rPr>
          <w:rStyle w:val="221"/>
          <w:rFonts w:ascii="Times New Roman" w:hAnsi="Times New Roman" w:cs="Times New Roman"/>
          <w:b w:val="0"/>
          <w:bCs w:val="0"/>
          <w:i w:val="0"/>
          <w:iCs w:val="0"/>
          <w:sz w:val="24"/>
          <w:szCs w:val="24"/>
          <w:shd w:val="clear" w:color="auto" w:fill="auto"/>
          <w:lang w:val="ru-RU"/>
        </w:rPr>
        <w:br/>
        <w:t>1</w:t>
      </w:r>
      <w:r w:rsidRPr="004355B0">
        <w:rPr>
          <w:rStyle w:val="221"/>
          <w:rFonts w:ascii="Times New Roman" w:hAnsi="Times New Roman" w:cs="Times New Roman"/>
          <w:b w:val="0"/>
          <w:bCs w:val="0"/>
          <w:i w:val="0"/>
          <w:iCs w:val="0"/>
          <w:sz w:val="24"/>
          <w:szCs w:val="24"/>
          <w:shd w:val="clear" w:color="auto" w:fill="auto"/>
          <w:lang w:val="ru-RU"/>
        </w:rPr>
        <w:t xml:space="preserve"> декабря 2017</w:t>
      </w:r>
      <w:r>
        <w:rPr>
          <w:rStyle w:val="221"/>
          <w:rFonts w:ascii="Times New Roman" w:hAnsi="Times New Roman" w:cs="Times New Roman"/>
          <w:b w:val="0"/>
          <w:bCs w:val="0"/>
          <w:i w:val="0"/>
          <w:iCs w:val="0"/>
          <w:sz w:val="24"/>
          <w:szCs w:val="24"/>
          <w:shd w:val="clear" w:color="auto" w:fill="auto"/>
          <w:lang w:val="ru-RU"/>
        </w:rPr>
        <w:t xml:space="preserve"> года</w:t>
      </w:r>
      <w:r w:rsidRPr="004355B0">
        <w:rPr>
          <w:rStyle w:val="221"/>
          <w:rFonts w:ascii="Times New Roman" w:hAnsi="Times New Roman" w:cs="Times New Roman"/>
          <w:b w:val="0"/>
          <w:bCs w:val="0"/>
          <w:i w:val="0"/>
          <w:iCs w:val="0"/>
          <w:sz w:val="24"/>
          <w:szCs w:val="24"/>
          <w:shd w:val="clear" w:color="auto" w:fill="auto"/>
          <w:lang w:val="ru-RU"/>
        </w:rPr>
        <w:t>,</w:t>
      </w:r>
      <w:r>
        <w:rPr>
          <w:rStyle w:val="221"/>
          <w:rFonts w:ascii="Times New Roman" w:hAnsi="Times New Roman" w:cs="Times New Roman"/>
          <w:b w:val="0"/>
          <w:bCs w:val="0"/>
          <w:i w:val="0"/>
          <w:iCs w:val="0"/>
          <w:sz w:val="24"/>
          <w:szCs w:val="24"/>
          <w:shd w:val="clear" w:color="auto" w:fill="auto"/>
          <w:lang w:val="ru-RU"/>
        </w:rPr>
        <w:t xml:space="preserve"> </w:t>
      </w:r>
      <w:r w:rsidRPr="004355B0">
        <w:rPr>
          <w:rStyle w:val="221"/>
          <w:rFonts w:ascii="Times New Roman" w:hAnsi="Times New Roman" w:cs="Times New Roman"/>
          <w:b w:val="0"/>
          <w:bCs w:val="0"/>
          <w:i w:val="0"/>
          <w:iCs w:val="0"/>
          <w:sz w:val="24"/>
          <w:szCs w:val="24"/>
          <w:shd w:val="clear" w:color="auto" w:fill="auto"/>
          <w:lang w:val="ru-RU"/>
        </w:rPr>
        <w:t>21 августа 2018 года, 30 ноября 2018</w:t>
      </w:r>
      <w:proofErr w:type="gramEnd"/>
      <w:r w:rsidRPr="004355B0">
        <w:rPr>
          <w:rStyle w:val="221"/>
          <w:rFonts w:ascii="Times New Roman" w:hAnsi="Times New Roman" w:cs="Times New Roman"/>
          <w:b w:val="0"/>
          <w:bCs w:val="0"/>
          <w:i w:val="0"/>
          <w:iCs w:val="0"/>
          <w:sz w:val="24"/>
          <w:szCs w:val="24"/>
          <w:shd w:val="clear" w:color="auto" w:fill="auto"/>
          <w:lang w:val="ru-RU"/>
        </w:rPr>
        <w:t xml:space="preserve"> года, 27 мая 2019 года, </w:t>
      </w:r>
      <w:r w:rsidRPr="004355B0">
        <w:rPr>
          <w:rStyle w:val="221"/>
          <w:rFonts w:ascii="Times New Roman" w:hAnsi="Times New Roman" w:cs="Times New Roman"/>
          <w:b w:val="0"/>
          <w:bCs w:val="0"/>
          <w:i w:val="0"/>
          <w:iCs w:val="0"/>
          <w:sz w:val="24"/>
          <w:szCs w:val="24"/>
          <w:shd w:val="clear" w:color="auto" w:fill="auto"/>
          <w:lang w:val="ru-RU"/>
        </w:rPr>
        <w:br/>
      </w:r>
      <w:r>
        <w:rPr>
          <w:rStyle w:val="221"/>
          <w:rFonts w:ascii="Times New Roman" w:hAnsi="Times New Roman" w:cs="Times New Roman"/>
          <w:b w:val="0"/>
          <w:bCs w:val="0"/>
          <w:i w:val="0"/>
          <w:iCs w:val="0"/>
          <w:sz w:val="24"/>
          <w:szCs w:val="24"/>
          <w:shd w:val="clear" w:color="auto" w:fill="auto"/>
          <w:lang w:val="ru-RU"/>
        </w:rPr>
        <w:t>2 августа 2019 года, 25 ноября 2019 года, 1 июня 2020 года, 22 января 2021 года,</w:t>
      </w:r>
      <w:r>
        <w:rPr>
          <w:rStyle w:val="221"/>
          <w:rFonts w:ascii="Times New Roman" w:hAnsi="Times New Roman" w:cs="Times New Roman"/>
          <w:b w:val="0"/>
          <w:bCs w:val="0"/>
          <w:i w:val="0"/>
          <w:iCs w:val="0"/>
          <w:sz w:val="24"/>
          <w:szCs w:val="24"/>
          <w:shd w:val="clear" w:color="auto" w:fill="auto"/>
          <w:lang w:val="ru-RU"/>
        </w:rPr>
        <w:br/>
        <w:t>27 мая 2021 года, 1 июня 2021 года</w:t>
      </w:r>
      <w:r w:rsidRPr="004355B0">
        <w:rPr>
          <w:rStyle w:val="221"/>
          <w:rFonts w:ascii="Times New Roman" w:hAnsi="Times New Roman" w:cs="Times New Roman"/>
          <w:b w:val="0"/>
          <w:bCs w:val="0"/>
          <w:i w:val="0"/>
          <w:iCs w:val="0"/>
          <w:sz w:val="24"/>
          <w:szCs w:val="24"/>
          <w:shd w:val="clear" w:color="auto" w:fill="auto"/>
          <w:lang w:val="ru-RU"/>
        </w:rPr>
        <w:t xml:space="preserve">, </w:t>
      </w:r>
      <w:r>
        <w:rPr>
          <w:rStyle w:val="221"/>
          <w:rFonts w:ascii="Times New Roman" w:hAnsi="Times New Roman" w:cs="Times New Roman"/>
          <w:b w:val="0"/>
          <w:bCs w:val="0"/>
          <w:i w:val="0"/>
          <w:iCs w:val="0"/>
          <w:sz w:val="24"/>
          <w:szCs w:val="24"/>
          <w:shd w:val="clear" w:color="auto" w:fill="auto"/>
          <w:lang w:val="ru-RU"/>
        </w:rPr>
        <w:t>29 июля</w:t>
      </w:r>
      <w:r w:rsidRPr="004355B0">
        <w:rPr>
          <w:rStyle w:val="221"/>
          <w:rFonts w:ascii="Times New Roman" w:hAnsi="Times New Roman" w:cs="Times New Roman"/>
          <w:b w:val="0"/>
          <w:bCs w:val="0"/>
          <w:i w:val="0"/>
          <w:iCs w:val="0"/>
          <w:sz w:val="24"/>
          <w:szCs w:val="24"/>
          <w:shd w:val="clear" w:color="auto" w:fill="auto"/>
          <w:lang w:val="ru-RU"/>
        </w:rPr>
        <w:t xml:space="preserve"> 2021 года</w:t>
      </w:r>
      <w:r w:rsidR="009F7755">
        <w:rPr>
          <w:rStyle w:val="221"/>
          <w:rFonts w:ascii="Times New Roman" w:hAnsi="Times New Roman" w:cs="Times New Roman"/>
          <w:b w:val="0"/>
          <w:bCs w:val="0"/>
          <w:i w:val="0"/>
          <w:iCs w:val="0"/>
          <w:sz w:val="24"/>
          <w:szCs w:val="24"/>
          <w:shd w:val="clear" w:color="auto" w:fill="auto"/>
          <w:lang w:val="ru-RU"/>
        </w:rPr>
        <w:t xml:space="preserve">, </w:t>
      </w:r>
      <w:r w:rsidR="004D67DF" w:rsidRPr="004D67DF">
        <w:rPr>
          <w:rStyle w:val="221"/>
          <w:rFonts w:ascii="Times New Roman" w:hAnsi="Times New Roman" w:cs="Times New Roman"/>
          <w:b w:val="0"/>
          <w:bCs w:val="0"/>
          <w:i w:val="0"/>
          <w:iCs w:val="0"/>
          <w:sz w:val="24"/>
          <w:szCs w:val="24"/>
          <w:shd w:val="clear" w:color="auto" w:fill="auto"/>
          <w:lang w:val="ru-RU"/>
        </w:rPr>
        <w:t>4 октября</w:t>
      </w:r>
      <w:r w:rsidR="009F7755" w:rsidRPr="004D67DF">
        <w:rPr>
          <w:rStyle w:val="221"/>
          <w:rFonts w:ascii="Times New Roman" w:hAnsi="Times New Roman" w:cs="Times New Roman"/>
          <w:b w:val="0"/>
          <w:bCs w:val="0"/>
          <w:i w:val="0"/>
          <w:iCs w:val="0"/>
          <w:sz w:val="24"/>
          <w:szCs w:val="24"/>
          <w:shd w:val="clear" w:color="auto" w:fill="auto"/>
          <w:lang w:val="ru-RU"/>
        </w:rPr>
        <w:t xml:space="preserve"> 2021 года</w:t>
      </w:r>
      <w:ins w:id="0" w:author="Ожерельева Ольга Владимировна" w:date="2021-10-26T12:15:00Z">
        <w:r w:rsidR="004D67DF">
          <w:rPr>
            <w:rStyle w:val="221"/>
            <w:rFonts w:ascii="Times New Roman" w:hAnsi="Times New Roman" w:cs="Times New Roman"/>
            <w:b w:val="0"/>
            <w:bCs w:val="0"/>
            <w:i w:val="0"/>
            <w:iCs w:val="0"/>
            <w:sz w:val="24"/>
            <w:szCs w:val="24"/>
            <w:shd w:val="clear" w:color="auto" w:fill="auto"/>
            <w:lang w:val="ru-RU"/>
          </w:rPr>
          <w:t>, __.__ 2021 года</w:t>
        </w:r>
      </w:ins>
      <w:r w:rsidR="00C855D8" w:rsidRPr="004D67DF">
        <w:rPr>
          <w:rStyle w:val="221"/>
          <w:rFonts w:ascii="Times New Roman" w:hAnsi="Times New Roman" w:cs="Times New Roman"/>
          <w:b w:val="0"/>
          <w:bCs w:val="0"/>
          <w:i w:val="0"/>
          <w:iCs w:val="0"/>
          <w:sz w:val="24"/>
          <w:szCs w:val="24"/>
          <w:shd w:val="clear" w:color="auto" w:fill="auto"/>
          <w:lang w:val="ru-RU"/>
        </w:rPr>
        <w:t>)</w:t>
      </w:r>
    </w:p>
    <w:p w14:paraId="2C52ADE3" w14:textId="77777777" w:rsidR="00AD2ACE" w:rsidRPr="005F1B0E" w:rsidRDefault="00AD2ACE">
      <w:pPr>
        <w:spacing w:after="0" w:line="240" w:lineRule="auto"/>
        <w:rPr>
          <w:rStyle w:val="221"/>
          <w:i w:val="0"/>
          <w:sz w:val="32"/>
          <w:szCs w:val="32"/>
          <w:lang w:val="ru-RU"/>
        </w:rPr>
      </w:pPr>
    </w:p>
    <w:p w14:paraId="7AE5B4FA" w14:textId="77777777" w:rsidR="00E548BF" w:rsidRPr="005F1B0E" w:rsidRDefault="00E548BF">
      <w:bookmarkStart w:id="1" w:name="_Toc344216302"/>
      <w:bookmarkStart w:id="2" w:name="_Toc344216420"/>
      <w:bookmarkStart w:id="3" w:name="_Toc344216601"/>
      <w:bookmarkStart w:id="4" w:name="_Toc344368796"/>
      <w:bookmarkStart w:id="5" w:name="_Toc492560362"/>
    </w:p>
    <w:p w14:paraId="595CE104" w14:textId="77777777" w:rsidR="00E548BF" w:rsidRPr="005F1B0E" w:rsidRDefault="00E548BF"/>
    <w:p w14:paraId="5B313C94" w14:textId="77777777" w:rsidR="00E548BF" w:rsidRPr="005F1B0E" w:rsidRDefault="00E548BF"/>
    <w:p w14:paraId="0AEDE9B6" w14:textId="77777777" w:rsidR="00E548BF" w:rsidRPr="005F1B0E" w:rsidRDefault="00E548BF"/>
    <w:p w14:paraId="642BACD4" w14:textId="77777777" w:rsidR="00E548BF" w:rsidRPr="005F1B0E" w:rsidRDefault="00E548BF"/>
    <w:p w14:paraId="7A922651" w14:textId="77777777" w:rsidR="00E548BF" w:rsidRPr="005F1B0E" w:rsidRDefault="00E548BF"/>
    <w:p w14:paraId="53D4E171" w14:textId="77777777" w:rsidR="00E548BF" w:rsidRPr="005F1B0E" w:rsidRDefault="00E548BF"/>
    <w:p w14:paraId="28D99B2C" w14:textId="77777777" w:rsidR="00C00499" w:rsidRPr="005F1B0E" w:rsidRDefault="00C00499" w:rsidP="006D6D76">
      <w:pPr>
        <w:pStyle w:val="10"/>
        <w:jc w:val="center"/>
        <w:rPr>
          <w:rStyle w:val="221"/>
          <w:rFonts w:ascii="Times New Roman" w:hAnsi="Times New Roman" w:cs="Times New Roman"/>
          <w:b/>
          <w:bCs/>
          <w:i w:val="0"/>
          <w:iCs w:val="0"/>
          <w:sz w:val="24"/>
          <w:szCs w:val="24"/>
          <w:lang w:val="ru-RU"/>
        </w:rPr>
      </w:pPr>
    </w:p>
    <w:p w14:paraId="3F22A8C6" w14:textId="77777777" w:rsidR="00797FD7" w:rsidRPr="005F1B0E" w:rsidRDefault="00797FD7" w:rsidP="00797FD7"/>
    <w:p w14:paraId="2FB179D7" w14:textId="77777777" w:rsidR="00797FD7" w:rsidRPr="005F1B0E" w:rsidRDefault="00797FD7" w:rsidP="00797FD7"/>
    <w:p w14:paraId="469BF2A4" w14:textId="77777777" w:rsidR="00797FD7" w:rsidRPr="005F1B0E" w:rsidRDefault="00797FD7" w:rsidP="00797FD7"/>
    <w:p w14:paraId="0CE5DF62" w14:textId="77777777" w:rsidR="00433AAE" w:rsidRPr="008B1196" w:rsidRDefault="00433AAE" w:rsidP="00433AAE">
      <w:pPr>
        <w:pStyle w:val="10"/>
        <w:jc w:val="center"/>
        <w:rPr>
          <w:rFonts w:ascii="Times New Roman" w:hAnsi="Times New Roman"/>
          <w:b w:val="0"/>
          <w:sz w:val="24"/>
          <w:shd w:val="clear" w:color="auto" w:fill="FFFFFF"/>
        </w:rPr>
      </w:pPr>
      <w:bookmarkStart w:id="6" w:name="_Toc38905213"/>
      <w:bookmarkStart w:id="7" w:name="_Toc73978813"/>
      <w:bookmarkStart w:id="8" w:name="_Toc69896884"/>
      <w:bookmarkStart w:id="9" w:name="_Toc70340993"/>
      <w:bookmarkStart w:id="10" w:name="_Toc72947400"/>
      <w:bookmarkStart w:id="11" w:name="_Toc74320164"/>
      <w:bookmarkStart w:id="12" w:name="_Toc80272707"/>
      <w:bookmarkStart w:id="13" w:name="_Toc81300032"/>
      <w:bookmarkStart w:id="14" w:name="_Toc84518114"/>
      <w:bookmarkStart w:id="15" w:name="_Toc86145099"/>
      <w:bookmarkEnd w:id="1"/>
      <w:bookmarkEnd w:id="2"/>
      <w:bookmarkEnd w:id="3"/>
      <w:bookmarkEnd w:id="4"/>
      <w:bookmarkEnd w:id="5"/>
      <w:r w:rsidRPr="008B1196">
        <w:rPr>
          <w:rStyle w:val="221"/>
          <w:rFonts w:ascii="Times New Roman" w:hAnsi="Times New Roman"/>
          <w:b/>
          <w:i w:val="0"/>
          <w:sz w:val="24"/>
          <w:lang w:val="ru-RU"/>
        </w:rPr>
        <w:lastRenderedPageBreak/>
        <w:t>Оглавление</w:t>
      </w:r>
      <w:bookmarkEnd w:id="6"/>
      <w:bookmarkEnd w:id="7"/>
      <w:bookmarkEnd w:id="8"/>
      <w:bookmarkEnd w:id="9"/>
      <w:bookmarkEnd w:id="10"/>
      <w:bookmarkEnd w:id="11"/>
      <w:bookmarkEnd w:id="12"/>
      <w:bookmarkEnd w:id="13"/>
      <w:bookmarkEnd w:id="14"/>
      <w:bookmarkEnd w:id="15"/>
    </w:p>
    <w:p w14:paraId="4DED0FC7" w14:textId="0D7C1D0C" w:rsidR="00A41153" w:rsidRPr="00A41153" w:rsidRDefault="00433AAE" w:rsidP="00A41153">
      <w:pPr>
        <w:pStyle w:val="13"/>
        <w:rPr>
          <w:ins w:id="16" w:author="Ожерельева Ольга Владимировна" w:date="2021-10-26T12:51:00Z"/>
          <w:rFonts w:ascii="Times New Roman" w:eastAsiaTheme="minorEastAsia" w:hAnsi="Times New Roman" w:cs="Times New Roman"/>
          <w:sz w:val="24"/>
          <w:szCs w:val="24"/>
          <w:lang w:eastAsia="ru-RU"/>
        </w:rPr>
      </w:pPr>
      <w:r w:rsidRPr="00A41153">
        <w:rPr>
          <w:rFonts w:ascii="Times New Roman" w:hAnsi="Times New Roman" w:cs="Times New Roman"/>
          <w:sz w:val="24"/>
          <w:szCs w:val="24"/>
          <w:u w:val="single"/>
        </w:rPr>
        <w:fldChar w:fldCharType="begin"/>
      </w:r>
      <w:r w:rsidRPr="00A41153">
        <w:rPr>
          <w:rFonts w:ascii="Times New Roman" w:hAnsi="Times New Roman" w:cs="Times New Roman"/>
          <w:sz w:val="24"/>
          <w:szCs w:val="24"/>
          <w:u w:val="single"/>
        </w:rPr>
        <w:instrText xml:space="preserve"> TOC \o "1-6" \h \z \u </w:instrText>
      </w:r>
      <w:r w:rsidRPr="00A41153">
        <w:rPr>
          <w:rFonts w:ascii="Times New Roman" w:hAnsi="Times New Roman" w:cs="Times New Roman"/>
          <w:sz w:val="24"/>
          <w:szCs w:val="24"/>
          <w:u w:val="single"/>
        </w:rPr>
        <w:fldChar w:fldCharType="separate"/>
      </w:r>
      <w:ins w:id="17" w:author="Ожерельева Ольга Владимировна" w:date="2021-10-26T12:51:00Z">
        <w:r w:rsidR="00A41153" w:rsidRPr="00A41153">
          <w:rPr>
            <w:rStyle w:val="af5"/>
            <w:rFonts w:ascii="Times New Roman" w:hAnsi="Times New Roman"/>
            <w:sz w:val="24"/>
            <w:szCs w:val="24"/>
            <w:u w:val="none"/>
          </w:rPr>
          <w:fldChar w:fldCharType="begin"/>
        </w:r>
        <w:r w:rsidR="00A41153" w:rsidRPr="00A41153">
          <w:rPr>
            <w:rStyle w:val="af5"/>
            <w:rFonts w:ascii="Times New Roman" w:hAnsi="Times New Roman"/>
            <w:sz w:val="24"/>
            <w:szCs w:val="24"/>
            <w:u w:val="none"/>
          </w:rPr>
          <w:instrText xml:space="preserve"> </w:instrText>
        </w:r>
        <w:r w:rsidR="00A41153" w:rsidRPr="00A41153">
          <w:rPr>
            <w:rFonts w:ascii="Times New Roman" w:hAnsi="Times New Roman" w:cs="Times New Roman"/>
            <w:sz w:val="24"/>
            <w:szCs w:val="24"/>
          </w:rPr>
          <w:instrText>HYPERLINK \l "_Toc86145100"</w:instrText>
        </w:r>
        <w:r w:rsidR="00A41153" w:rsidRPr="00A41153">
          <w:rPr>
            <w:rStyle w:val="af5"/>
            <w:rFonts w:ascii="Times New Roman" w:hAnsi="Times New Roman"/>
            <w:sz w:val="24"/>
            <w:szCs w:val="24"/>
            <w:u w:val="none"/>
          </w:rPr>
          <w:instrText xml:space="preserve"> </w:instrText>
        </w:r>
        <w:r w:rsidR="00A41153" w:rsidRPr="00A41153">
          <w:rPr>
            <w:rStyle w:val="af5"/>
            <w:rFonts w:ascii="Times New Roman" w:hAnsi="Times New Roman"/>
            <w:sz w:val="24"/>
            <w:szCs w:val="24"/>
            <w:u w:val="none"/>
          </w:rPr>
          <w:fldChar w:fldCharType="separate"/>
        </w:r>
        <w:r w:rsidR="00A41153" w:rsidRPr="00A41153">
          <w:rPr>
            <w:rStyle w:val="af5"/>
            <w:rFonts w:ascii="Times New Roman" w:hAnsi="Times New Roman"/>
            <w:sz w:val="24"/>
            <w:szCs w:val="24"/>
            <w:u w:val="none"/>
            <w:shd w:val="clear" w:color="auto" w:fill="FFFFFF"/>
          </w:rPr>
          <w:t>1. Термины и определения</w:t>
        </w:r>
        <w:r w:rsidR="00A41153" w:rsidRPr="00A41153">
          <w:rPr>
            <w:rFonts w:ascii="Times New Roman" w:hAnsi="Times New Roman" w:cs="Times New Roman"/>
            <w:webHidden/>
            <w:sz w:val="24"/>
            <w:szCs w:val="24"/>
          </w:rPr>
          <w:tab/>
        </w:r>
        <w:r w:rsidR="00A41153" w:rsidRPr="00A41153">
          <w:rPr>
            <w:rFonts w:ascii="Times New Roman" w:hAnsi="Times New Roman" w:cs="Times New Roman"/>
            <w:webHidden/>
            <w:sz w:val="24"/>
            <w:szCs w:val="24"/>
          </w:rPr>
          <w:fldChar w:fldCharType="begin"/>
        </w:r>
        <w:r w:rsidR="00A41153" w:rsidRPr="00A41153">
          <w:rPr>
            <w:rFonts w:ascii="Times New Roman" w:hAnsi="Times New Roman" w:cs="Times New Roman"/>
            <w:webHidden/>
            <w:sz w:val="24"/>
            <w:szCs w:val="24"/>
          </w:rPr>
          <w:instrText xml:space="preserve"> PAGEREF _Toc86145100 \h </w:instrText>
        </w:r>
      </w:ins>
      <w:r w:rsidR="00A41153" w:rsidRPr="00A41153">
        <w:rPr>
          <w:rFonts w:ascii="Times New Roman" w:hAnsi="Times New Roman" w:cs="Times New Roman"/>
          <w:webHidden/>
          <w:sz w:val="24"/>
          <w:szCs w:val="24"/>
        </w:rPr>
      </w:r>
      <w:r w:rsidR="00A41153" w:rsidRPr="00A41153">
        <w:rPr>
          <w:rFonts w:ascii="Times New Roman" w:hAnsi="Times New Roman" w:cs="Times New Roman"/>
          <w:webHidden/>
          <w:sz w:val="24"/>
          <w:szCs w:val="24"/>
        </w:rPr>
        <w:fldChar w:fldCharType="separate"/>
      </w:r>
      <w:ins w:id="18" w:author="Ожерельева Ольга Владимировна" w:date="2021-10-26T12:51:00Z">
        <w:r w:rsidR="00A41153" w:rsidRPr="00A41153">
          <w:rPr>
            <w:rFonts w:ascii="Times New Roman" w:hAnsi="Times New Roman" w:cs="Times New Roman"/>
            <w:webHidden/>
            <w:sz w:val="24"/>
            <w:szCs w:val="24"/>
          </w:rPr>
          <w:t>6</w:t>
        </w:r>
        <w:r w:rsidR="00A41153" w:rsidRPr="00A41153">
          <w:rPr>
            <w:rFonts w:ascii="Times New Roman" w:hAnsi="Times New Roman" w:cs="Times New Roman"/>
            <w:webHidden/>
            <w:sz w:val="24"/>
            <w:szCs w:val="24"/>
          </w:rPr>
          <w:fldChar w:fldCharType="end"/>
        </w:r>
        <w:r w:rsidR="00A41153" w:rsidRPr="00A41153">
          <w:rPr>
            <w:rStyle w:val="af5"/>
            <w:rFonts w:ascii="Times New Roman" w:hAnsi="Times New Roman"/>
            <w:sz w:val="24"/>
            <w:szCs w:val="24"/>
            <w:u w:val="none"/>
          </w:rPr>
          <w:fldChar w:fldCharType="end"/>
        </w:r>
      </w:ins>
    </w:p>
    <w:p w14:paraId="1A8322A8" w14:textId="77777777" w:rsidR="00A41153" w:rsidRPr="00A41153" w:rsidRDefault="00A41153" w:rsidP="00A41153">
      <w:pPr>
        <w:pStyle w:val="13"/>
        <w:rPr>
          <w:ins w:id="19" w:author="Ожерельева Ольга Владимировна" w:date="2021-10-26T12:51:00Z"/>
          <w:rFonts w:ascii="Times New Roman" w:eastAsiaTheme="minorEastAsia" w:hAnsi="Times New Roman" w:cs="Times New Roman"/>
          <w:sz w:val="24"/>
          <w:szCs w:val="24"/>
          <w:lang w:eastAsia="ru-RU"/>
        </w:rPr>
      </w:pPr>
      <w:ins w:id="20"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"_Toc86145101"</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shd w:val="clear" w:color="auto" w:fill="FFFFFF"/>
          </w:rPr>
          <w:t>2. Общие сведения о Страховой платежной системе. Организация Системы</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_Toc86145101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1" w:author="Ожерельева Ольга Владимировна" w:date="2021-10-26T12:51:00Z">
        <w:r w:rsidRPr="00A41153">
          <w:rPr>
            <w:rFonts w:ascii="Times New Roman" w:hAnsi="Times New Roman" w:cs="Times New Roman"/>
            <w:webHidden/>
            <w:sz w:val="24"/>
            <w:szCs w:val="24"/>
          </w:rPr>
          <w:t>10</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33D546F2" w14:textId="77777777" w:rsidR="00A41153" w:rsidRPr="00A41153" w:rsidRDefault="00A41153" w:rsidP="00A41153">
      <w:pPr>
        <w:pStyle w:val="13"/>
        <w:rPr>
          <w:ins w:id="22" w:author="Ожерельева Ольга Владимировна" w:date="2021-10-26T12:51:00Z"/>
          <w:rFonts w:ascii="Times New Roman" w:eastAsiaTheme="minorEastAsia" w:hAnsi="Times New Roman" w:cs="Times New Roman"/>
          <w:sz w:val="24"/>
          <w:szCs w:val="24"/>
          <w:lang w:eastAsia="ru-RU"/>
        </w:rPr>
      </w:pPr>
      <w:ins w:id="23"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"_Toc86145102"</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shd w:val="clear" w:color="auto" w:fill="FFFFFF"/>
          </w:rPr>
          <w:t>3. О Правилах Системы</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_Toc86145102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4" w:author="Ожерельева Ольга Владимировна" w:date="2021-10-26T12:51:00Z">
        <w:r w:rsidRPr="00A41153">
          <w:rPr>
            <w:rFonts w:ascii="Times New Roman" w:hAnsi="Times New Roman" w:cs="Times New Roman"/>
            <w:webHidden/>
            <w:sz w:val="24"/>
            <w:szCs w:val="24"/>
          </w:rPr>
          <w:t>11</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180F896F" w14:textId="77777777" w:rsidR="00A41153" w:rsidRPr="00A41153" w:rsidRDefault="00A41153" w:rsidP="00A41153">
      <w:pPr>
        <w:pStyle w:val="61"/>
        <w:spacing w:line="240" w:lineRule="auto"/>
        <w:jc w:val="both"/>
        <w:rPr>
          <w:ins w:id="25" w:author="Ожерельева Ольга Владимировна" w:date="2021-10-26T12:51:00Z"/>
          <w:rFonts w:ascii="Times New Roman" w:eastAsiaTheme="minorEastAsia" w:hAnsi="Times New Roman"/>
          <w:b w:val="0"/>
          <w:sz w:val="24"/>
          <w:szCs w:val="24"/>
          <w:lang w:eastAsia="ru-RU"/>
        </w:rPr>
      </w:pPr>
      <w:ins w:id="26"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"_Toc86145103"</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3.1. Общие положения</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_Toc86145103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27" w:author="Ожерельева Ольга Владимировна" w:date="2021-10-26T12:51:00Z">
        <w:r w:rsidRPr="00A41153">
          <w:rPr>
            <w:rFonts w:ascii="Times New Roman" w:hAnsi="Times New Roman"/>
            <w:b w:val="0"/>
            <w:webHidden/>
            <w:sz w:val="24"/>
            <w:szCs w:val="24"/>
          </w:rPr>
          <w:t>11</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71820CC" w14:textId="77777777" w:rsidR="00A41153" w:rsidRPr="00A41153" w:rsidRDefault="00A41153" w:rsidP="00A41153">
      <w:pPr>
        <w:pStyle w:val="61"/>
        <w:spacing w:line="240" w:lineRule="auto"/>
        <w:jc w:val="both"/>
        <w:rPr>
          <w:ins w:id="28" w:author="Ожерельева Ольга Владимировна" w:date="2021-10-26T12:51:00Z"/>
          <w:rFonts w:ascii="Times New Roman" w:eastAsiaTheme="minorEastAsia" w:hAnsi="Times New Roman"/>
          <w:b w:val="0"/>
          <w:sz w:val="24"/>
          <w:szCs w:val="24"/>
          <w:lang w:eastAsia="ru-RU"/>
        </w:rPr>
      </w:pPr>
      <w:ins w:id="29"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"_Toc86145104"</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3.2. Порядок осуществления контроля за соблюдением Правил Системы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_Toc86145104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30" w:author="Ожерельева Ольга Владимировна" w:date="2021-10-26T12:51:00Z">
        <w:r w:rsidRPr="00A41153">
          <w:rPr>
            <w:rFonts w:ascii="Times New Roman" w:hAnsi="Times New Roman"/>
            <w:b w:val="0"/>
            <w:webHidden/>
            <w:sz w:val="24"/>
            <w:szCs w:val="24"/>
          </w:rPr>
          <w:t>11</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63AEF1CC" w14:textId="77777777" w:rsidR="00A41153" w:rsidRPr="00A41153" w:rsidRDefault="00A41153" w:rsidP="00A41153">
      <w:pPr>
        <w:pStyle w:val="61"/>
        <w:spacing w:line="240" w:lineRule="auto"/>
        <w:jc w:val="both"/>
        <w:rPr>
          <w:ins w:id="31" w:author="Ожерельева Ольга Владимировна" w:date="2021-10-26T12:51:00Z"/>
          <w:rFonts w:ascii="Times New Roman" w:eastAsiaTheme="minorEastAsia" w:hAnsi="Times New Roman"/>
          <w:b w:val="0"/>
          <w:sz w:val="24"/>
          <w:szCs w:val="24"/>
          <w:lang w:eastAsia="ru-RU"/>
        </w:rPr>
      </w:pPr>
      <w:ins w:id="32"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"_Toc86145105"</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3.3. Ответственность за несоблюдение Правил Системы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_Toc86145105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33" w:author="Ожерельева Ольга Владимировна" w:date="2021-10-26T12:51:00Z">
        <w:r w:rsidRPr="00A41153">
          <w:rPr>
            <w:rFonts w:ascii="Times New Roman" w:hAnsi="Times New Roman"/>
            <w:b w:val="0"/>
            <w:webHidden/>
            <w:sz w:val="24"/>
            <w:szCs w:val="24"/>
          </w:rPr>
          <w:t>11</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497F0815" w14:textId="77777777" w:rsidR="00A41153" w:rsidRPr="00A41153" w:rsidRDefault="00A41153" w:rsidP="00A41153">
      <w:pPr>
        <w:pStyle w:val="61"/>
        <w:spacing w:line="240" w:lineRule="auto"/>
        <w:jc w:val="both"/>
        <w:rPr>
          <w:ins w:id="34" w:author="Ожерельева Ольга Владимировна" w:date="2021-10-26T12:51:00Z"/>
          <w:rFonts w:ascii="Times New Roman" w:eastAsiaTheme="minorEastAsia" w:hAnsi="Times New Roman"/>
          <w:b w:val="0"/>
          <w:sz w:val="24"/>
          <w:szCs w:val="24"/>
          <w:lang w:eastAsia="ru-RU"/>
        </w:rPr>
      </w:pPr>
      <w:ins w:id="35"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"_Toc86145106"</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3.4. Порядок внесения изменений в Правила Системы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_Toc86145106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36" w:author="Ожерельева Ольга Владимировна" w:date="2021-10-26T12:51:00Z">
        <w:r w:rsidRPr="00A41153">
          <w:rPr>
            <w:rFonts w:ascii="Times New Roman" w:hAnsi="Times New Roman"/>
            <w:b w:val="0"/>
            <w:webHidden/>
            <w:sz w:val="24"/>
            <w:szCs w:val="24"/>
          </w:rPr>
          <w:t>12</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965F9D4" w14:textId="77777777" w:rsidR="00A41153" w:rsidRPr="00A41153" w:rsidRDefault="00A41153" w:rsidP="00A41153">
      <w:pPr>
        <w:pStyle w:val="13"/>
        <w:rPr>
          <w:ins w:id="37" w:author="Ожерельева Ольга Владимировна" w:date="2021-10-26T12:51:00Z"/>
          <w:rFonts w:ascii="Times New Roman" w:eastAsiaTheme="minorEastAsia" w:hAnsi="Times New Roman" w:cs="Times New Roman"/>
          <w:sz w:val="24"/>
          <w:szCs w:val="24"/>
          <w:lang w:eastAsia="ru-RU"/>
        </w:rPr>
      </w:pPr>
      <w:ins w:id="38"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"_Toc86145107"</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shd w:val="clear" w:color="auto" w:fill="FFFFFF"/>
          </w:rPr>
          <w:t>4. Участие в Системе. Порядок взаимодействия между Оператором Системы, Операторами услуг платежной инфраструктуры и Участниками</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_Toc86145107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39" w:author="Ожерельева Ольга Владимировна" w:date="2021-10-26T12:51:00Z">
        <w:r w:rsidRPr="00A41153">
          <w:rPr>
            <w:rFonts w:ascii="Times New Roman" w:hAnsi="Times New Roman" w:cs="Times New Roman"/>
            <w:webHidden/>
            <w:sz w:val="24"/>
            <w:szCs w:val="24"/>
          </w:rPr>
          <w:t>14</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482DF895" w14:textId="77777777" w:rsidR="00A41153" w:rsidRPr="00A41153" w:rsidRDefault="00A41153" w:rsidP="00A41153">
      <w:pPr>
        <w:pStyle w:val="61"/>
        <w:spacing w:line="240" w:lineRule="auto"/>
        <w:jc w:val="both"/>
        <w:rPr>
          <w:ins w:id="40" w:author="Ожерельева Ольга Владимировна" w:date="2021-10-26T12:51:00Z"/>
          <w:rFonts w:ascii="Times New Roman" w:eastAsiaTheme="minorEastAsia" w:hAnsi="Times New Roman"/>
          <w:b w:val="0"/>
          <w:sz w:val="24"/>
          <w:szCs w:val="24"/>
          <w:lang w:eastAsia="ru-RU"/>
        </w:rPr>
      </w:pPr>
      <w:ins w:id="41"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"_Toc86145108"</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4.1. Функции Оператора Системы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_Toc86145108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42" w:author="Ожерельева Ольга Владимировна" w:date="2021-10-26T12:51:00Z">
        <w:r w:rsidRPr="00A41153">
          <w:rPr>
            <w:rFonts w:ascii="Times New Roman" w:hAnsi="Times New Roman"/>
            <w:b w:val="0"/>
            <w:webHidden/>
            <w:sz w:val="24"/>
            <w:szCs w:val="24"/>
          </w:rPr>
          <w:t>14</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6A6394F" w14:textId="77777777" w:rsidR="00A41153" w:rsidRPr="00A41153" w:rsidRDefault="00A41153" w:rsidP="00A41153">
      <w:pPr>
        <w:pStyle w:val="61"/>
        <w:spacing w:line="240" w:lineRule="auto"/>
        <w:jc w:val="both"/>
        <w:rPr>
          <w:ins w:id="43" w:author="Ожерельева Ольга Владимировна" w:date="2021-10-26T12:51:00Z"/>
          <w:rFonts w:ascii="Times New Roman" w:eastAsiaTheme="minorEastAsia" w:hAnsi="Times New Roman"/>
          <w:b w:val="0"/>
          <w:sz w:val="24"/>
          <w:szCs w:val="24"/>
          <w:lang w:eastAsia="ru-RU"/>
        </w:rPr>
      </w:pPr>
      <w:ins w:id="44"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"_Toc86145109"</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4.1.1. Оператор Системы в Платежной системе в том числе, но не ограничиваясь, обязан:</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_Toc86145109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45" w:author="Ожерельева Ольга Владимировна" w:date="2021-10-26T12:51:00Z">
        <w:r w:rsidRPr="00A41153">
          <w:rPr>
            <w:rFonts w:ascii="Times New Roman" w:hAnsi="Times New Roman"/>
            <w:b w:val="0"/>
            <w:webHidden/>
            <w:sz w:val="24"/>
            <w:szCs w:val="24"/>
          </w:rPr>
          <w:t>14</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51F1429F" w14:textId="77777777" w:rsidR="00A41153" w:rsidRPr="00A41153" w:rsidRDefault="00A41153" w:rsidP="00A41153">
      <w:pPr>
        <w:pStyle w:val="61"/>
        <w:spacing w:line="240" w:lineRule="auto"/>
        <w:jc w:val="both"/>
        <w:rPr>
          <w:ins w:id="46" w:author="Ожерельева Ольга Владимировна" w:date="2021-10-26T12:51:00Z"/>
          <w:rFonts w:ascii="Times New Roman" w:eastAsiaTheme="minorEastAsia" w:hAnsi="Times New Roman"/>
          <w:b w:val="0"/>
          <w:sz w:val="24"/>
          <w:szCs w:val="24"/>
          <w:lang w:eastAsia="ru-RU"/>
        </w:rPr>
      </w:pPr>
      <w:ins w:id="47"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"_Toc86145110"</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4.1.2. Оператор Системы при исполнении возложенных на него обязанностей, в том числе, но не ограничиваясь, вправе:</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_Toc86145110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48" w:author="Ожерельева Ольга Владимировна" w:date="2021-10-26T12:51:00Z">
        <w:r w:rsidRPr="00A41153">
          <w:rPr>
            <w:rFonts w:ascii="Times New Roman" w:hAnsi="Times New Roman"/>
            <w:b w:val="0"/>
            <w:webHidden/>
            <w:sz w:val="24"/>
            <w:szCs w:val="24"/>
          </w:rPr>
          <w:t>15</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F95AD12" w14:textId="77777777" w:rsidR="00A41153" w:rsidRPr="00A41153" w:rsidRDefault="00A41153" w:rsidP="00A41153">
      <w:pPr>
        <w:pStyle w:val="61"/>
        <w:spacing w:line="240" w:lineRule="auto"/>
        <w:jc w:val="both"/>
        <w:rPr>
          <w:ins w:id="49" w:author="Ожерельева Ольга Владимировна" w:date="2021-10-26T12:51:00Z"/>
          <w:rFonts w:ascii="Times New Roman" w:eastAsiaTheme="minorEastAsia" w:hAnsi="Times New Roman"/>
          <w:b w:val="0"/>
          <w:sz w:val="24"/>
          <w:szCs w:val="24"/>
          <w:lang w:eastAsia="ru-RU"/>
        </w:rPr>
      </w:pPr>
      <w:ins w:id="50"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"_Toc86145111"</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4.2. Функции Операционного центра</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_Toc86145111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51" w:author="Ожерельева Ольга Владимировна" w:date="2021-10-26T12:51:00Z">
        <w:r w:rsidRPr="00A41153">
          <w:rPr>
            <w:rFonts w:ascii="Times New Roman" w:hAnsi="Times New Roman"/>
            <w:b w:val="0"/>
            <w:webHidden/>
            <w:sz w:val="24"/>
            <w:szCs w:val="24"/>
          </w:rPr>
          <w:t>15</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1C1D672E" w14:textId="77777777" w:rsidR="00A41153" w:rsidRPr="00A41153" w:rsidRDefault="00A41153" w:rsidP="00A41153">
      <w:pPr>
        <w:pStyle w:val="61"/>
        <w:spacing w:line="240" w:lineRule="auto"/>
        <w:jc w:val="both"/>
        <w:rPr>
          <w:ins w:id="52" w:author="Ожерельева Ольга Владимировна" w:date="2021-10-26T12:51:00Z"/>
          <w:rFonts w:ascii="Times New Roman" w:eastAsiaTheme="minorEastAsia" w:hAnsi="Times New Roman"/>
          <w:b w:val="0"/>
          <w:sz w:val="24"/>
          <w:szCs w:val="24"/>
          <w:lang w:eastAsia="ru-RU"/>
        </w:rPr>
      </w:pPr>
      <w:ins w:id="53"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"_Toc86145112"</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4.2.1. Операционный центр в Платежной системе в том числе, но, не ограничиваясь, обязан:</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_Toc86145112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54" w:author="Ожерельева Ольга Владимировна" w:date="2021-10-26T12:51:00Z">
        <w:r w:rsidRPr="00A41153">
          <w:rPr>
            <w:rFonts w:ascii="Times New Roman" w:hAnsi="Times New Roman"/>
            <w:b w:val="0"/>
            <w:webHidden/>
            <w:sz w:val="24"/>
            <w:szCs w:val="24"/>
          </w:rPr>
          <w:t>15</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F0C08CF" w14:textId="77777777" w:rsidR="00A41153" w:rsidRPr="00A41153" w:rsidRDefault="00A41153" w:rsidP="00A41153">
      <w:pPr>
        <w:pStyle w:val="61"/>
        <w:spacing w:line="240" w:lineRule="auto"/>
        <w:jc w:val="both"/>
        <w:rPr>
          <w:ins w:id="55" w:author="Ожерельева Ольга Владимировна" w:date="2021-10-26T12:51:00Z"/>
          <w:rFonts w:ascii="Times New Roman" w:eastAsiaTheme="minorEastAsia" w:hAnsi="Times New Roman"/>
          <w:b w:val="0"/>
          <w:sz w:val="24"/>
          <w:szCs w:val="24"/>
          <w:lang w:eastAsia="ru-RU"/>
        </w:rPr>
      </w:pPr>
      <w:ins w:id="56"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"_Toc86145113"</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4.2.2. Операционный центр при исполнении возложенных на него обязанностей, в том числе, но не ограничиваясь, вправе:</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_Toc86145113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57" w:author="Ожерельева Ольга Владимировна" w:date="2021-10-26T12:51:00Z">
        <w:r w:rsidRPr="00A41153">
          <w:rPr>
            <w:rFonts w:ascii="Times New Roman" w:hAnsi="Times New Roman"/>
            <w:b w:val="0"/>
            <w:webHidden/>
            <w:sz w:val="24"/>
            <w:szCs w:val="24"/>
          </w:rPr>
          <w:t>16</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7BBAB068" w14:textId="77777777" w:rsidR="00A41153" w:rsidRPr="00A41153" w:rsidRDefault="00A41153" w:rsidP="00A41153">
      <w:pPr>
        <w:pStyle w:val="61"/>
        <w:spacing w:line="240" w:lineRule="auto"/>
        <w:jc w:val="both"/>
        <w:rPr>
          <w:ins w:id="58" w:author="Ожерельева Ольга Владимировна" w:date="2021-10-26T12:51:00Z"/>
          <w:rFonts w:ascii="Times New Roman" w:eastAsiaTheme="minorEastAsia" w:hAnsi="Times New Roman"/>
          <w:b w:val="0"/>
          <w:sz w:val="24"/>
          <w:szCs w:val="24"/>
          <w:lang w:eastAsia="ru-RU"/>
        </w:rPr>
      </w:pPr>
      <w:ins w:id="59"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"_Toc86145114"</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4.3. Функции Платежного клирингового центра</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_Toc86145114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60" w:author="Ожерельева Ольга Владимировна" w:date="2021-10-26T12:51:00Z">
        <w:r w:rsidRPr="00A41153">
          <w:rPr>
            <w:rFonts w:ascii="Times New Roman" w:hAnsi="Times New Roman"/>
            <w:b w:val="0"/>
            <w:webHidden/>
            <w:sz w:val="24"/>
            <w:szCs w:val="24"/>
          </w:rPr>
          <w:t>16</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440E835C" w14:textId="77777777" w:rsidR="00A41153" w:rsidRPr="00A41153" w:rsidRDefault="00A41153" w:rsidP="00A41153">
      <w:pPr>
        <w:pStyle w:val="61"/>
        <w:spacing w:line="240" w:lineRule="auto"/>
        <w:jc w:val="both"/>
        <w:rPr>
          <w:ins w:id="61" w:author="Ожерельева Ольга Владимировна" w:date="2021-10-26T12:51:00Z"/>
          <w:rFonts w:ascii="Times New Roman" w:eastAsiaTheme="minorEastAsia" w:hAnsi="Times New Roman"/>
          <w:b w:val="0"/>
          <w:sz w:val="24"/>
          <w:szCs w:val="24"/>
          <w:lang w:eastAsia="ru-RU"/>
        </w:rPr>
      </w:pPr>
      <w:ins w:id="62"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"_Toc86145115"</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4.3.1. Платежный клиринговый центр в Платежной системе в том числе, но не ограничиваясь, обязан:</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_Toc86145115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63" w:author="Ожерельева Ольга Владимировна" w:date="2021-10-26T12:51:00Z">
        <w:r w:rsidRPr="00A41153">
          <w:rPr>
            <w:rFonts w:ascii="Times New Roman" w:hAnsi="Times New Roman"/>
            <w:b w:val="0"/>
            <w:webHidden/>
            <w:sz w:val="24"/>
            <w:szCs w:val="24"/>
          </w:rPr>
          <w:t>16</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7BD24ABE" w14:textId="77777777" w:rsidR="00A41153" w:rsidRPr="00A41153" w:rsidRDefault="00A41153" w:rsidP="00A41153">
      <w:pPr>
        <w:pStyle w:val="61"/>
        <w:spacing w:line="240" w:lineRule="auto"/>
        <w:jc w:val="both"/>
        <w:rPr>
          <w:ins w:id="64" w:author="Ожерельева Ольга Владимировна" w:date="2021-10-26T12:51:00Z"/>
          <w:rFonts w:ascii="Times New Roman" w:eastAsiaTheme="minorEastAsia" w:hAnsi="Times New Roman"/>
          <w:b w:val="0"/>
          <w:sz w:val="24"/>
          <w:szCs w:val="24"/>
          <w:lang w:eastAsia="ru-RU"/>
        </w:rPr>
      </w:pPr>
      <w:ins w:id="65"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"_Toc86145116"</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4.3.2. Платежный клиринговый центр при исполнении возложенных на него обязанностей, в том числе, но не ограничиваясь, вправе:</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_Toc86145116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66" w:author="Ожерельева Ольга Владимировна" w:date="2021-10-26T12:51:00Z">
        <w:r w:rsidRPr="00A41153">
          <w:rPr>
            <w:rFonts w:ascii="Times New Roman" w:hAnsi="Times New Roman"/>
            <w:b w:val="0"/>
            <w:webHidden/>
            <w:sz w:val="24"/>
            <w:szCs w:val="24"/>
          </w:rPr>
          <w:t>17</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4D8A518F" w14:textId="77777777" w:rsidR="00A41153" w:rsidRPr="00A41153" w:rsidRDefault="00A41153" w:rsidP="00A41153">
      <w:pPr>
        <w:pStyle w:val="61"/>
        <w:spacing w:line="240" w:lineRule="auto"/>
        <w:jc w:val="both"/>
        <w:rPr>
          <w:ins w:id="67" w:author="Ожерельева Ольга Владимировна" w:date="2021-10-26T12:51:00Z"/>
          <w:rFonts w:ascii="Times New Roman" w:eastAsiaTheme="minorEastAsia" w:hAnsi="Times New Roman"/>
          <w:b w:val="0"/>
          <w:sz w:val="24"/>
          <w:szCs w:val="24"/>
          <w:lang w:eastAsia="ru-RU"/>
        </w:rPr>
      </w:pPr>
      <w:ins w:id="68"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"_Toc86145117"</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4.4. Функции Расчетного центра</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_Toc86145117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69" w:author="Ожерельева Ольга Владимировна" w:date="2021-10-26T12:51:00Z">
        <w:r w:rsidRPr="00A41153">
          <w:rPr>
            <w:rFonts w:ascii="Times New Roman" w:hAnsi="Times New Roman"/>
            <w:b w:val="0"/>
            <w:webHidden/>
            <w:sz w:val="24"/>
            <w:szCs w:val="24"/>
          </w:rPr>
          <w:t>17</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4E67C26D" w14:textId="77777777" w:rsidR="00A41153" w:rsidRPr="00A41153" w:rsidRDefault="00A41153" w:rsidP="00A41153">
      <w:pPr>
        <w:pStyle w:val="61"/>
        <w:spacing w:line="240" w:lineRule="auto"/>
        <w:jc w:val="both"/>
        <w:rPr>
          <w:ins w:id="70" w:author="Ожерельева Ольга Владимировна" w:date="2021-10-26T12:51:00Z"/>
          <w:rFonts w:ascii="Times New Roman" w:eastAsiaTheme="minorEastAsia" w:hAnsi="Times New Roman"/>
          <w:b w:val="0"/>
          <w:sz w:val="24"/>
          <w:szCs w:val="24"/>
          <w:lang w:eastAsia="ru-RU"/>
        </w:rPr>
      </w:pPr>
      <w:ins w:id="71"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"_Toc86145118"</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4.4.1. Расчетный центр в Платежной системе в том числе, но не ограничиваясь, обязан:</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_Toc86145118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72" w:author="Ожерельева Ольга Владимировна" w:date="2021-10-26T12:51:00Z">
        <w:r w:rsidRPr="00A41153">
          <w:rPr>
            <w:rFonts w:ascii="Times New Roman" w:hAnsi="Times New Roman"/>
            <w:b w:val="0"/>
            <w:webHidden/>
            <w:sz w:val="24"/>
            <w:szCs w:val="24"/>
          </w:rPr>
          <w:t>17</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7D9AA384" w14:textId="77777777" w:rsidR="00A41153" w:rsidRPr="00A41153" w:rsidRDefault="00A41153" w:rsidP="00A41153">
      <w:pPr>
        <w:pStyle w:val="61"/>
        <w:spacing w:line="240" w:lineRule="auto"/>
        <w:jc w:val="both"/>
        <w:rPr>
          <w:ins w:id="73" w:author="Ожерельева Ольга Владимировна" w:date="2021-10-26T12:51:00Z"/>
          <w:rFonts w:ascii="Times New Roman" w:eastAsiaTheme="minorEastAsia" w:hAnsi="Times New Roman"/>
          <w:b w:val="0"/>
          <w:sz w:val="24"/>
          <w:szCs w:val="24"/>
          <w:lang w:eastAsia="ru-RU"/>
        </w:rPr>
      </w:pPr>
      <w:ins w:id="74"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"_Toc86145119"</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4.4.2. Расчетный центр при исполнении возложенных на него обязанностей, в том числе, но не ограничиваясь, вправе:</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_Toc86145119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75" w:author="Ожерельева Ольга Владимировна" w:date="2021-10-26T12:51:00Z">
        <w:r w:rsidRPr="00A41153">
          <w:rPr>
            <w:rFonts w:ascii="Times New Roman" w:hAnsi="Times New Roman"/>
            <w:b w:val="0"/>
            <w:webHidden/>
            <w:sz w:val="24"/>
            <w:szCs w:val="24"/>
          </w:rPr>
          <w:t>18</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307FE994" w14:textId="77777777" w:rsidR="00A41153" w:rsidRPr="00A41153" w:rsidRDefault="00A41153" w:rsidP="00A41153">
      <w:pPr>
        <w:pStyle w:val="61"/>
        <w:spacing w:line="240" w:lineRule="auto"/>
        <w:jc w:val="both"/>
        <w:rPr>
          <w:ins w:id="76" w:author="Ожерельева Ольга Владимировна" w:date="2021-10-26T12:51:00Z"/>
          <w:rFonts w:ascii="Times New Roman" w:eastAsiaTheme="minorEastAsia" w:hAnsi="Times New Roman"/>
          <w:b w:val="0"/>
          <w:sz w:val="24"/>
          <w:szCs w:val="24"/>
          <w:lang w:eastAsia="ru-RU"/>
        </w:rPr>
      </w:pPr>
      <w:ins w:id="77"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"_Toc86145120"</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4.5. Утратил силу.</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_Toc86145120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78" w:author="Ожерельева Ольга Владимировна" w:date="2021-10-26T12:51:00Z">
        <w:r w:rsidRPr="00A41153">
          <w:rPr>
            <w:rFonts w:ascii="Times New Roman" w:hAnsi="Times New Roman"/>
            <w:b w:val="0"/>
            <w:webHidden/>
            <w:sz w:val="24"/>
            <w:szCs w:val="24"/>
          </w:rPr>
          <w:t>19</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36309886" w14:textId="77777777" w:rsidR="00A41153" w:rsidRPr="00A41153" w:rsidRDefault="00A41153" w:rsidP="00A41153">
      <w:pPr>
        <w:pStyle w:val="61"/>
        <w:spacing w:line="240" w:lineRule="auto"/>
        <w:jc w:val="both"/>
        <w:rPr>
          <w:ins w:id="79" w:author="Ожерельева Ольга Владимировна" w:date="2021-10-26T12:51:00Z"/>
          <w:rFonts w:ascii="Times New Roman" w:eastAsiaTheme="minorEastAsia" w:hAnsi="Times New Roman"/>
          <w:b w:val="0"/>
          <w:sz w:val="24"/>
          <w:szCs w:val="24"/>
          <w:lang w:eastAsia="ru-RU"/>
        </w:rPr>
      </w:pPr>
      <w:ins w:id="80"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"_Toc86145121"</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4.6. Функции Участников</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_Toc86145121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81" w:author="Ожерельева Ольга Владимировна" w:date="2021-10-26T12:51:00Z">
        <w:r w:rsidRPr="00A41153">
          <w:rPr>
            <w:rFonts w:ascii="Times New Roman" w:hAnsi="Times New Roman"/>
            <w:b w:val="0"/>
            <w:webHidden/>
            <w:sz w:val="24"/>
            <w:szCs w:val="24"/>
          </w:rPr>
          <w:t>19</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01582AA5" w14:textId="77777777" w:rsidR="00A41153" w:rsidRPr="00A41153" w:rsidRDefault="00A41153" w:rsidP="00A41153">
      <w:pPr>
        <w:pStyle w:val="61"/>
        <w:spacing w:line="240" w:lineRule="auto"/>
        <w:jc w:val="both"/>
        <w:rPr>
          <w:ins w:id="82" w:author="Ожерельева Ольга Владимировна" w:date="2021-10-26T12:51:00Z"/>
          <w:rFonts w:ascii="Times New Roman" w:eastAsiaTheme="minorEastAsia" w:hAnsi="Times New Roman"/>
          <w:b w:val="0"/>
          <w:sz w:val="24"/>
          <w:szCs w:val="24"/>
          <w:lang w:eastAsia="ru-RU"/>
        </w:rPr>
      </w:pPr>
      <w:ins w:id="83"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"_Toc86145122"</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4.6.1. Участники в Платежной системе в том числе, но не ограничиваясь, обязаны: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_Toc86145122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84" w:author="Ожерельева Ольга Владимировна" w:date="2021-10-26T12:51:00Z">
        <w:r w:rsidRPr="00A41153">
          <w:rPr>
            <w:rFonts w:ascii="Times New Roman" w:hAnsi="Times New Roman"/>
            <w:b w:val="0"/>
            <w:webHidden/>
            <w:sz w:val="24"/>
            <w:szCs w:val="24"/>
          </w:rPr>
          <w:t>19</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E68A6E0" w14:textId="77777777" w:rsidR="00A41153" w:rsidRPr="00A41153" w:rsidRDefault="00A41153" w:rsidP="00A41153">
      <w:pPr>
        <w:pStyle w:val="61"/>
        <w:spacing w:line="240" w:lineRule="auto"/>
        <w:jc w:val="both"/>
        <w:rPr>
          <w:ins w:id="85" w:author="Ожерельева Ольга Владимировна" w:date="2021-10-26T12:51:00Z"/>
          <w:rFonts w:ascii="Times New Roman" w:eastAsiaTheme="minorEastAsia" w:hAnsi="Times New Roman"/>
          <w:b w:val="0"/>
          <w:sz w:val="24"/>
          <w:szCs w:val="24"/>
          <w:lang w:eastAsia="ru-RU"/>
        </w:rPr>
      </w:pPr>
      <w:ins w:id="86"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"_Toc86145123"</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4.6.2. Участники при исполнении возложенных на них обязанностей, в том числе, но не ограничиваясь, вправе:</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_Toc86145123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87" w:author="Ожерельева Ольга Владимировна" w:date="2021-10-26T12:51:00Z">
        <w:r w:rsidRPr="00A41153">
          <w:rPr>
            <w:rFonts w:ascii="Times New Roman" w:hAnsi="Times New Roman"/>
            <w:b w:val="0"/>
            <w:webHidden/>
            <w:sz w:val="24"/>
            <w:szCs w:val="24"/>
          </w:rPr>
          <w:t>20</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7FD6BC49" w14:textId="77777777" w:rsidR="00A41153" w:rsidRPr="00A41153" w:rsidRDefault="00A41153" w:rsidP="00A41153">
      <w:pPr>
        <w:pStyle w:val="61"/>
        <w:spacing w:line="240" w:lineRule="auto"/>
        <w:jc w:val="both"/>
        <w:rPr>
          <w:ins w:id="88" w:author="Ожерельева Ольга Владимировна" w:date="2021-10-26T12:51:00Z"/>
          <w:rFonts w:ascii="Times New Roman" w:eastAsiaTheme="minorEastAsia" w:hAnsi="Times New Roman"/>
          <w:b w:val="0"/>
          <w:sz w:val="24"/>
          <w:szCs w:val="24"/>
          <w:lang w:eastAsia="ru-RU"/>
        </w:rPr>
      </w:pPr>
      <w:ins w:id="89" w:author="Ожерельева Ольга Владимировна" w:date="2021-10-26T12:51:00Z">
        <w:r w:rsidRPr="00A41153">
          <w:rPr>
            <w:rStyle w:val="af5"/>
            <w:rFonts w:ascii="Times New Roman" w:hAnsi="Times New Roman"/>
            <w:b w:val="0"/>
            <w:sz w:val="24"/>
            <w:szCs w:val="24"/>
            <w:u w:val="none"/>
          </w:rPr>
          <w:lastRenderedPageBreak/>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"_Toc86145124"</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4.7. Порядок взаимодействия между Оператором Системы, Участниками и Операторами услуг платежной инфраструктуры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_Toc86145124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90" w:author="Ожерельева Ольга Владимировна" w:date="2021-10-26T12:51:00Z">
        <w:r w:rsidRPr="00A41153">
          <w:rPr>
            <w:rFonts w:ascii="Times New Roman" w:hAnsi="Times New Roman"/>
            <w:b w:val="0"/>
            <w:webHidden/>
            <w:sz w:val="24"/>
            <w:szCs w:val="24"/>
          </w:rPr>
          <w:t>20</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6C022AD9" w14:textId="77777777" w:rsidR="00A41153" w:rsidRPr="00A41153" w:rsidRDefault="00A41153" w:rsidP="00A41153">
      <w:pPr>
        <w:pStyle w:val="61"/>
        <w:spacing w:line="240" w:lineRule="auto"/>
        <w:jc w:val="both"/>
        <w:rPr>
          <w:ins w:id="91" w:author="Ожерельева Ольга Владимировна" w:date="2021-10-26T12:51:00Z"/>
          <w:rFonts w:ascii="Times New Roman" w:eastAsiaTheme="minorEastAsia" w:hAnsi="Times New Roman"/>
          <w:b w:val="0"/>
          <w:sz w:val="24"/>
          <w:szCs w:val="24"/>
          <w:lang w:eastAsia="ru-RU"/>
        </w:rPr>
      </w:pPr>
      <w:ins w:id="92"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"_Toc86145125"</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4.8. Порядок привлечения Операторов услуг платежной инфраструктуры, ведение перечня Операторов услуг платежной инфраструктуры, требования к Операторам услуг платежной инфраструктуры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_Toc86145125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93" w:author="Ожерельева Ольга Владимировна" w:date="2021-10-26T12:51:00Z">
        <w:r w:rsidRPr="00A41153">
          <w:rPr>
            <w:rFonts w:ascii="Times New Roman" w:hAnsi="Times New Roman"/>
            <w:b w:val="0"/>
            <w:webHidden/>
            <w:sz w:val="24"/>
            <w:szCs w:val="24"/>
          </w:rPr>
          <w:t>22</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A32C5B0" w14:textId="77777777" w:rsidR="00A41153" w:rsidRPr="00A41153" w:rsidRDefault="00A41153" w:rsidP="00A41153">
      <w:pPr>
        <w:pStyle w:val="61"/>
        <w:tabs>
          <w:tab w:val="left" w:pos="1760"/>
        </w:tabs>
        <w:spacing w:line="240" w:lineRule="auto"/>
        <w:jc w:val="both"/>
        <w:rPr>
          <w:ins w:id="94" w:author="Ожерельева Ольга Владимировна" w:date="2021-10-26T12:51:00Z"/>
          <w:rFonts w:ascii="Times New Roman" w:eastAsiaTheme="minorEastAsia" w:hAnsi="Times New Roman"/>
          <w:b w:val="0"/>
          <w:sz w:val="24"/>
          <w:szCs w:val="24"/>
          <w:lang w:eastAsia="ru-RU"/>
        </w:rPr>
      </w:pPr>
      <w:ins w:id="95"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"_Toc86145126"</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4.9.</w:t>
        </w:r>
        <w:r w:rsidRPr="00A41153">
          <w:rPr>
            <w:rFonts w:ascii="Times New Roman" w:eastAsiaTheme="minorEastAsia" w:hAnsi="Times New Roman"/>
            <w:b w:val="0"/>
            <w:sz w:val="24"/>
            <w:szCs w:val="24"/>
            <w:lang w:eastAsia="ru-RU"/>
          </w:rPr>
          <w:tab/>
        </w:r>
        <w:r w:rsidRPr="00A41153">
          <w:rPr>
            <w:rStyle w:val="af5"/>
            <w:rFonts w:ascii="Times New Roman" w:hAnsi="Times New Roman"/>
            <w:b w:val="0"/>
            <w:sz w:val="24"/>
            <w:szCs w:val="24"/>
            <w:u w:val="none"/>
          </w:rPr>
          <w:t>Порядок присоединения к Системе. Виды участия, критерии участия, приостановления и прекращения участия в Системе. Порядок идентификации Участника в Системе</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_Toc86145126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96" w:author="Ожерельева Ольга Владимировна" w:date="2021-10-26T12:51:00Z">
        <w:r w:rsidRPr="00A41153">
          <w:rPr>
            <w:rFonts w:ascii="Times New Roman" w:hAnsi="Times New Roman"/>
            <w:b w:val="0"/>
            <w:webHidden/>
            <w:sz w:val="24"/>
            <w:szCs w:val="24"/>
          </w:rPr>
          <w:t>23</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78D6B857" w14:textId="77777777" w:rsidR="00A41153" w:rsidRPr="00A41153" w:rsidRDefault="00A41153" w:rsidP="00A41153">
      <w:pPr>
        <w:pStyle w:val="61"/>
        <w:spacing w:line="240" w:lineRule="auto"/>
        <w:jc w:val="both"/>
        <w:rPr>
          <w:ins w:id="97" w:author="Ожерельева Ольга Владимировна" w:date="2021-10-26T12:51:00Z"/>
          <w:rFonts w:ascii="Times New Roman" w:eastAsiaTheme="minorEastAsia" w:hAnsi="Times New Roman"/>
          <w:b w:val="0"/>
          <w:sz w:val="24"/>
          <w:szCs w:val="24"/>
          <w:lang w:eastAsia="ru-RU"/>
        </w:rPr>
      </w:pPr>
      <w:ins w:id="98"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"_Toc86145127"</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4.10. Порядок взаимодействия при досудебном разрешении споров (возникновении спорных ситуаций) с участием Участника и/или Операторов услуг платежной инфраструктуры и/или Оператора Системы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_Toc86145127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99" w:author="Ожерельева Ольга Владимировна" w:date="2021-10-26T12:51:00Z">
        <w:r w:rsidRPr="00A41153">
          <w:rPr>
            <w:rFonts w:ascii="Times New Roman" w:hAnsi="Times New Roman"/>
            <w:b w:val="0"/>
            <w:webHidden/>
            <w:sz w:val="24"/>
            <w:szCs w:val="24"/>
          </w:rPr>
          <w:t>27</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606AE5C7" w14:textId="77777777" w:rsidR="00A41153" w:rsidRPr="00A41153" w:rsidRDefault="00A41153" w:rsidP="00A41153">
      <w:pPr>
        <w:pStyle w:val="61"/>
        <w:spacing w:line="240" w:lineRule="auto"/>
        <w:jc w:val="both"/>
        <w:rPr>
          <w:ins w:id="100" w:author="Ожерельева Ольга Владимировна" w:date="2021-10-26T12:51:00Z"/>
          <w:rFonts w:ascii="Times New Roman" w:eastAsiaTheme="minorEastAsia" w:hAnsi="Times New Roman"/>
          <w:b w:val="0"/>
          <w:sz w:val="24"/>
          <w:szCs w:val="24"/>
          <w:lang w:eastAsia="ru-RU"/>
        </w:rPr>
      </w:pPr>
      <w:ins w:id="101"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"_Toc86145128"</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4.11. Порядок взаимодействия в чрезвычайных ситуациях</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_Toc86145128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02" w:author="Ожерельева Ольга Владимировна" w:date="2021-10-26T12:51:00Z">
        <w:r w:rsidRPr="00A41153">
          <w:rPr>
            <w:rFonts w:ascii="Times New Roman" w:hAnsi="Times New Roman"/>
            <w:b w:val="0"/>
            <w:webHidden/>
            <w:sz w:val="24"/>
            <w:szCs w:val="24"/>
          </w:rPr>
          <w:t>28</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7FFDED03" w14:textId="77777777" w:rsidR="00A41153" w:rsidRPr="00A41153" w:rsidRDefault="00A41153" w:rsidP="00A41153">
      <w:pPr>
        <w:pStyle w:val="61"/>
        <w:spacing w:line="240" w:lineRule="auto"/>
        <w:jc w:val="both"/>
        <w:rPr>
          <w:ins w:id="103" w:author="Ожерельева Ольга Владимировна" w:date="2021-10-26T12:51:00Z"/>
          <w:rFonts w:ascii="Times New Roman" w:eastAsiaTheme="minorEastAsia" w:hAnsi="Times New Roman"/>
          <w:b w:val="0"/>
          <w:sz w:val="24"/>
          <w:szCs w:val="24"/>
          <w:lang w:eastAsia="ru-RU"/>
        </w:rPr>
      </w:pPr>
      <w:ins w:id="104"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"_Toc86145129"</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4.12. Порядок предоставления Участниками, Операторами услуг платежной инфраструктуры информации о своей деятельности Оператору Системы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_Toc86145129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05" w:author="Ожерельева Ольга Владимировна" w:date="2021-10-26T12:51:00Z">
        <w:r w:rsidRPr="00A41153">
          <w:rPr>
            <w:rFonts w:ascii="Times New Roman" w:hAnsi="Times New Roman"/>
            <w:b w:val="0"/>
            <w:webHidden/>
            <w:sz w:val="24"/>
            <w:szCs w:val="24"/>
          </w:rPr>
          <w:t>29</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4B7A979B" w14:textId="77777777" w:rsidR="00A41153" w:rsidRPr="00A41153" w:rsidRDefault="00A41153" w:rsidP="00A41153">
      <w:pPr>
        <w:pStyle w:val="13"/>
        <w:rPr>
          <w:ins w:id="106" w:author="Ожерельева Ольга Владимировна" w:date="2021-10-26T12:51:00Z"/>
          <w:rFonts w:ascii="Times New Roman" w:eastAsiaTheme="minorEastAsia" w:hAnsi="Times New Roman" w:cs="Times New Roman"/>
          <w:sz w:val="24"/>
          <w:szCs w:val="24"/>
          <w:lang w:eastAsia="ru-RU"/>
        </w:rPr>
      </w:pPr>
      <w:ins w:id="107"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"_Toc86145130"</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5. Система управления рисками и обеспечение бесперебойности функционирования Платежной системы</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_Toc86145130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108" w:author="Ожерельева Ольга Владимировна" w:date="2021-10-26T12:51:00Z">
        <w:r w:rsidRPr="00A41153">
          <w:rPr>
            <w:rFonts w:ascii="Times New Roman" w:hAnsi="Times New Roman" w:cs="Times New Roman"/>
            <w:webHidden/>
            <w:sz w:val="24"/>
            <w:szCs w:val="24"/>
          </w:rPr>
          <w:t>29</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3916F764" w14:textId="77777777" w:rsidR="00A41153" w:rsidRPr="00A41153" w:rsidRDefault="00A41153" w:rsidP="00A41153">
      <w:pPr>
        <w:pStyle w:val="61"/>
        <w:spacing w:line="240" w:lineRule="auto"/>
        <w:jc w:val="both"/>
        <w:rPr>
          <w:ins w:id="109" w:author="Ожерельева Ольга Владимировна" w:date="2021-10-26T12:51:00Z"/>
          <w:rFonts w:ascii="Times New Roman" w:eastAsiaTheme="minorEastAsia" w:hAnsi="Times New Roman"/>
          <w:b w:val="0"/>
          <w:sz w:val="24"/>
          <w:szCs w:val="24"/>
          <w:lang w:eastAsia="ru-RU"/>
        </w:rPr>
      </w:pPr>
      <w:ins w:id="110"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"_Toc86145131"</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5.1. Общие положения</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_Toc86145131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11" w:author="Ожерельева Ольга Владимировна" w:date="2021-10-26T12:51:00Z">
        <w:r w:rsidRPr="00A41153">
          <w:rPr>
            <w:rFonts w:ascii="Times New Roman" w:hAnsi="Times New Roman"/>
            <w:b w:val="0"/>
            <w:webHidden/>
            <w:sz w:val="24"/>
            <w:szCs w:val="24"/>
          </w:rPr>
          <w:t>29</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411D8840" w14:textId="77777777" w:rsidR="00A41153" w:rsidRPr="00A41153" w:rsidRDefault="00A41153" w:rsidP="00A41153">
      <w:pPr>
        <w:pStyle w:val="61"/>
        <w:spacing w:line="240" w:lineRule="auto"/>
        <w:jc w:val="both"/>
        <w:rPr>
          <w:ins w:id="112" w:author="Ожерельева Ольга Владимировна" w:date="2021-10-26T12:51:00Z"/>
          <w:rFonts w:ascii="Times New Roman" w:eastAsiaTheme="minorEastAsia" w:hAnsi="Times New Roman"/>
          <w:b w:val="0"/>
          <w:sz w:val="24"/>
          <w:szCs w:val="24"/>
          <w:lang w:eastAsia="ru-RU"/>
        </w:rPr>
      </w:pPr>
      <w:ins w:id="113"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"_Toc86145132"</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bCs/>
            <w:sz w:val="24"/>
            <w:szCs w:val="24"/>
            <w:u w:val="none"/>
          </w:rPr>
          <w:t>5.2. Система управления рисками</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_Toc86145132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14" w:author="Ожерельева Ольга Владимировна" w:date="2021-10-26T12:51:00Z">
        <w:r w:rsidRPr="00A41153">
          <w:rPr>
            <w:rFonts w:ascii="Times New Roman" w:hAnsi="Times New Roman"/>
            <w:b w:val="0"/>
            <w:webHidden/>
            <w:sz w:val="24"/>
            <w:szCs w:val="24"/>
          </w:rPr>
          <w:t>30</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500DFAF" w14:textId="77777777" w:rsidR="00A41153" w:rsidRPr="00A41153" w:rsidRDefault="00A41153" w:rsidP="00A41153">
      <w:pPr>
        <w:pStyle w:val="61"/>
        <w:spacing w:line="240" w:lineRule="auto"/>
        <w:jc w:val="both"/>
        <w:rPr>
          <w:ins w:id="115" w:author="Ожерельева Ольга Владимировна" w:date="2021-10-26T12:51:00Z"/>
          <w:rFonts w:ascii="Times New Roman" w:eastAsiaTheme="minorEastAsia" w:hAnsi="Times New Roman"/>
          <w:b w:val="0"/>
          <w:sz w:val="24"/>
          <w:szCs w:val="24"/>
          <w:lang w:eastAsia="ru-RU"/>
        </w:rPr>
      </w:pPr>
      <w:ins w:id="116"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"_Toc86145133"</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5.2.1. Организационная структура управления рисками, функциональные обязанности лиц либо соответствующих структурных подразделений, ответственных за управление рисками</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_Toc86145133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17" w:author="Ожерельева Ольга Владимировна" w:date="2021-10-26T12:51:00Z">
        <w:r w:rsidRPr="00A41153">
          <w:rPr>
            <w:rFonts w:ascii="Times New Roman" w:hAnsi="Times New Roman"/>
            <w:b w:val="0"/>
            <w:webHidden/>
            <w:sz w:val="24"/>
            <w:szCs w:val="24"/>
          </w:rPr>
          <w:t>31</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D920DA6" w14:textId="77777777" w:rsidR="00A41153" w:rsidRPr="00A41153" w:rsidRDefault="00A41153" w:rsidP="00A41153">
      <w:pPr>
        <w:pStyle w:val="61"/>
        <w:spacing w:line="240" w:lineRule="auto"/>
        <w:jc w:val="both"/>
        <w:rPr>
          <w:ins w:id="118" w:author="Ожерельева Ольга Владимировна" w:date="2021-10-26T12:51:00Z"/>
          <w:rFonts w:ascii="Times New Roman" w:eastAsiaTheme="minorEastAsia" w:hAnsi="Times New Roman"/>
          <w:b w:val="0"/>
          <w:sz w:val="24"/>
          <w:szCs w:val="24"/>
          <w:lang w:eastAsia="ru-RU"/>
        </w:rPr>
      </w:pPr>
      <w:ins w:id="119"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"_Toc86145134"</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bCs/>
            <w:sz w:val="24"/>
            <w:szCs w:val="24"/>
            <w:u w:val="none"/>
          </w:rPr>
          <w:t>5.2.2. Порядок доведения до органов управления Оператора Системы соответствующей информации о рисках</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_Toc86145134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20" w:author="Ожерельева Ольга Владимировна" w:date="2021-10-26T12:51:00Z">
        <w:r w:rsidRPr="00A41153">
          <w:rPr>
            <w:rFonts w:ascii="Times New Roman" w:hAnsi="Times New Roman"/>
            <w:b w:val="0"/>
            <w:webHidden/>
            <w:sz w:val="24"/>
            <w:szCs w:val="24"/>
          </w:rPr>
          <w:t>33</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5722614F" w14:textId="77777777" w:rsidR="00A41153" w:rsidRPr="00A41153" w:rsidRDefault="00A41153" w:rsidP="00A41153">
      <w:pPr>
        <w:pStyle w:val="61"/>
        <w:spacing w:line="240" w:lineRule="auto"/>
        <w:jc w:val="both"/>
        <w:rPr>
          <w:ins w:id="121" w:author="Ожерельева Ольга Владимировна" w:date="2021-10-26T12:51:00Z"/>
          <w:rFonts w:ascii="Times New Roman" w:eastAsiaTheme="minorEastAsia" w:hAnsi="Times New Roman"/>
          <w:b w:val="0"/>
          <w:sz w:val="24"/>
          <w:szCs w:val="24"/>
          <w:lang w:eastAsia="ru-RU"/>
        </w:rPr>
      </w:pPr>
      <w:ins w:id="122"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"_Toc86145135"</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 xml:space="preserve">5.2.3. </w:t>
        </w:r>
        <w:r w:rsidRPr="00A41153">
          <w:rPr>
            <w:rStyle w:val="af5"/>
            <w:rFonts w:ascii="Times New Roman" w:hAnsi="Times New Roman"/>
            <w:b w:val="0"/>
            <w:sz w:val="24"/>
            <w:szCs w:val="24"/>
            <w:u w:val="none"/>
            <w:lang w:eastAsia="ru-RU"/>
          </w:rPr>
          <w:t>Показатели БФПС в соответствии с требованиями нормативных актов Банка России</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_Toc86145135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23" w:author="Ожерельева Ольга Владимировна" w:date="2021-10-26T12:51:00Z">
        <w:r w:rsidRPr="00A41153">
          <w:rPr>
            <w:rFonts w:ascii="Times New Roman" w:hAnsi="Times New Roman"/>
            <w:b w:val="0"/>
            <w:webHidden/>
            <w:sz w:val="24"/>
            <w:szCs w:val="24"/>
          </w:rPr>
          <w:t>33</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5CFC02E4" w14:textId="77777777" w:rsidR="00A41153" w:rsidRPr="00A41153" w:rsidRDefault="00A41153" w:rsidP="00A41153">
      <w:pPr>
        <w:pStyle w:val="61"/>
        <w:spacing w:line="240" w:lineRule="auto"/>
        <w:jc w:val="both"/>
        <w:rPr>
          <w:ins w:id="124" w:author="Ожерельева Ольга Владимировна" w:date="2021-10-26T12:51:00Z"/>
          <w:rFonts w:ascii="Times New Roman" w:eastAsiaTheme="minorEastAsia" w:hAnsi="Times New Roman"/>
          <w:b w:val="0"/>
          <w:sz w:val="24"/>
          <w:szCs w:val="24"/>
          <w:lang w:eastAsia="ru-RU"/>
        </w:rPr>
      </w:pPr>
      <w:ins w:id="125"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"_Toc86145136"</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5.2.4. Виды рисков, методики анализа рисков в Системе, включая профили рисков</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_Toc86145136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26" w:author="Ожерельева Ольга Владимировна" w:date="2021-10-26T12:51:00Z">
        <w:r w:rsidRPr="00A41153">
          <w:rPr>
            <w:rFonts w:ascii="Times New Roman" w:hAnsi="Times New Roman"/>
            <w:b w:val="0"/>
            <w:webHidden/>
            <w:sz w:val="24"/>
            <w:szCs w:val="24"/>
          </w:rPr>
          <w:t>36</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4B07D3F2" w14:textId="77777777" w:rsidR="00A41153" w:rsidRPr="00A41153" w:rsidRDefault="00A41153" w:rsidP="00A41153">
      <w:pPr>
        <w:pStyle w:val="61"/>
        <w:spacing w:line="240" w:lineRule="auto"/>
        <w:jc w:val="both"/>
        <w:rPr>
          <w:ins w:id="127" w:author="Ожерельева Ольга Владимировна" w:date="2021-10-26T12:51:00Z"/>
          <w:rFonts w:ascii="Times New Roman" w:eastAsiaTheme="minorEastAsia" w:hAnsi="Times New Roman"/>
          <w:b w:val="0"/>
          <w:sz w:val="24"/>
          <w:szCs w:val="24"/>
          <w:lang w:eastAsia="ru-RU"/>
        </w:rPr>
      </w:pPr>
      <w:ins w:id="128"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"_Toc86145137"</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5.2.5. Порядок информационного взаимодействия Оператора Системы, Участников и Операторов услуг платежной инфраструктуры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_Toc86145137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29" w:author="Ожерельева Ольга Владимировна" w:date="2021-10-26T12:51:00Z">
        <w:r w:rsidRPr="00A41153">
          <w:rPr>
            <w:rFonts w:ascii="Times New Roman" w:hAnsi="Times New Roman"/>
            <w:b w:val="0"/>
            <w:webHidden/>
            <w:sz w:val="24"/>
            <w:szCs w:val="24"/>
          </w:rPr>
          <w:t>41</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065AD311" w14:textId="77777777" w:rsidR="00A41153" w:rsidRPr="00A41153" w:rsidRDefault="00A41153" w:rsidP="00A41153">
      <w:pPr>
        <w:pStyle w:val="61"/>
        <w:spacing w:line="240" w:lineRule="auto"/>
        <w:jc w:val="both"/>
        <w:rPr>
          <w:ins w:id="130" w:author="Ожерельева Ольга Владимировна" w:date="2021-10-26T12:51:00Z"/>
          <w:rFonts w:ascii="Times New Roman" w:eastAsiaTheme="minorEastAsia" w:hAnsi="Times New Roman"/>
          <w:b w:val="0"/>
          <w:sz w:val="24"/>
          <w:szCs w:val="24"/>
          <w:lang w:eastAsia="ru-RU"/>
        </w:rPr>
      </w:pPr>
      <w:ins w:id="131"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"_Toc86145138"</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5.2.5.1. Порядок сбора, документирования и статистической обработки первичной информации о функционировании Системы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_Toc86145138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32" w:author="Ожерельева Ольга Владимировна" w:date="2021-10-26T12:51:00Z">
        <w:r w:rsidRPr="00A41153">
          <w:rPr>
            <w:rFonts w:ascii="Times New Roman" w:hAnsi="Times New Roman"/>
            <w:b w:val="0"/>
            <w:webHidden/>
            <w:sz w:val="24"/>
            <w:szCs w:val="24"/>
          </w:rPr>
          <w:t>42</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655FF915" w14:textId="77777777" w:rsidR="00A41153" w:rsidRPr="00A41153" w:rsidRDefault="00A41153" w:rsidP="00A41153">
      <w:pPr>
        <w:pStyle w:val="61"/>
        <w:spacing w:line="240" w:lineRule="auto"/>
        <w:jc w:val="both"/>
        <w:rPr>
          <w:ins w:id="133" w:author="Ожерельева Ольга Владимировна" w:date="2021-10-26T12:51:00Z"/>
          <w:rFonts w:ascii="Times New Roman" w:eastAsiaTheme="minorEastAsia" w:hAnsi="Times New Roman"/>
          <w:b w:val="0"/>
          <w:sz w:val="24"/>
          <w:szCs w:val="24"/>
          <w:lang w:eastAsia="ru-RU"/>
        </w:rPr>
      </w:pPr>
      <w:ins w:id="134"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"_Toc86145139"</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5.2.5.2. Перечень документов, используемых Субъектами системы при осуществлении деятельности по обеспечению БФПС</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_Toc86145139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35" w:author="Ожерельева Ольга Владимировна" w:date="2021-10-26T12:51:00Z">
        <w:r w:rsidRPr="00A41153">
          <w:rPr>
            <w:rFonts w:ascii="Times New Roman" w:hAnsi="Times New Roman"/>
            <w:b w:val="0"/>
            <w:webHidden/>
            <w:sz w:val="24"/>
            <w:szCs w:val="24"/>
          </w:rPr>
          <w:t>43</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DE38687" w14:textId="77777777" w:rsidR="00A41153" w:rsidRPr="00A41153" w:rsidRDefault="00A41153" w:rsidP="00A41153">
      <w:pPr>
        <w:pStyle w:val="61"/>
        <w:spacing w:line="240" w:lineRule="auto"/>
        <w:jc w:val="both"/>
        <w:rPr>
          <w:ins w:id="136" w:author="Ожерельева Ольга Владимировна" w:date="2021-10-26T12:51:00Z"/>
          <w:rFonts w:ascii="Times New Roman" w:eastAsiaTheme="minorEastAsia" w:hAnsi="Times New Roman"/>
          <w:b w:val="0"/>
          <w:sz w:val="24"/>
          <w:szCs w:val="24"/>
          <w:lang w:eastAsia="ru-RU"/>
        </w:rPr>
      </w:pPr>
      <w:ins w:id="137"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"_Toc86145140"</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5.2.6. Порядок взаимодействия в спорных, нестандартных и/или чрезвычайных ситуациях, включая случаи системных сбоев</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_Toc86145140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38" w:author="Ожерельева Ольга Владимировна" w:date="2021-10-26T12:51:00Z">
        <w:r w:rsidRPr="00A41153">
          <w:rPr>
            <w:rFonts w:ascii="Times New Roman" w:hAnsi="Times New Roman"/>
            <w:b w:val="0"/>
            <w:webHidden/>
            <w:sz w:val="24"/>
            <w:szCs w:val="24"/>
          </w:rPr>
          <w:t>43</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0CACB21A" w14:textId="77777777" w:rsidR="00A41153" w:rsidRPr="00A41153" w:rsidRDefault="00A41153" w:rsidP="00A41153">
      <w:pPr>
        <w:pStyle w:val="61"/>
        <w:spacing w:line="240" w:lineRule="auto"/>
        <w:jc w:val="both"/>
        <w:rPr>
          <w:ins w:id="139" w:author="Ожерельева Ольга Владимировна" w:date="2021-10-26T12:51:00Z"/>
          <w:rFonts w:ascii="Times New Roman" w:eastAsiaTheme="minorEastAsia" w:hAnsi="Times New Roman"/>
          <w:b w:val="0"/>
          <w:sz w:val="24"/>
          <w:szCs w:val="24"/>
          <w:lang w:eastAsia="ru-RU"/>
        </w:rPr>
      </w:pPr>
      <w:ins w:id="140"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"_Toc86145141"</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5.2.7. Порядок изменения операционных и технологических средств и процедур</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_Toc86145141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41" w:author="Ожерельева Ольга Владимировна" w:date="2021-10-26T12:51:00Z">
        <w:r w:rsidRPr="00A41153">
          <w:rPr>
            <w:rFonts w:ascii="Times New Roman" w:hAnsi="Times New Roman"/>
            <w:b w:val="0"/>
            <w:webHidden/>
            <w:sz w:val="24"/>
            <w:szCs w:val="24"/>
          </w:rPr>
          <w:t>43</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583946BE" w14:textId="77777777" w:rsidR="00A41153" w:rsidRPr="00A41153" w:rsidRDefault="00A41153" w:rsidP="00A41153">
      <w:pPr>
        <w:pStyle w:val="61"/>
        <w:spacing w:line="240" w:lineRule="auto"/>
        <w:jc w:val="both"/>
        <w:rPr>
          <w:ins w:id="142" w:author="Ожерельева Ольга Владимировна" w:date="2021-10-26T12:51:00Z"/>
          <w:rFonts w:ascii="Times New Roman" w:eastAsiaTheme="minorEastAsia" w:hAnsi="Times New Roman"/>
          <w:b w:val="0"/>
          <w:sz w:val="24"/>
          <w:szCs w:val="24"/>
          <w:lang w:eastAsia="ru-RU"/>
        </w:rPr>
      </w:pPr>
      <w:ins w:id="143"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"_Toc86145142"</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5.2.8. Порядок оценки качества функционирования операционных и технологических средств, информационных систем независимой организацией</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_Toc86145142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44" w:author="Ожерельева Ольга Владимировна" w:date="2021-10-26T12:51:00Z">
        <w:r w:rsidRPr="00A41153">
          <w:rPr>
            <w:rFonts w:ascii="Times New Roman" w:hAnsi="Times New Roman"/>
            <w:b w:val="0"/>
            <w:webHidden/>
            <w:sz w:val="24"/>
            <w:szCs w:val="24"/>
          </w:rPr>
          <w:t>44</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85BC2D0" w14:textId="77777777" w:rsidR="00A41153" w:rsidRPr="00A41153" w:rsidRDefault="00A41153" w:rsidP="00A41153">
      <w:pPr>
        <w:pStyle w:val="61"/>
        <w:spacing w:line="240" w:lineRule="auto"/>
        <w:jc w:val="both"/>
        <w:rPr>
          <w:ins w:id="145" w:author="Ожерельева Ольга Владимировна" w:date="2021-10-26T12:51:00Z"/>
          <w:rFonts w:ascii="Times New Roman" w:eastAsiaTheme="minorEastAsia" w:hAnsi="Times New Roman"/>
          <w:b w:val="0"/>
          <w:sz w:val="24"/>
          <w:szCs w:val="24"/>
          <w:lang w:eastAsia="ru-RU"/>
        </w:rPr>
      </w:pPr>
      <w:ins w:id="146" w:author="Ожерельева Ольга Владимировна" w:date="2021-10-26T12:51:00Z">
        <w:r w:rsidRPr="00A41153">
          <w:rPr>
            <w:rStyle w:val="af5"/>
            <w:rFonts w:ascii="Times New Roman" w:hAnsi="Times New Roman"/>
            <w:b w:val="0"/>
            <w:sz w:val="24"/>
            <w:szCs w:val="24"/>
            <w:u w:val="none"/>
          </w:rPr>
          <w:lastRenderedPageBreak/>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"_Toc86145143"</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5.3. Способы управления рисками. Гарантийный фонд Платежной системы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_Toc86145143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47" w:author="Ожерельева Ольга Владимировна" w:date="2021-10-26T12:51:00Z">
        <w:r w:rsidRPr="00A41153">
          <w:rPr>
            <w:rFonts w:ascii="Times New Roman" w:hAnsi="Times New Roman"/>
            <w:b w:val="0"/>
            <w:webHidden/>
            <w:sz w:val="24"/>
            <w:szCs w:val="24"/>
          </w:rPr>
          <w:t>44</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634D6C98" w14:textId="77777777" w:rsidR="00A41153" w:rsidRPr="00A41153" w:rsidRDefault="00A41153" w:rsidP="00A41153">
      <w:pPr>
        <w:pStyle w:val="61"/>
        <w:spacing w:line="240" w:lineRule="auto"/>
        <w:jc w:val="both"/>
        <w:rPr>
          <w:ins w:id="148" w:author="Ожерельева Ольга Владимировна" w:date="2021-10-26T12:51:00Z"/>
          <w:rFonts w:ascii="Times New Roman" w:eastAsiaTheme="minorEastAsia" w:hAnsi="Times New Roman"/>
          <w:b w:val="0"/>
          <w:sz w:val="24"/>
          <w:szCs w:val="24"/>
          <w:lang w:eastAsia="ru-RU"/>
        </w:rPr>
      </w:pPr>
      <w:ins w:id="149"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"_Toc86145144"</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5.4. Требования к размеру гарантийного взноса Участника-Страховщика, обеспечивающего надлежащее исполнение этим Участником-Страховщиком своих обязательств при осуществлении расчета с иными Участниками-Страховщиками, предусмотренного пунктом «а» Раздела 2 Правил</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_Toc86145144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50" w:author="Ожерельева Ольга Владимировна" w:date="2021-10-26T12:51:00Z">
        <w:r w:rsidRPr="00A41153">
          <w:rPr>
            <w:rFonts w:ascii="Times New Roman" w:hAnsi="Times New Roman"/>
            <w:b w:val="0"/>
            <w:webHidden/>
            <w:sz w:val="24"/>
            <w:szCs w:val="24"/>
          </w:rPr>
          <w:t>51</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C4BE48D" w14:textId="77777777" w:rsidR="00A41153" w:rsidRPr="00A41153" w:rsidRDefault="00A41153" w:rsidP="00A41153">
      <w:pPr>
        <w:pStyle w:val="61"/>
        <w:spacing w:line="240" w:lineRule="auto"/>
        <w:jc w:val="both"/>
        <w:rPr>
          <w:ins w:id="151" w:author="Ожерельева Ольга Владимировна" w:date="2021-10-26T12:51:00Z"/>
          <w:rFonts w:ascii="Times New Roman" w:eastAsiaTheme="minorEastAsia" w:hAnsi="Times New Roman"/>
          <w:b w:val="0"/>
          <w:sz w:val="24"/>
          <w:szCs w:val="24"/>
          <w:lang w:eastAsia="ru-RU"/>
        </w:rPr>
      </w:pPr>
      <w:ins w:id="152"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"_Toc86145145"</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5.4.1. Порядок определения размера гарантийного взноса Участника-Страховщика</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_Toc86145145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53" w:author="Ожерельева Ольга Владимировна" w:date="2021-10-26T12:51:00Z">
        <w:r w:rsidRPr="00A41153">
          <w:rPr>
            <w:rFonts w:ascii="Times New Roman" w:hAnsi="Times New Roman"/>
            <w:b w:val="0"/>
            <w:webHidden/>
            <w:sz w:val="24"/>
            <w:szCs w:val="24"/>
          </w:rPr>
          <w:t>51</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768BCD2F" w14:textId="77777777" w:rsidR="00A41153" w:rsidRPr="00A41153" w:rsidRDefault="00A41153" w:rsidP="00A41153">
      <w:pPr>
        <w:pStyle w:val="61"/>
        <w:spacing w:line="240" w:lineRule="auto"/>
        <w:jc w:val="both"/>
        <w:rPr>
          <w:ins w:id="154" w:author="Ожерельева Ольга Владимировна" w:date="2021-10-26T12:51:00Z"/>
          <w:rFonts w:ascii="Times New Roman" w:eastAsiaTheme="minorEastAsia" w:hAnsi="Times New Roman"/>
          <w:b w:val="0"/>
          <w:sz w:val="24"/>
          <w:szCs w:val="24"/>
          <w:lang w:eastAsia="ru-RU"/>
        </w:rPr>
      </w:pPr>
      <w:ins w:id="155"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"_Toc86145146"</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5.4.2. Условия и порядок изменения размера Гарантийного взноса.</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_Toc86145146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56" w:author="Ожерельева Ольга Владимировна" w:date="2021-10-26T12:51:00Z">
        <w:r w:rsidRPr="00A41153">
          <w:rPr>
            <w:rFonts w:ascii="Times New Roman" w:hAnsi="Times New Roman"/>
            <w:b w:val="0"/>
            <w:webHidden/>
            <w:sz w:val="24"/>
            <w:szCs w:val="24"/>
          </w:rPr>
          <w:t>53</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6C4B8DB7" w14:textId="77777777" w:rsidR="00A41153" w:rsidRPr="00A41153" w:rsidRDefault="00A41153" w:rsidP="00A41153">
      <w:pPr>
        <w:pStyle w:val="61"/>
        <w:spacing w:line="240" w:lineRule="auto"/>
        <w:jc w:val="both"/>
        <w:rPr>
          <w:ins w:id="157" w:author="Ожерельева Ольга Владимировна" w:date="2021-10-26T12:51:00Z"/>
          <w:rFonts w:ascii="Times New Roman" w:eastAsiaTheme="minorEastAsia" w:hAnsi="Times New Roman"/>
          <w:b w:val="0"/>
          <w:sz w:val="24"/>
          <w:szCs w:val="24"/>
          <w:lang w:eastAsia="ru-RU"/>
        </w:rPr>
      </w:pPr>
      <w:ins w:id="158"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"_Toc86145147"</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5.5. Требования к размеру гарантийного взноса, обеспечивающего надлежащее исполнение этим Участником-Страховщиком своих обязательств при осуществлении расчета, предусмотренного  пунктом «б» Раздела 2 Правил</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_Toc86145147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59" w:author="Ожерельева Ольга Владимировна" w:date="2021-10-26T12:51:00Z">
        <w:r w:rsidRPr="00A41153">
          <w:rPr>
            <w:rFonts w:ascii="Times New Roman" w:hAnsi="Times New Roman"/>
            <w:b w:val="0"/>
            <w:webHidden/>
            <w:sz w:val="24"/>
            <w:szCs w:val="24"/>
          </w:rPr>
          <w:t>55</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988993F" w14:textId="77777777" w:rsidR="00A41153" w:rsidRPr="00A41153" w:rsidRDefault="00A41153" w:rsidP="00A41153">
      <w:pPr>
        <w:pStyle w:val="61"/>
        <w:spacing w:line="240" w:lineRule="auto"/>
        <w:jc w:val="both"/>
        <w:rPr>
          <w:ins w:id="160" w:author="Ожерельева Ольга Владимировна" w:date="2021-10-26T12:51:00Z"/>
          <w:rFonts w:ascii="Times New Roman" w:eastAsiaTheme="minorEastAsia" w:hAnsi="Times New Roman"/>
          <w:b w:val="0"/>
          <w:sz w:val="24"/>
          <w:szCs w:val="24"/>
          <w:lang w:eastAsia="ru-RU"/>
        </w:rPr>
      </w:pPr>
      <w:ins w:id="161"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"_Toc86145148"</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5.6. Требования к размеру гарантийного взноса, обеспечивающего надлежащее исполнение этим Участником-Страховщиком своих обязательств при осуществлении расчета с иными Участниками-Страховщиками, предусмотренного пунктом «в» Раздела 2 Правил</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_Toc86145148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62" w:author="Ожерельева Ольга Владимировна" w:date="2021-10-26T12:51:00Z">
        <w:r w:rsidRPr="00A41153">
          <w:rPr>
            <w:rFonts w:ascii="Times New Roman" w:hAnsi="Times New Roman"/>
            <w:b w:val="0"/>
            <w:webHidden/>
            <w:sz w:val="24"/>
            <w:szCs w:val="24"/>
          </w:rPr>
          <w:t>57</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786BD1C9" w14:textId="77777777" w:rsidR="00A41153" w:rsidRPr="00A41153" w:rsidRDefault="00A41153" w:rsidP="00A41153">
      <w:pPr>
        <w:pStyle w:val="61"/>
        <w:spacing w:line="240" w:lineRule="auto"/>
        <w:jc w:val="both"/>
        <w:rPr>
          <w:ins w:id="163" w:author="Ожерельева Ольга Владимировна" w:date="2021-10-26T12:51:00Z"/>
          <w:rFonts w:ascii="Times New Roman" w:eastAsiaTheme="minorEastAsia" w:hAnsi="Times New Roman"/>
          <w:b w:val="0"/>
          <w:sz w:val="24"/>
          <w:szCs w:val="24"/>
          <w:lang w:eastAsia="ru-RU"/>
        </w:rPr>
      </w:pPr>
      <w:ins w:id="164"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"_Toc86145149"</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5.7. Требования к размеру гарантийного взноса Участника-Страховщика, обеспечивающего надлежащее исполнение этим Участником-Страховщиком своих обязательств при участии в осуществлении расчета с иными Участниками-Страховщиками, предусмотренного пунктом «а</w:t>
        </w:r>
        <w:r w:rsidRPr="00A41153">
          <w:rPr>
            <w:rStyle w:val="af5"/>
            <w:rFonts w:ascii="Times New Roman" w:hAnsi="Times New Roman"/>
            <w:b w:val="0"/>
            <w:sz w:val="24"/>
            <w:szCs w:val="24"/>
            <w:u w:val="none"/>
            <w:vertAlign w:val="superscript"/>
          </w:rPr>
          <w:t>1</w:t>
        </w:r>
        <w:r w:rsidRPr="00A41153">
          <w:rPr>
            <w:rStyle w:val="af5"/>
            <w:rFonts w:ascii="Times New Roman" w:hAnsi="Times New Roman"/>
            <w:b w:val="0"/>
            <w:sz w:val="24"/>
            <w:szCs w:val="24"/>
            <w:u w:val="none"/>
          </w:rPr>
          <w:t>» Раздела 2 Правил</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_Toc86145149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65" w:author="Ожерельева Ольга Владимировна" w:date="2021-10-26T12:51:00Z">
        <w:r w:rsidRPr="00A41153">
          <w:rPr>
            <w:rFonts w:ascii="Times New Roman" w:hAnsi="Times New Roman"/>
            <w:b w:val="0"/>
            <w:webHidden/>
            <w:sz w:val="24"/>
            <w:szCs w:val="24"/>
          </w:rPr>
          <w:t>60</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5B5C0C4C" w14:textId="77777777" w:rsidR="00A41153" w:rsidRPr="00A41153" w:rsidRDefault="00A41153" w:rsidP="00A41153">
      <w:pPr>
        <w:pStyle w:val="61"/>
        <w:spacing w:line="240" w:lineRule="auto"/>
        <w:jc w:val="both"/>
        <w:rPr>
          <w:ins w:id="166" w:author="Ожерельева Ольга Владимировна" w:date="2021-10-26T12:51:00Z"/>
          <w:rFonts w:ascii="Times New Roman" w:eastAsiaTheme="minorEastAsia" w:hAnsi="Times New Roman"/>
          <w:b w:val="0"/>
          <w:sz w:val="24"/>
          <w:szCs w:val="24"/>
          <w:lang w:eastAsia="ru-RU"/>
        </w:rPr>
      </w:pPr>
      <w:ins w:id="167"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"_Toc86145150"</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5.7.1. Порядок определения минимального размера Гарантийного взноса Участника-Страховщика</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_Toc86145150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68" w:author="Ожерельева Ольга Владимировна" w:date="2021-10-26T12:51:00Z">
        <w:r w:rsidRPr="00A41153">
          <w:rPr>
            <w:rFonts w:ascii="Times New Roman" w:hAnsi="Times New Roman"/>
            <w:b w:val="0"/>
            <w:webHidden/>
            <w:sz w:val="24"/>
            <w:szCs w:val="24"/>
          </w:rPr>
          <w:t>60</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7550983F" w14:textId="77777777" w:rsidR="00A41153" w:rsidRPr="00A41153" w:rsidRDefault="00A41153" w:rsidP="00A41153">
      <w:pPr>
        <w:pStyle w:val="61"/>
        <w:spacing w:line="240" w:lineRule="auto"/>
        <w:jc w:val="both"/>
        <w:rPr>
          <w:ins w:id="169" w:author="Ожерельева Ольга Владимировна" w:date="2021-10-26T12:51:00Z"/>
          <w:rFonts w:ascii="Times New Roman" w:eastAsiaTheme="minorEastAsia" w:hAnsi="Times New Roman"/>
          <w:b w:val="0"/>
          <w:sz w:val="24"/>
          <w:szCs w:val="24"/>
          <w:lang w:eastAsia="ru-RU"/>
        </w:rPr>
      </w:pPr>
      <w:ins w:id="170"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"_Toc86145151"</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5.7.2. Порядок изменения размера Гарантийного взноса</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_Toc86145151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71" w:author="Ожерельева Ольга Владимировна" w:date="2021-10-26T12:51:00Z">
        <w:r w:rsidRPr="00A41153">
          <w:rPr>
            <w:rFonts w:ascii="Times New Roman" w:hAnsi="Times New Roman"/>
            <w:b w:val="0"/>
            <w:webHidden/>
            <w:sz w:val="24"/>
            <w:szCs w:val="24"/>
          </w:rPr>
          <w:t>61</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2FEDA485" w14:textId="77777777" w:rsidR="00A41153" w:rsidRPr="00A41153" w:rsidRDefault="00A41153" w:rsidP="00A41153">
      <w:pPr>
        <w:pStyle w:val="61"/>
        <w:spacing w:line="240" w:lineRule="auto"/>
        <w:jc w:val="both"/>
        <w:rPr>
          <w:ins w:id="172" w:author="Ожерельева Ольга Владимировна" w:date="2021-10-26T12:51:00Z"/>
          <w:rFonts w:ascii="Times New Roman" w:eastAsiaTheme="minorEastAsia" w:hAnsi="Times New Roman"/>
          <w:b w:val="0"/>
          <w:sz w:val="24"/>
          <w:szCs w:val="24"/>
          <w:lang w:eastAsia="ru-RU"/>
        </w:rPr>
      </w:pPr>
      <w:ins w:id="173"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"_Toc86145152"</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5.8. Управление непрерывностью функционирования Платежной системы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_Toc86145152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74" w:author="Ожерельева Ольга Владимировна" w:date="2021-10-26T12:51:00Z">
        <w:r w:rsidRPr="00A41153">
          <w:rPr>
            <w:rFonts w:ascii="Times New Roman" w:hAnsi="Times New Roman"/>
            <w:b w:val="0"/>
            <w:webHidden/>
            <w:sz w:val="24"/>
            <w:szCs w:val="24"/>
          </w:rPr>
          <w:t>63</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4ACD50EA" w14:textId="77777777" w:rsidR="00A41153" w:rsidRPr="00A41153" w:rsidRDefault="00A41153" w:rsidP="00A41153">
      <w:pPr>
        <w:pStyle w:val="61"/>
        <w:spacing w:line="240" w:lineRule="auto"/>
        <w:jc w:val="both"/>
        <w:rPr>
          <w:ins w:id="175" w:author="Ожерельева Ольга Владимировна" w:date="2021-10-26T12:51:00Z"/>
          <w:rFonts w:ascii="Times New Roman" w:eastAsiaTheme="minorEastAsia" w:hAnsi="Times New Roman"/>
          <w:b w:val="0"/>
          <w:sz w:val="24"/>
          <w:szCs w:val="24"/>
          <w:lang w:eastAsia="ru-RU"/>
        </w:rPr>
      </w:pPr>
      <w:ins w:id="176"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"_Toc86145153"</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5.9. Организация взаимодействия Субъектов системы по обеспечению БФПС</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_Toc86145153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77" w:author="Ожерельева Ольга Владимировна" w:date="2021-10-26T12:51:00Z">
        <w:r w:rsidRPr="00A41153">
          <w:rPr>
            <w:rFonts w:ascii="Times New Roman" w:hAnsi="Times New Roman"/>
            <w:b w:val="0"/>
            <w:webHidden/>
            <w:sz w:val="24"/>
            <w:szCs w:val="24"/>
          </w:rPr>
          <w:t>67</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41A60F9A" w14:textId="77777777" w:rsidR="00A41153" w:rsidRPr="00A41153" w:rsidRDefault="00A41153" w:rsidP="00A41153">
      <w:pPr>
        <w:pStyle w:val="13"/>
        <w:rPr>
          <w:ins w:id="178" w:author="Ожерельева Ольга Владимировна" w:date="2021-10-26T12:51:00Z"/>
          <w:rFonts w:ascii="Times New Roman" w:eastAsiaTheme="minorEastAsia" w:hAnsi="Times New Roman" w:cs="Times New Roman"/>
          <w:sz w:val="24"/>
          <w:szCs w:val="24"/>
          <w:lang w:eastAsia="ru-RU"/>
        </w:rPr>
      </w:pPr>
      <w:ins w:id="179"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"_Toc86145154"</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6. Определение порядка обеспечения защиты информации в Системе</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_Toc86145154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180" w:author="Ожерельева Ольга Владимировна" w:date="2021-10-26T12:51:00Z">
        <w:r w:rsidRPr="00A41153">
          <w:rPr>
            <w:rFonts w:ascii="Times New Roman" w:hAnsi="Times New Roman" w:cs="Times New Roman"/>
            <w:webHidden/>
            <w:sz w:val="24"/>
            <w:szCs w:val="24"/>
          </w:rPr>
          <w:t>69</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1AB164AF" w14:textId="77777777" w:rsidR="00A41153" w:rsidRPr="00A41153" w:rsidRDefault="00A41153" w:rsidP="00A41153">
      <w:pPr>
        <w:pStyle w:val="13"/>
        <w:rPr>
          <w:ins w:id="181" w:author="Ожерельева Ольга Владимировна" w:date="2021-10-26T12:51:00Z"/>
          <w:rFonts w:ascii="Times New Roman" w:eastAsiaTheme="minorEastAsia" w:hAnsi="Times New Roman" w:cs="Times New Roman"/>
          <w:sz w:val="24"/>
          <w:szCs w:val="24"/>
          <w:lang w:eastAsia="ru-RU"/>
        </w:rPr>
      </w:pPr>
      <w:ins w:id="182"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"_Toc86145155"</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7. Осуществление расчета в Системе</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_Toc86145155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183" w:author="Ожерельева Ольга Владимировна" w:date="2021-10-26T12:51:00Z">
        <w:r w:rsidRPr="00A41153">
          <w:rPr>
            <w:rFonts w:ascii="Times New Roman" w:hAnsi="Times New Roman" w:cs="Times New Roman"/>
            <w:webHidden/>
            <w:sz w:val="24"/>
            <w:szCs w:val="24"/>
          </w:rPr>
          <w:t>79</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227049F8" w14:textId="77777777" w:rsidR="00A41153" w:rsidRPr="00A41153" w:rsidRDefault="00A41153" w:rsidP="00A41153">
      <w:pPr>
        <w:pStyle w:val="61"/>
        <w:spacing w:line="240" w:lineRule="auto"/>
        <w:jc w:val="both"/>
        <w:rPr>
          <w:ins w:id="184" w:author="Ожерельева Ольга Владимировна" w:date="2021-10-26T12:51:00Z"/>
          <w:rFonts w:ascii="Times New Roman" w:eastAsiaTheme="minorEastAsia" w:hAnsi="Times New Roman"/>
          <w:b w:val="0"/>
          <w:sz w:val="24"/>
          <w:szCs w:val="24"/>
          <w:lang w:eastAsia="ru-RU"/>
        </w:rPr>
      </w:pPr>
      <w:ins w:id="185"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"_Toc86145156"</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7.1. Порядок осуществления платежного клиринга</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_Toc86145156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86" w:author="Ожерельева Ольга Владимировна" w:date="2021-10-26T12:51:00Z">
        <w:r w:rsidRPr="00A41153">
          <w:rPr>
            <w:rFonts w:ascii="Times New Roman" w:hAnsi="Times New Roman"/>
            <w:b w:val="0"/>
            <w:webHidden/>
            <w:sz w:val="24"/>
            <w:szCs w:val="24"/>
          </w:rPr>
          <w:t>79</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48D27201" w14:textId="77777777" w:rsidR="00A41153" w:rsidRPr="00A41153" w:rsidRDefault="00A41153" w:rsidP="00A41153">
      <w:pPr>
        <w:pStyle w:val="61"/>
        <w:spacing w:line="240" w:lineRule="auto"/>
        <w:jc w:val="both"/>
        <w:rPr>
          <w:ins w:id="187" w:author="Ожерельева Ольга Владимировна" w:date="2021-10-26T12:51:00Z"/>
          <w:rFonts w:ascii="Times New Roman" w:eastAsiaTheme="minorEastAsia" w:hAnsi="Times New Roman"/>
          <w:b w:val="0"/>
          <w:sz w:val="24"/>
          <w:szCs w:val="24"/>
          <w:lang w:eastAsia="ru-RU"/>
        </w:rPr>
      </w:pPr>
      <w:ins w:id="188"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"_Toc86145157"</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7.2. Порядок осуществления расчета по виду перевода денежных средств, предусмотренного пунктом «а», «а</w:t>
        </w:r>
        <w:r w:rsidRPr="00A41153">
          <w:rPr>
            <w:rStyle w:val="af5"/>
            <w:rFonts w:ascii="Times New Roman" w:hAnsi="Times New Roman"/>
            <w:b w:val="0"/>
            <w:sz w:val="24"/>
            <w:szCs w:val="24"/>
            <w:u w:val="none"/>
            <w:vertAlign w:val="superscript"/>
          </w:rPr>
          <w:t>1</w:t>
        </w:r>
        <w:r w:rsidRPr="00A41153">
          <w:rPr>
            <w:rStyle w:val="af5"/>
            <w:rFonts w:ascii="Times New Roman" w:hAnsi="Times New Roman"/>
            <w:b w:val="0"/>
            <w:sz w:val="24"/>
            <w:szCs w:val="24"/>
            <w:u w:val="none"/>
          </w:rPr>
          <w:t>» Раздела 2 Правил</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_Toc86145157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89" w:author="Ожерельева Ольга Владимировна" w:date="2021-10-26T12:51:00Z">
        <w:r w:rsidRPr="00A41153">
          <w:rPr>
            <w:rFonts w:ascii="Times New Roman" w:hAnsi="Times New Roman"/>
            <w:b w:val="0"/>
            <w:webHidden/>
            <w:sz w:val="24"/>
            <w:szCs w:val="24"/>
          </w:rPr>
          <w:t>82</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4C6C7212" w14:textId="77777777" w:rsidR="00A41153" w:rsidRPr="00A41153" w:rsidRDefault="00A41153" w:rsidP="00A41153">
      <w:pPr>
        <w:pStyle w:val="61"/>
        <w:spacing w:line="240" w:lineRule="auto"/>
        <w:jc w:val="both"/>
        <w:rPr>
          <w:ins w:id="190" w:author="Ожерельева Ольга Владимировна" w:date="2021-10-26T12:51:00Z"/>
          <w:rFonts w:ascii="Times New Roman" w:eastAsiaTheme="minorEastAsia" w:hAnsi="Times New Roman"/>
          <w:b w:val="0"/>
          <w:sz w:val="24"/>
          <w:szCs w:val="24"/>
          <w:lang w:eastAsia="ru-RU"/>
        </w:rPr>
      </w:pPr>
      <w:ins w:id="191"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"_Toc86145158"</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7.3. Порядок осуществления расчета по видам переводов денежных средств, предусмотренных пунктами «б» и «в» Раздела 2 Правил</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_Toc86145158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92" w:author="Ожерельева Ольга Владимировна" w:date="2021-10-26T12:51:00Z">
        <w:r w:rsidRPr="00A41153">
          <w:rPr>
            <w:rFonts w:ascii="Times New Roman" w:hAnsi="Times New Roman"/>
            <w:b w:val="0"/>
            <w:webHidden/>
            <w:sz w:val="24"/>
            <w:szCs w:val="24"/>
          </w:rPr>
          <w:t>84</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7760F0FB" w14:textId="77777777" w:rsidR="00A41153" w:rsidRPr="00A41153" w:rsidRDefault="00A41153" w:rsidP="00A41153">
      <w:pPr>
        <w:pStyle w:val="61"/>
        <w:spacing w:line="240" w:lineRule="auto"/>
        <w:jc w:val="both"/>
        <w:rPr>
          <w:ins w:id="193" w:author="Ожерельева Ольга Владимировна" w:date="2021-10-26T12:51:00Z"/>
          <w:rFonts w:ascii="Times New Roman" w:eastAsiaTheme="minorEastAsia" w:hAnsi="Times New Roman"/>
          <w:b w:val="0"/>
          <w:sz w:val="24"/>
          <w:szCs w:val="24"/>
          <w:lang w:eastAsia="ru-RU"/>
        </w:rPr>
      </w:pPr>
      <w:ins w:id="194"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"_Toc86145159"</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7.4. Утратил силу</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_Toc86145159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95" w:author="Ожерельева Ольга Владимировна" w:date="2021-10-26T12:51:00Z">
        <w:r w:rsidRPr="00A41153">
          <w:rPr>
            <w:rFonts w:ascii="Times New Roman" w:hAnsi="Times New Roman"/>
            <w:b w:val="0"/>
            <w:webHidden/>
            <w:sz w:val="24"/>
            <w:szCs w:val="24"/>
          </w:rPr>
          <w:t>87</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5D09C238" w14:textId="77777777" w:rsidR="00A41153" w:rsidRPr="00A41153" w:rsidRDefault="00A41153" w:rsidP="00A41153">
      <w:pPr>
        <w:pStyle w:val="61"/>
        <w:spacing w:line="240" w:lineRule="auto"/>
        <w:jc w:val="both"/>
        <w:rPr>
          <w:ins w:id="196" w:author="Ожерельева Ольга Владимировна" w:date="2021-10-26T12:51:00Z"/>
          <w:rFonts w:ascii="Times New Roman" w:eastAsiaTheme="minorEastAsia" w:hAnsi="Times New Roman"/>
          <w:b w:val="0"/>
          <w:sz w:val="24"/>
          <w:szCs w:val="24"/>
          <w:lang w:eastAsia="ru-RU"/>
        </w:rPr>
      </w:pPr>
      <w:ins w:id="197"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"_Toc86145160"</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7.5. Порядок осуществления перевода денежных средств в рамках Системы, включая моменты наступления его безотзывности, безусловности и окончательности</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_Toc86145160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198" w:author="Ожерельева Ольга Владимировна" w:date="2021-10-26T12:51:00Z">
        <w:r w:rsidRPr="00A41153">
          <w:rPr>
            <w:rFonts w:ascii="Times New Roman" w:hAnsi="Times New Roman"/>
            <w:b w:val="0"/>
            <w:webHidden/>
            <w:sz w:val="24"/>
            <w:szCs w:val="24"/>
          </w:rPr>
          <w:t>87</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5A6CD3E8" w14:textId="77777777" w:rsidR="00A41153" w:rsidRPr="00A41153" w:rsidRDefault="00A41153" w:rsidP="00A41153">
      <w:pPr>
        <w:pStyle w:val="61"/>
        <w:spacing w:line="240" w:lineRule="auto"/>
        <w:jc w:val="both"/>
        <w:rPr>
          <w:ins w:id="199" w:author="Ожерельева Ольга Владимировна" w:date="2021-10-26T12:51:00Z"/>
          <w:rFonts w:ascii="Times New Roman" w:eastAsiaTheme="minorEastAsia" w:hAnsi="Times New Roman"/>
          <w:b w:val="0"/>
          <w:sz w:val="24"/>
          <w:szCs w:val="24"/>
          <w:lang w:eastAsia="ru-RU"/>
        </w:rPr>
      </w:pPr>
      <w:ins w:id="200"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"_Toc86145161"</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 xml:space="preserve">7.6. Порядок сопровождения перевода денежных средств сведениями об Участнике-Страховщике (плательщике) в соответствии с требованиями Федерального закона от 7 августа 2001 года № 115-ФЗ «О противодействии легализации (отмыванию) доходов, полученных преступным путем, и </w:t>
        </w:r>
        <w:r w:rsidRPr="00A41153">
          <w:rPr>
            <w:rStyle w:val="af5"/>
            <w:rFonts w:ascii="Times New Roman" w:hAnsi="Times New Roman"/>
            <w:b w:val="0"/>
            <w:sz w:val="24"/>
            <w:szCs w:val="24"/>
            <w:u w:val="none"/>
          </w:rPr>
          <w:lastRenderedPageBreak/>
          <w:t>финансированию терроризма» в случае, если они не содержаться в Распоряжении (плательщика)</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_Toc86145161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201" w:author="Ожерельева Ольга Владимировна" w:date="2021-10-26T12:51:00Z">
        <w:r w:rsidRPr="00A41153">
          <w:rPr>
            <w:rFonts w:ascii="Times New Roman" w:hAnsi="Times New Roman"/>
            <w:b w:val="0"/>
            <w:webHidden/>
            <w:sz w:val="24"/>
            <w:szCs w:val="24"/>
          </w:rPr>
          <w:t>89</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1C0A44E6" w14:textId="77777777" w:rsidR="00A41153" w:rsidRPr="00A41153" w:rsidRDefault="00A41153" w:rsidP="00A41153">
      <w:pPr>
        <w:pStyle w:val="61"/>
        <w:spacing w:line="240" w:lineRule="auto"/>
        <w:jc w:val="both"/>
        <w:rPr>
          <w:ins w:id="202" w:author="Ожерельева Ольга Владимировна" w:date="2021-10-26T12:51:00Z"/>
          <w:rFonts w:ascii="Times New Roman" w:eastAsiaTheme="minorEastAsia" w:hAnsi="Times New Roman"/>
          <w:b w:val="0"/>
          <w:sz w:val="24"/>
          <w:szCs w:val="24"/>
          <w:lang w:eastAsia="ru-RU"/>
        </w:rPr>
      </w:pPr>
      <w:ins w:id="203"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"_Toc86145162"</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7.7. Регламент выполнения процедур при функционировании Системы</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_Toc86145162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204" w:author="Ожерельева Ольга Владимировна" w:date="2021-10-26T12:51:00Z">
        <w:r w:rsidRPr="00A41153">
          <w:rPr>
            <w:rFonts w:ascii="Times New Roman" w:hAnsi="Times New Roman"/>
            <w:b w:val="0"/>
            <w:webHidden/>
            <w:sz w:val="24"/>
            <w:szCs w:val="24"/>
          </w:rPr>
          <w:t>89</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5101E852" w14:textId="77777777" w:rsidR="00A41153" w:rsidRPr="00A41153" w:rsidRDefault="00A41153" w:rsidP="00A41153">
      <w:pPr>
        <w:pStyle w:val="61"/>
        <w:spacing w:line="240" w:lineRule="auto"/>
        <w:jc w:val="both"/>
        <w:rPr>
          <w:ins w:id="205" w:author="Ожерельева Ольга Владимировна" w:date="2021-10-26T12:51:00Z"/>
          <w:rFonts w:ascii="Times New Roman" w:eastAsiaTheme="minorEastAsia" w:hAnsi="Times New Roman"/>
          <w:b w:val="0"/>
          <w:sz w:val="24"/>
          <w:szCs w:val="24"/>
          <w:lang w:eastAsia="ru-RU"/>
        </w:rPr>
      </w:pPr>
      <w:ins w:id="206" w:author="Ожерельева Ольга Владимировна" w:date="2021-10-26T12:51:00Z">
        <w:r w:rsidRPr="00A41153">
          <w:rPr>
            <w:rStyle w:val="af5"/>
            <w:rFonts w:ascii="Times New Roman" w:hAnsi="Times New Roman"/>
            <w:b w:val="0"/>
            <w:sz w:val="24"/>
            <w:szCs w:val="24"/>
            <w:u w:val="none"/>
          </w:rPr>
          <w:fldChar w:fldCharType="begin"/>
        </w:r>
        <w:r w:rsidRPr="00A41153">
          <w:rPr>
            <w:rStyle w:val="af5"/>
            <w:rFonts w:ascii="Times New Roman" w:hAnsi="Times New Roman"/>
            <w:b w:val="0"/>
            <w:sz w:val="24"/>
            <w:szCs w:val="24"/>
            <w:u w:val="none"/>
          </w:rPr>
          <w:instrText xml:space="preserve"> </w:instrText>
        </w:r>
        <w:r w:rsidRPr="00A41153">
          <w:rPr>
            <w:rFonts w:ascii="Times New Roman" w:hAnsi="Times New Roman"/>
            <w:b w:val="0"/>
            <w:sz w:val="24"/>
            <w:szCs w:val="24"/>
          </w:rPr>
          <w:instrText>HYPERLINK \l "_Toc86145163"</w:instrText>
        </w:r>
        <w:r w:rsidRPr="00A41153">
          <w:rPr>
            <w:rStyle w:val="af5"/>
            <w:rFonts w:ascii="Times New Roman" w:hAnsi="Times New Roman"/>
            <w:b w:val="0"/>
            <w:sz w:val="24"/>
            <w:szCs w:val="24"/>
            <w:u w:val="none"/>
          </w:rPr>
          <w:instrText xml:space="preserve"> </w:instrText>
        </w:r>
        <w:r w:rsidRPr="00A41153">
          <w:rPr>
            <w:rStyle w:val="af5"/>
            <w:rFonts w:ascii="Times New Roman" w:hAnsi="Times New Roman"/>
            <w:b w:val="0"/>
            <w:sz w:val="24"/>
            <w:szCs w:val="24"/>
            <w:u w:val="none"/>
          </w:rPr>
          <w:fldChar w:fldCharType="separate"/>
        </w:r>
        <w:r w:rsidRPr="00A41153">
          <w:rPr>
            <w:rStyle w:val="af5"/>
            <w:rFonts w:ascii="Times New Roman" w:hAnsi="Times New Roman"/>
            <w:b w:val="0"/>
            <w:sz w:val="24"/>
            <w:szCs w:val="24"/>
            <w:u w:val="none"/>
          </w:rPr>
          <w:t>7.8. Порядок оплаты услуг по переводу денежных средств, являющийся единообразным в рамках Системы. Порядок оплаты услуг платежной инфраструктуры, являющийся единообразным в Системе</w:t>
        </w:r>
        <w:r w:rsidRPr="00A41153">
          <w:rPr>
            <w:rFonts w:ascii="Times New Roman" w:hAnsi="Times New Roman"/>
            <w:b w:val="0"/>
            <w:webHidden/>
            <w:sz w:val="24"/>
            <w:szCs w:val="24"/>
          </w:rPr>
          <w:tab/>
        </w:r>
        <w:r w:rsidRPr="00A41153">
          <w:rPr>
            <w:rFonts w:ascii="Times New Roman" w:hAnsi="Times New Roman"/>
            <w:b w:val="0"/>
            <w:webHidden/>
            <w:sz w:val="24"/>
            <w:szCs w:val="24"/>
          </w:rPr>
          <w:fldChar w:fldCharType="begin"/>
        </w:r>
        <w:r w:rsidRPr="00A41153">
          <w:rPr>
            <w:rFonts w:ascii="Times New Roman" w:hAnsi="Times New Roman"/>
            <w:b w:val="0"/>
            <w:webHidden/>
            <w:sz w:val="24"/>
            <w:szCs w:val="24"/>
          </w:rPr>
          <w:instrText xml:space="preserve"> PAGEREF _Toc86145163 \h </w:instrText>
        </w:r>
      </w:ins>
      <w:r w:rsidRPr="00A41153">
        <w:rPr>
          <w:rFonts w:ascii="Times New Roman" w:hAnsi="Times New Roman"/>
          <w:b w:val="0"/>
          <w:webHidden/>
          <w:sz w:val="24"/>
          <w:szCs w:val="24"/>
        </w:rPr>
      </w:r>
      <w:r w:rsidRPr="00A41153">
        <w:rPr>
          <w:rFonts w:ascii="Times New Roman" w:hAnsi="Times New Roman"/>
          <w:b w:val="0"/>
          <w:webHidden/>
          <w:sz w:val="24"/>
          <w:szCs w:val="24"/>
        </w:rPr>
        <w:fldChar w:fldCharType="separate"/>
      </w:r>
      <w:ins w:id="207" w:author="Ожерельева Ольга Владимировна" w:date="2021-10-26T12:51:00Z">
        <w:r w:rsidRPr="00A41153">
          <w:rPr>
            <w:rFonts w:ascii="Times New Roman" w:hAnsi="Times New Roman"/>
            <w:b w:val="0"/>
            <w:webHidden/>
            <w:sz w:val="24"/>
            <w:szCs w:val="24"/>
          </w:rPr>
          <w:t>100</w:t>
        </w:r>
        <w:r w:rsidRPr="00A41153">
          <w:rPr>
            <w:rFonts w:ascii="Times New Roman" w:hAnsi="Times New Roman"/>
            <w:b w:val="0"/>
            <w:webHidden/>
            <w:sz w:val="24"/>
            <w:szCs w:val="24"/>
          </w:rPr>
          <w:fldChar w:fldCharType="end"/>
        </w:r>
        <w:r w:rsidRPr="00A41153">
          <w:rPr>
            <w:rStyle w:val="af5"/>
            <w:rFonts w:ascii="Times New Roman" w:hAnsi="Times New Roman"/>
            <w:b w:val="0"/>
            <w:sz w:val="24"/>
            <w:szCs w:val="24"/>
            <w:u w:val="none"/>
          </w:rPr>
          <w:fldChar w:fldCharType="end"/>
        </w:r>
      </w:ins>
    </w:p>
    <w:p w14:paraId="513A778A" w14:textId="77777777" w:rsidR="00A41153" w:rsidRPr="00A41153" w:rsidRDefault="00A41153" w:rsidP="00A41153">
      <w:pPr>
        <w:pStyle w:val="13"/>
        <w:rPr>
          <w:ins w:id="208" w:author="Ожерельева Ольга Владимировна" w:date="2021-10-26T12:51:00Z"/>
          <w:rFonts w:ascii="Times New Roman" w:eastAsiaTheme="minorEastAsia" w:hAnsi="Times New Roman" w:cs="Times New Roman"/>
          <w:sz w:val="24"/>
          <w:szCs w:val="24"/>
          <w:lang w:eastAsia="ru-RU"/>
        </w:rPr>
      </w:pPr>
      <w:ins w:id="209"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"_Toc86145164"</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Приложение №1 к Правилам Страховой платежной системы</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_Toc86145164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10" w:author="Ожерельева Ольга Владимировна" w:date="2021-10-26T12:51:00Z">
        <w:r w:rsidRPr="00A41153">
          <w:rPr>
            <w:rFonts w:ascii="Times New Roman" w:hAnsi="Times New Roman" w:cs="Times New Roman"/>
            <w:webHidden/>
            <w:sz w:val="24"/>
            <w:szCs w:val="24"/>
          </w:rPr>
          <w:t>102</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4B08DC99" w14:textId="77777777" w:rsidR="00A41153" w:rsidRPr="00A41153" w:rsidRDefault="00A41153" w:rsidP="00A41153">
      <w:pPr>
        <w:pStyle w:val="13"/>
        <w:rPr>
          <w:ins w:id="211" w:author="Ожерельева Ольга Владимировна" w:date="2021-10-26T12:51:00Z"/>
          <w:rFonts w:ascii="Times New Roman" w:eastAsiaTheme="minorEastAsia" w:hAnsi="Times New Roman" w:cs="Times New Roman"/>
          <w:sz w:val="24"/>
          <w:szCs w:val="24"/>
          <w:lang w:eastAsia="ru-RU"/>
        </w:rPr>
      </w:pPr>
      <w:ins w:id="212"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"_Toc86145165"</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участии в осуществлении переводов денежных средств, предусмотренных пунктами «а» и «а</w:t>
        </w:r>
        <w:r w:rsidRPr="00A41153">
          <w:rPr>
            <w:rStyle w:val="af5"/>
            <w:rFonts w:ascii="Times New Roman" w:hAnsi="Times New Roman"/>
            <w:sz w:val="24"/>
            <w:szCs w:val="24"/>
            <w:u w:val="none"/>
            <w:vertAlign w:val="superscript"/>
          </w:rPr>
          <w:t>1</w:t>
        </w:r>
        <w:r w:rsidRPr="00A41153">
          <w:rPr>
            <w:rStyle w:val="af5"/>
            <w:rFonts w:ascii="Times New Roman" w:hAnsi="Times New Roman"/>
            <w:sz w:val="24"/>
            <w:szCs w:val="24"/>
            <w:u w:val="none"/>
          </w:rPr>
          <w:t>» Раздела 2 Правил</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_Toc86145165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13" w:author="Ожерельева Ольга Владимировна" w:date="2021-10-26T12:51:00Z">
        <w:r w:rsidRPr="00A41153">
          <w:rPr>
            <w:rFonts w:ascii="Times New Roman" w:hAnsi="Times New Roman" w:cs="Times New Roman"/>
            <w:webHidden/>
            <w:sz w:val="24"/>
            <w:szCs w:val="24"/>
          </w:rPr>
          <w:t>102</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2E03AFE7" w14:textId="77777777" w:rsidR="00A41153" w:rsidRPr="00A41153" w:rsidRDefault="00A41153" w:rsidP="00A41153">
      <w:pPr>
        <w:pStyle w:val="13"/>
        <w:rPr>
          <w:ins w:id="214" w:author="Ожерельева Ольга Владимировна" w:date="2021-10-26T12:51:00Z"/>
          <w:rFonts w:ascii="Times New Roman" w:eastAsiaTheme="minorEastAsia" w:hAnsi="Times New Roman" w:cs="Times New Roman"/>
          <w:sz w:val="24"/>
          <w:szCs w:val="24"/>
          <w:lang w:eastAsia="ru-RU"/>
        </w:rPr>
      </w:pPr>
      <w:ins w:id="215"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"_Toc86145166"</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Приложение №2 к Правилам Страховой платежной системы  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«б» Раздела 2 Правил</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_Toc86145166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16" w:author="Ожерельева Ольга Владимировна" w:date="2021-10-26T12:51:00Z">
        <w:r w:rsidRPr="00A41153">
          <w:rPr>
            <w:rFonts w:ascii="Times New Roman" w:hAnsi="Times New Roman" w:cs="Times New Roman"/>
            <w:webHidden/>
            <w:sz w:val="24"/>
            <w:szCs w:val="24"/>
          </w:rPr>
          <w:t>105</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5E7FEDFC" w14:textId="77777777" w:rsidR="00A41153" w:rsidRPr="00A41153" w:rsidRDefault="00A41153" w:rsidP="00A41153">
      <w:pPr>
        <w:pStyle w:val="13"/>
        <w:rPr>
          <w:ins w:id="217" w:author="Ожерельева Ольга Владимировна" w:date="2021-10-26T12:51:00Z"/>
          <w:rFonts w:ascii="Times New Roman" w:eastAsiaTheme="minorEastAsia" w:hAnsi="Times New Roman" w:cs="Times New Roman"/>
          <w:sz w:val="24"/>
          <w:szCs w:val="24"/>
          <w:lang w:eastAsia="ru-RU"/>
        </w:rPr>
      </w:pPr>
      <w:ins w:id="218"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"_Toc86145167"</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Приложение №3 к Правилам Страховой платежной системы  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«в» Раздела 2 Правил</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_Toc86145167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19" w:author="Ожерельева Ольга Владимировна" w:date="2021-10-26T12:51:00Z">
        <w:r w:rsidRPr="00A41153">
          <w:rPr>
            <w:rFonts w:ascii="Times New Roman" w:hAnsi="Times New Roman" w:cs="Times New Roman"/>
            <w:webHidden/>
            <w:sz w:val="24"/>
            <w:szCs w:val="24"/>
          </w:rPr>
          <w:t>108</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6CD9B7CF" w14:textId="77777777" w:rsidR="00A41153" w:rsidRPr="00A41153" w:rsidRDefault="00A41153" w:rsidP="00A41153">
      <w:pPr>
        <w:pStyle w:val="13"/>
        <w:rPr>
          <w:ins w:id="220" w:author="Ожерельева Ольга Владимировна" w:date="2021-10-26T12:51:00Z"/>
          <w:rFonts w:ascii="Times New Roman" w:eastAsiaTheme="minorEastAsia" w:hAnsi="Times New Roman" w:cs="Times New Roman"/>
          <w:sz w:val="24"/>
          <w:szCs w:val="24"/>
          <w:lang w:eastAsia="ru-RU"/>
        </w:rPr>
      </w:pPr>
      <w:ins w:id="221"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"_Toc86145168"</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Приложение №4 к Правилам Страховой платежной системы Формы документов, используемые в Системе.</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_Toc86145168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22" w:author="Ожерельева Ольга Владимировна" w:date="2021-10-26T12:51:00Z">
        <w:r w:rsidRPr="00A41153">
          <w:rPr>
            <w:rFonts w:ascii="Times New Roman" w:hAnsi="Times New Roman" w:cs="Times New Roman"/>
            <w:webHidden/>
            <w:sz w:val="24"/>
            <w:szCs w:val="24"/>
          </w:rPr>
          <w:t>111</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776D632D" w14:textId="77777777" w:rsidR="00A41153" w:rsidRPr="00A41153" w:rsidRDefault="00A41153" w:rsidP="00A41153">
      <w:pPr>
        <w:pStyle w:val="13"/>
        <w:rPr>
          <w:ins w:id="223" w:author="Ожерельева Ольга Владимировна" w:date="2021-10-26T12:51:00Z"/>
          <w:rFonts w:ascii="Times New Roman" w:eastAsiaTheme="minorEastAsia" w:hAnsi="Times New Roman" w:cs="Times New Roman"/>
          <w:sz w:val="24"/>
          <w:szCs w:val="24"/>
          <w:lang w:eastAsia="ru-RU"/>
        </w:rPr>
      </w:pPr>
      <w:ins w:id="224"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"_Toc86145169"</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Приложение №5 к Правилам Страховой платежной системы</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_Toc86145169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25" w:author="Ожерельева Ольга Владимировна" w:date="2021-10-26T12:51:00Z">
        <w:r w:rsidRPr="00A41153">
          <w:rPr>
            <w:rFonts w:ascii="Times New Roman" w:hAnsi="Times New Roman" w:cs="Times New Roman"/>
            <w:webHidden/>
            <w:sz w:val="24"/>
            <w:szCs w:val="24"/>
          </w:rPr>
          <w:t>116</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3A82B39A" w14:textId="77777777" w:rsidR="00A41153" w:rsidRPr="00A41153" w:rsidRDefault="00A41153" w:rsidP="00A41153">
      <w:pPr>
        <w:pStyle w:val="13"/>
        <w:rPr>
          <w:ins w:id="226" w:author="Ожерельева Ольга Владимировна" w:date="2021-10-26T12:51:00Z"/>
          <w:rFonts w:ascii="Times New Roman" w:eastAsiaTheme="minorEastAsia" w:hAnsi="Times New Roman" w:cs="Times New Roman"/>
          <w:sz w:val="24"/>
          <w:szCs w:val="24"/>
          <w:lang w:eastAsia="ru-RU"/>
        </w:rPr>
      </w:pPr>
      <w:ins w:id="227"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"_Toc86145170"</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Стоимость услуг Операционного центра и Платежного клирингового центра для Участников-Страховщиков, участвующих в осуществлении переводов денежных средств, предусмотренных  пунктами «а» и «а</w:t>
        </w:r>
        <w:r w:rsidRPr="00A41153">
          <w:rPr>
            <w:rStyle w:val="af5"/>
            <w:rFonts w:ascii="Times New Roman" w:hAnsi="Times New Roman"/>
            <w:sz w:val="24"/>
            <w:szCs w:val="24"/>
            <w:u w:val="none"/>
            <w:vertAlign w:val="superscript"/>
          </w:rPr>
          <w:t>1</w:t>
        </w:r>
        <w:r w:rsidRPr="00A41153">
          <w:rPr>
            <w:rStyle w:val="af5"/>
            <w:rFonts w:ascii="Times New Roman" w:hAnsi="Times New Roman"/>
            <w:sz w:val="24"/>
            <w:szCs w:val="24"/>
            <w:u w:val="none"/>
          </w:rPr>
          <w:t>» Раздела 2 Правил Системы</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_Toc86145170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28" w:author="Ожерельева Ольга Владимировна" w:date="2021-10-26T12:51:00Z">
        <w:r w:rsidRPr="00A41153">
          <w:rPr>
            <w:rFonts w:ascii="Times New Roman" w:hAnsi="Times New Roman" w:cs="Times New Roman"/>
            <w:webHidden/>
            <w:sz w:val="24"/>
            <w:szCs w:val="24"/>
          </w:rPr>
          <w:t>116</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4330F755" w14:textId="77777777" w:rsidR="00A41153" w:rsidRPr="00A41153" w:rsidRDefault="00A41153" w:rsidP="00A41153">
      <w:pPr>
        <w:pStyle w:val="13"/>
        <w:rPr>
          <w:ins w:id="229" w:author="Ожерельева Ольга Владимировна" w:date="2021-10-26T12:51:00Z"/>
          <w:rFonts w:ascii="Times New Roman" w:eastAsiaTheme="minorEastAsia" w:hAnsi="Times New Roman" w:cs="Times New Roman"/>
          <w:sz w:val="24"/>
          <w:szCs w:val="24"/>
          <w:lang w:eastAsia="ru-RU"/>
        </w:rPr>
      </w:pPr>
      <w:ins w:id="230"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"_Toc86145171"</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Приложение №6 к Правилам Страховой платежной системы</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_Toc86145171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31" w:author="Ожерельева Ольга Владимировна" w:date="2021-10-26T12:51:00Z">
        <w:r w:rsidRPr="00A41153">
          <w:rPr>
            <w:rFonts w:ascii="Times New Roman" w:hAnsi="Times New Roman" w:cs="Times New Roman"/>
            <w:webHidden/>
            <w:sz w:val="24"/>
            <w:szCs w:val="24"/>
          </w:rPr>
          <w:t>119</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488D504B" w14:textId="77777777" w:rsidR="00A41153" w:rsidRPr="00A41153" w:rsidRDefault="00A41153" w:rsidP="00A41153">
      <w:pPr>
        <w:pStyle w:val="13"/>
        <w:rPr>
          <w:ins w:id="232" w:author="Ожерельева Ольга Владимировна" w:date="2021-10-26T12:51:00Z"/>
          <w:rFonts w:ascii="Times New Roman" w:eastAsiaTheme="minorEastAsia" w:hAnsi="Times New Roman" w:cs="Times New Roman"/>
          <w:sz w:val="24"/>
          <w:szCs w:val="24"/>
          <w:lang w:eastAsia="ru-RU"/>
        </w:rPr>
      </w:pPr>
      <w:ins w:id="233"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"_Toc86145172"</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Стоимость услуг Операционного центра и Платежного клирингового центра для Участников-Страховщиков, осуществляющих расчет, предусмотренный пунктом «б» Раздела 2 Правил Системы</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_Toc86145172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34" w:author="Ожерельева Ольга Владимировна" w:date="2021-10-26T12:51:00Z">
        <w:r w:rsidRPr="00A41153">
          <w:rPr>
            <w:rFonts w:ascii="Times New Roman" w:hAnsi="Times New Roman" w:cs="Times New Roman"/>
            <w:webHidden/>
            <w:sz w:val="24"/>
            <w:szCs w:val="24"/>
          </w:rPr>
          <w:t>119</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704E33F8" w14:textId="77777777" w:rsidR="00A41153" w:rsidRPr="00A41153" w:rsidRDefault="00A41153" w:rsidP="00A41153">
      <w:pPr>
        <w:pStyle w:val="13"/>
        <w:rPr>
          <w:ins w:id="235" w:author="Ожерельева Ольга Владимировна" w:date="2021-10-26T12:51:00Z"/>
          <w:rFonts w:ascii="Times New Roman" w:eastAsiaTheme="minorEastAsia" w:hAnsi="Times New Roman" w:cs="Times New Roman"/>
          <w:sz w:val="24"/>
          <w:szCs w:val="24"/>
          <w:lang w:eastAsia="ru-RU"/>
        </w:rPr>
      </w:pPr>
      <w:ins w:id="236"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"_Toc86145173"</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Приложение №7 к Правилам Страховой платежной системы</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_Toc86145173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37" w:author="Ожерельева Ольга Владимировна" w:date="2021-10-26T12:51:00Z">
        <w:r w:rsidRPr="00A41153">
          <w:rPr>
            <w:rFonts w:ascii="Times New Roman" w:hAnsi="Times New Roman" w:cs="Times New Roman"/>
            <w:webHidden/>
            <w:sz w:val="24"/>
            <w:szCs w:val="24"/>
          </w:rPr>
          <w:t>120</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032CB26D" w14:textId="77777777" w:rsidR="00A41153" w:rsidRPr="00A41153" w:rsidRDefault="00A41153" w:rsidP="00A41153">
      <w:pPr>
        <w:pStyle w:val="13"/>
        <w:rPr>
          <w:ins w:id="238" w:author="Ожерельева Ольга Владимировна" w:date="2021-10-26T12:51:00Z"/>
          <w:rFonts w:ascii="Times New Roman" w:eastAsiaTheme="minorEastAsia" w:hAnsi="Times New Roman" w:cs="Times New Roman"/>
          <w:sz w:val="24"/>
          <w:szCs w:val="24"/>
          <w:lang w:eastAsia="ru-RU"/>
        </w:rPr>
      </w:pPr>
      <w:ins w:id="239"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"_Toc86145174"</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Стоимость услуг Операционного центра и Платежного клирингового центра для Участников-Страховщиков, осуществляющих расчет, предусмотренный пунктом «в» Раздела 2 Правил Системы</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_Toc86145174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40" w:author="Ожерельева Ольга Владимировна" w:date="2021-10-26T12:51:00Z">
        <w:r w:rsidRPr="00A41153">
          <w:rPr>
            <w:rFonts w:ascii="Times New Roman" w:hAnsi="Times New Roman" w:cs="Times New Roman"/>
            <w:webHidden/>
            <w:sz w:val="24"/>
            <w:szCs w:val="24"/>
          </w:rPr>
          <w:t>120</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64C5A057" w14:textId="77777777" w:rsidR="00A41153" w:rsidRPr="00A41153" w:rsidRDefault="00A41153" w:rsidP="00A41153">
      <w:pPr>
        <w:pStyle w:val="13"/>
        <w:rPr>
          <w:ins w:id="241" w:author="Ожерельева Ольга Владимировна" w:date="2021-10-26T12:51:00Z"/>
          <w:rFonts w:ascii="Times New Roman" w:eastAsiaTheme="minorEastAsia" w:hAnsi="Times New Roman" w:cs="Times New Roman"/>
          <w:sz w:val="24"/>
          <w:szCs w:val="24"/>
          <w:lang w:eastAsia="ru-RU"/>
        </w:rPr>
      </w:pPr>
      <w:ins w:id="242"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"_Toc86145175"</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Приложение №8</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_Toc86145175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43" w:author="Ожерельева Ольга Владимировна" w:date="2021-10-26T12:51:00Z">
        <w:r w:rsidRPr="00A41153">
          <w:rPr>
            <w:rFonts w:ascii="Times New Roman" w:hAnsi="Times New Roman" w:cs="Times New Roman"/>
            <w:webHidden/>
            <w:sz w:val="24"/>
            <w:szCs w:val="24"/>
          </w:rPr>
          <w:t>121</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0CA511E9" w14:textId="77777777" w:rsidR="00A41153" w:rsidRPr="00A41153" w:rsidRDefault="00A41153" w:rsidP="00A41153">
      <w:pPr>
        <w:pStyle w:val="13"/>
        <w:rPr>
          <w:ins w:id="244" w:author="Ожерельева Ольга Владимировна" w:date="2021-10-26T12:51:00Z"/>
          <w:rFonts w:ascii="Times New Roman" w:eastAsiaTheme="minorEastAsia" w:hAnsi="Times New Roman" w:cs="Times New Roman"/>
          <w:sz w:val="24"/>
          <w:szCs w:val="24"/>
          <w:lang w:eastAsia="ru-RU"/>
        </w:rPr>
      </w:pPr>
      <w:ins w:id="245"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"_Toc86145176"</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к Правилам Страховой платежной системы</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_Toc86145176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46" w:author="Ожерельева Ольга Владимировна" w:date="2021-10-26T12:51:00Z">
        <w:r w:rsidRPr="00A41153">
          <w:rPr>
            <w:rFonts w:ascii="Times New Roman" w:hAnsi="Times New Roman" w:cs="Times New Roman"/>
            <w:webHidden/>
            <w:sz w:val="24"/>
            <w:szCs w:val="24"/>
          </w:rPr>
          <w:t>121</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33ACDC21" w14:textId="77777777" w:rsidR="00A41153" w:rsidRPr="00A41153" w:rsidRDefault="00A41153" w:rsidP="00A41153">
      <w:pPr>
        <w:pStyle w:val="13"/>
        <w:rPr>
          <w:ins w:id="247" w:author="Ожерельева Ольга Владимировна" w:date="2021-10-26T12:51:00Z"/>
          <w:rFonts w:ascii="Times New Roman" w:eastAsiaTheme="minorEastAsia" w:hAnsi="Times New Roman" w:cs="Times New Roman"/>
          <w:sz w:val="24"/>
          <w:szCs w:val="24"/>
          <w:u w:val="single"/>
          <w:lang w:eastAsia="ru-RU"/>
        </w:rPr>
      </w:pPr>
      <w:ins w:id="248" w:author="Ожерельева Ольга Владимировна" w:date="2021-10-26T12:51:00Z">
        <w:r w:rsidRPr="00A41153">
          <w:rPr>
            <w:rStyle w:val="af5"/>
            <w:rFonts w:ascii="Times New Roman" w:hAnsi="Times New Roman"/>
            <w:sz w:val="24"/>
            <w:szCs w:val="24"/>
            <w:u w:val="none"/>
          </w:rPr>
          <w:fldChar w:fldCharType="begin"/>
        </w:r>
        <w:r w:rsidRPr="00A41153">
          <w:rPr>
            <w:rStyle w:val="af5"/>
            <w:rFonts w:ascii="Times New Roman" w:hAnsi="Times New Roman"/>
            <w:sz w:val="24"/>
            <w:szCs w:val="24"/>
            <w:u w:val="none"/>
          </w:rPr>
          <w:instrText xml:space="preserve"> </w:instrText>
        </w:r>
        <w:r w:rsidRPr="00A41153">
          <w:rPr>
            <w:rFonts w:ascii="Times New Roman" w:hAnsi="Times New Roman" w:cs="Times New Roman"/>
            <w:sz w:val="24"/>
            <w:szCs w:val="24"/>
          </w:rPr>
          <w:instrText>HYPERLINK \l "_Toc86145177"</w:instrText>
        </w:r>
        <w:r w:rsidRPr="00A41153">
          <w:rPr>
            <w:rStyle w:val="af5"/>
            <w:rFonts w:ascii="Times New Roman" w:hAnsi="Times New Roman"/>
            <w:sz w:val="24"/>
            <w:szCs w:val="24"/>
            <w:u w:val="none"/>
          </w:rPr>
          <w:instrText xml:space="preserve"> </w:instrText>
        </w:r>
        <w:r w:rsidRPr="00A41153">
          <w:rPr>
            <w:rStyle w:val="af5"/>
            <w:rFonts w:ascii="Times New Roman" w:hAnsi="Times New Roman"/>
            <w:sz w:val="24"/>
            <w:szCs w:val="24"/>
            <w:u w:val="none"/>
          </w:rPr>
          <w:fldChar w:fldCharType="separate"/>
        </w:r>
        <w:r w:rsidRPr="00A41153">
          <w:rPr>
            <w:rStyle w:val="af5"/>
            <w:rFonts w:ascii="Times New Roman" w:hAnsi="Times New Roman"/>
            <w:sz w:val="24"/>
            <w:szCs w:val="24"/>
            <w:u w:val="none"/>
          </w:rPr>
          <w:t>Порядок расчета средних сумм страховых выплат</w:t>
        </w:r>
        <w:r w:rsidRPr="00A41153">
          <w:rPr>
            <w:rFonts w:ascii="Times New Roman" w:hAnsi="Times New Roman" w:cs="Times New Roman"/>
            <w:webHidden/>
            <w:sz w:val="24"/>
            <w:szCs w:val="24"/>
          </w:rPr>
          <w:tab/>
        </w:r>
        <w:r w:rsidRPr="00A41153">
          <w:rPr>
            <w:rFonts w:ascii="Times New Roman" w:hAnsi="Times New Roman" w:cs="Times New Roman"/>
            <w:webHidden/>
            <w:sz w:val="24"/>
            <w:szCs w:val="24"/>
          </w:rPr>
          <w:fldChar w:fldCharType="begin"/>
        </w:r>
        <w:r w:rsidRPr="00A41153">
          <w:rPr>
            <w:rFonts w:ascii="Times New Roman" w:hAnsi="Times New Roman" w:cs="Times New Roman"/>
            <w:webHidden/>
            <w:sz w:val="24"/>
            <w:szCs w:val="24"/>
          </w:rPr>
          <w:instrText xml:space="preserve"> PAGEREF _Toc86145177 \h </w:instrText>
        </w:r>
      </w:ins>
      <w:r w:rsidRPr="00A41153">
        <w:rPr>
          <w:rFonts w:ascii="Times New Roman" w:hAnsi="Times New Roman" w:cs="Times New Roman"/>
          <w:webHidden/>
          <w:sz w:val="24"/>
          <w:szCs w:val="24"/>
        </w:rPr>
      </w:r>
      <w:r w:rsidRPr="00A41153">
        <w:rPr>
          <w:rFonts w:ascii="Times New Roman" w:hAnsi="Times New Roman" w:cs="Times New Roman"/>
          <w:webHidden/>
          <w:sz w:val="24"/>
          <w:szCs w:val="24"/>
        </w:rPr>
        <w:fldChar w:fldCharType="separate"/>
      </w:r>
      <w:ins w:id="249" w:author="Ожерельева Ольга Владимировна" w:date="2021-10-26T12:51:00Z">
        <w:r w:rsidRPr="00A41153">
          <w:rPr>
            <w:rFonts w:ascii="Times New Roman" w:hAnsi="Times New Roman" w:cs="Times New Roman"/>
            <w:webHidden/>
            <w:sz w:val="24"/>
            <w:szCs w:val="24"/>
          </w:rPr>
          <w:t>121</w:t>
        </w:r>
        <w:r w:rsidRPr="00A41153">
          <w:rPr>
            <w:rFonts w:ascii="Times New Roman" w:hAnsi="Times New Roman" w:cs="Times New Roman"/>
            <w:webHidden/>
            <w:sz w:val="24"/>
            <w:szCs w:val="24"/>
          </w:rPr>
          <w:fldChar w:fldCharType="end"/>
        </w:r>
        <w:r w:rsidRPr="00A41153">
          <w:rPr>
            <w:rStyle w:val="af5"/>
            <w:rFonts w:ascii="Times New Roman" w:hAnsi="Times New Roman"/>
            <w:sz w:val="24"/>
            <w:szCs w:val="24"/>
            <w:u w:val="none"/>
          </w:rPr>
          <w:fldChar w:fldCharType="end"/>
        </w:r>
      </w:ins>
    </w:p>
    <w:p w14:paraId="69B77A75" w14:textId="77777777" w:rsidR="007F687B" w:rsidRPr="00A41153" w:rsidDel="00A41153" w:rsidRDefault="007F687B" w:rsidP="00F612B6">
      <w:pPr>
        <w:pStyle w:val="13"/>
        <w:rPr>
          <w:del w:id="250" w:author="Ожерельева Ольга Владимировна" w:date="2021-10-26T12:51:00Z"/>
          <w:rFonts w:ascii="Times New Roman" w:eastAsiaTheme="minorEastAsia" w:hAnsi="Times New Roman" w:cs="Times New Roman"/>
          <w:sz w:val="24"/>
          <w:szCs w:val="24"/>
          <w:u w:val="single"/>
          <w:lang w:eastAsia="ru-RU"/>
        </w:rPr>
      </w:pPr>
      <w:del w:id="251" w:author="Ожерельева Ольга Владимировна" w:date="2021-10-26T12:51:00Z">
        <w:r w:rsidRPr="00A41153" w:rsidDel="00A41153">
          <w:rPr>
            <w:rFonts w:ascii="Times New Roman" w:hAnsi="Times New Roman" w:cs="Times New Roman"/>
            <w:sz w:val="24"/>
            <w:szCs w:val="24"/>
            <w:u w:val="single"/>
            <w:shd w:val="clear" w:color="auto" w:fill="FFFFFF"/>
          </w:rPr>
          <w:delText>1. Термины и определения</w:delText>
        </w:r>
        <w:r w:rsidRPr="00A41153" w:rsidDel="00A41153">
          <w:rPr>
            <w:rFonts w:ascii="Times New Roman" w:hAnsi="Times New Roman" w:cs="Times New Roman"/>
            <w:webHidden/>
            <w:sz w:val="24"/>
            <w:szCs w:val="24"/>
            <w:u w:val="single"/>
          </w:rPr>
          <w:tab/>
          <w:delText>6</w:delText>
        </w:r>
      </w:del>
    </w:p>
    <w:p w14:paraId="3EE1BBC3" w14:textId="77777777" w:rsidR="007F687B" w:rsidRPr="00A41153" w:rsidDel="00A41153" w:rsidRDefault="007F687B" w:rsidP="00F612B6">
      <w:pPr>
        <w:pStyle w:val="13"/>
        <w:rPr>
          <w:del w:id="252" w:author="Ожерельева Ольга Владимировна" w:date="2021-10-26T12:51:00Z"/>
          <w:rFonts w:ascii="Times New Roman" w:eastAsiaTheme="minorEastAsia" w:hAnsi="Times New Roman" w:cs="Times New Roman"/>
          <w:sz w:val="24"/>
          <w:szCs w:val="24"/>
          <w:u w:val="single"/>
          <w:lang w:eastAsia="ru-RU"/>
        </w:rPr>
      </w:pPr>
      <w:del w:id="253" w:author="Ожерельева Ольга Владимировна" w:date="2021-10-26T12:51:00Z">
        <w:r w:rsidRPr="00A41153" w:rsidDel="00A41153">
          <w:rPr>
            <w:rFonts w:ascii="Times New Roman" w:hAnsi="Times New Roman" w:cs="Times New Roman"/>
            <w:sz w:val="24"/>
            <w:szCs w:val="24"/>
            <w:u w:val="single"/>
            <w:shd w:val="clear" w:color="auto" w:fill="FFFFFF"/>
          </w:rPr>
          <w:delText>2. Общие сведения о Страховой платежной системе. Организация Системы</w:delText>
        </w:r>
        <w:r w:rsidRPr="00A41153" w:rsidDel="00A41153">
          <w:rPr>
            <w:rFonts w:ascii="Times New Roman" w:hAnsi="Times New Roman" w:cs="Times New Roman"/>
            <w:webHidden/>
            <w:sz w:val="24"/>
            <w:szCs w:val="24"/>
            <w:u w:val="single"/>
          </w:rPr>
          <w:tab/>
          <w:delText>9</w:delText>
        </w:r>
      </w:del>
    </w:p>
    <w:p w14:paraId="74ECF8D6" w14:textId="77777777" w:rsidR="007F687B" w:rsidRPr="00A41153" w:rsidDel="00A41153" w:rsidRDefault="007F687B" w:rsidP="00F612B6">
      <w:pPr>
        <w:pStyle w:val="13"/>
        <w:rPr>
          <w:del w:id="254" w:author="Ожерельева Ольга Владимировна" w:date="2021-10-26T12:51:00Z"/>
          <w:rFonts w:ascii="Times New Roman" w:eastAsiaTheme="minorEastAsia" w:hAnsi="Times New Roman" w:cs="Times New Roman"/>
          <w:sz w:val="24"/>
          <w:szCs w:val="24"/>
          <w:u w:val="single"/>
          <w:lang w:eastAsia="ru-RU"/>
        </w:rPr>
      </w:pPr>
      <w:del w:id="255" w:author="Ожерельева Ольга Владимировна" w:date="2021-10-26T12:51:00Z">
        <w:r w:rsidRPr="00A41153" w:rsidDel="00A41153">
          <w:rPr>
            <w:rFonts w:ascii="Times New Roman" w:hAnsi="Times New Roman" w:cs="Times New Roman"/>
            <w:sz w:val="24"/>
            <w:szCs w:val="24"/>
            <w:u w:val="single"/>
            <w:shd w:val="clear" w:color="auto" w:fill="FFFFFF"/>
          </w:rPr>
          <w:delText>3. О Правилах Системы</w:delText>
        </w:r>
        <w:r w:rsidRPr="00A41153" w:rsidDel="00A41153">
          <w:rPr>
            <w:rFonts w:ascii="Times New Roman" w:hAnsi="Times New Roman" w:cs="Times New Roman"/>
            <w:webHidden/>
            <w:sz w:val="24"/>
            <w:szCs w:val="24"/>
            <w:u w:val="single"/>
          </w:rPr>
          <w:tab/>
          <w:delText>10</w:delText>
        </w:r>
      </w:del>
    </w:p>
    <w:p w14:paraId="42131125" w14:textId="77777777" w:rsidR="007F687B" w:rsidRPr="00A41153" w:rsidDel="00A41153" w:rsidRDefault="007F687B" w:rsidP="00F612B6">
      <w:pPr>
        <w:pStyle w:val="61"/>
        <w:spacing w:line="240" w:lineRule="auto"/>
        <w:jc w:val="both"/>
        <w:rPr>
          <w:del w:id="256" w:author="Ожерельева Ольга Владимировна" w:date="2021-10-26T12:51:00Z"/>
          <w:rFonts w:ascii="Times New Roman" w:eastAsiaTheme="minorEastAsia" w:hAnsi="Times New Roman"/>
          <w:b w:val="0"/>
          <w:sz w:val="24"/>
          <w:szCs w:val="24"/>
          <w:u w:val="single"/>
          <w:lang w:eastAsia="ru-RU"/>
        </w:rPr>
      </w:pPr>
      <w:del w:id="257" w:author="Ожерельева Ольга Владимировна" w:date="2021-10-26T12:51:00Z">
        <w:r w:rsidRPr="00B15E41" w:rsidDel="00A41153">
          <w:rPr>
            <w:rFonts w:ascii="Times New Roman" w:hAnsi="Times New Roman"/>
            <w:b w:val="0"/>
            <w:sz w:val="24"/>
            <w:szCs w:val="24"/>
            <w:u w:val="single"/>
          </w:rPr>
          <w:delText>3.1. Общие положения</w:delText>
        </w:r>
        <w:r w:rsidRPr="00A41153" w:rsidDel="00A41153">
          <w:rPr>
            <w:rFonts w:ascii="Times New Roman" w:hAnsi="Times New Roman"/>
            <w:b w:val="0"/>
            <w:webHidden/>
            <w:sz w:val="24"/>
            <w:szCs w:val="24"/>
            <w:u w:val="single"/>
          </w:rPr>
          <w:tab/>
          <w:delText>10</w:delText>
        </w:r>
      </w:del>
    </w:p>
    <w:p w14:paraId="70858564" w14:textId="77777777" w:rsidR="007F687B" w:rsidRPr="00A41153" w:rsidDel="00A41153" w:rsidRDefault="007F687B" w:rsidP="00F612B6">
      <w:pPr>
        <w:pStyle w:val="61"/>
        <w:spacing w:line="240" w:lineRule="auto"/>
        <w:jc w:val="both"/>
        <w:rPr>
          <w:del w:id="258" w:author="Ожерельева Ольга Владимировна" w:date="2021-10-26T12:51:00Z"/>
          <w:rFonts w:ascii="Times New Roman" w:eastAsiaTheme="minorEastAsia" w:hAnsi="Times New Roman"/>
          <w:b w:val="0"/>
          <w:sz w:val="24"/>
          <w:szCs w:val="24"/>
          <w:u w:val="single"/>
          <w:lang w:eastAsia="ru-RU"/>
        </w:rPr>
      </w:pPr>
      <w:del w:id="259" w:author="Ожерельева Ольга Владимировна" w:date="2021-10-26T12:51:00Z">
        <w:r w:rsidRPr="00B15E41" w:rsidDel="00A41153">
          <w:rPr>
            <w:rFonts w:ascii="Times New Roman" w:hAnsi="Times New Roman"/>
            <w:b w:val="0"/>
            <w:sz w:val="24"/>
            <w:szCs w:val="24"/>
            <w:u w:val="single"/>
          </w:rPr>
          <w:delText>3.2. Порядок осуществления контроля за соблюдением Правил Системы</w:delText>
        </w:r>
        <w:r w:rsidRPr="00A41153" w:rsidDel="00A41153">
          <w:rPr>
            <w:rFonts w:ascii="Times New Roman" w:hAnsi="Times New Roman"/>
            <w:b w:val="0"/>
            <w:webHidden/>
            <w:sz w:val="24"/>
            <w:szCs w:val="24"/>
            <w:u w:val="single"/>
          </w:rPr>
          <w:tab/>
          <w:delText>11</w:delText>
        </w:r>
      </w:del>
    </w:p>
    <w:p w14:paraId="4D5B3C12" w14:textId="77777777" w:rsidR="007F687B" w:rsidRPr="00A41153" w:rsidDel="00A41153" w:rsidRDefault="007F687B" w:rsidP="00F612B6">
      <w:pPr>
        <w:pStyle w:val="61"/>
        <w:spacing w:line="240" w:lineRule="auto"/>
        <w:jc w:val="both"/>
        <w:rPr>
          <w:del w:id="260" w:author="Ожерельева Ольга Владимировна" w:date="2021-10-26T12:51:00Z"/>
          <w:rFonts w:ascii="Times New Roman" w:eastAsiaTheme="minorEastAsia" w:hAnsi="Times New Roman"/>
          <w:b w:val="0"/>
          <w:sz w:val="24"/>
          <w:szCs w:val="24"/>
          <w:u w:val="single"/>
          <w:lang w:eastAsia="ru-RU"/>
        </w:rPr>
      </w:pPr>
      <w:del w:id="261" w:author="Ожерельева Ольга Владимировна" w:date="2021-10-26T12:51:00Z">
        <w:r w:rsidRPr="00B15E41" w:rsidDel="00A41153">
          <w:rPr>
            <w:rFonts w:ascii="Times New Roman" w:hAnsi="Times New Roman"/>
            <w:b w:val="0"/>
            <w:sz w:val="24"/>
            <w:szCs w:val="24"/>
            <w:u w:val="single"/>
          </w:rPr>
          <w:delText>3.3. Ответственность за несоблюдение Правил Системы</w:delText>
        </w:r>
        <w:r w:rsidRPr="00A41153" w:rsidDel="00A41153">
          <w:rPr>
            <w:rFonts w:ascii="Times New Roman" w:hAnsi="Times New Roman"/>
            <w:b w:val="0"/>
            <w:webHidden/>
            <w:sz w:val="24"/>
            <w:szCs w:val="24"/>
            <w:u w:val="single"/>
          </w:rPr>
          <w:tab/>
          <w:delText>11</w:delText>
        </w:r>
      </w:del>
    </w:p>
    <w:p w14:paraId="401C6A36" w14:textId="77777777" w:rsidR="007F687B" w:rsidRPr="00A41153" w:rsidDel="00A41153" w:rsidRDefault="007F687B" w:rsidP="00F612B6">
      <w:pPr>
        <w:pStyle w:val="61"/>
        <w:spacing w:line="240" w:lineRule="auto"/>
        <w:jc w:val="both"/>
        <w:rPr>
          <w:del w:id="262" w:author="Ожерельева Ольга Владимировна" w:date="2021-10-26T12:51:00Z"/>
          <w:rFonts w:ascii="Times New Roman" w:eastAsiaTheme="minorEastAsia" w:hAnsi="Times New Roman"/>
          <w:b w:val="0"/>
          <w:sz w:val="24"/>
          <w:szCs w:val="24"/>
          <w:u w:val="single"/>
          <w:lang w:eastAsia="ru-RU"/>
        </w:rPr>
      </w:pPr>
      <w:del w:id="263" w:author="Ожерельева Ольга Владимировна" w:date="2021-10-26T12:51:00Z">
        <w:r w:rsidRPr="00B15E41" w:rsidDel="00A41153">
          <w:rPr>
            <w:rFonts w:ascii="Times New Roman" w:hAnsi="Times New Roman"/>
            <w:b w:val="0"/>
            <w:sz w:val="24"/>
            <w:szCs w:val="24"/>
            <w:u w:val="single"/>
          </w:rPr>
          <w:delText>3.4. Порядок внесения изменений в Правила Системы</w:delText>
        </w:r>
        <w:r w:rsidRPr="00A41153" w:rsidDel="00A41153">
          <w:rPr>
            <w:rFonts w:ascii="Times New Roman" w:hAnsi="Times New Roman"/>
            <w:b w:val="0"/>
            <w:webHidden/>
            <w:sz w:val="24"/>
            <w:szCs w:val="24"/>
            <w:u w:val="single"/>
          </w:rPr>
          <w:tab/>
          <w:delText>12</w:delText>
        </w:r>
      </w:del>
    </w:p>
    <w:p w14:paraId="1D237422" w14:textId="77777777" w:rsidR="007F687B" w:rsidRPr="00A41153" w:rsidDel="00A41153" w:rsidRDefault="007F687B" w:rsidP="00F612B6">
      <w:pPr>
        <w:pStyle w:val="13"/>
        <w:rPr>
          <w:del w:id="264" w:author="Ожерельева Ольга Владимировна" w:date="2021-10-26T12:51:00Z"/>
          <w:rFonts w:ascii="Times New Roman" w:eastAsiaTheme="minorEastAsia" w:hAnsi="Times New Roman" w:cs="Times New Roman"/>
          <w:sz w:val="24"/>
          <w:szCs w:val="24"/>
          <w:u w:val="single"/>
          <w:lang w:eastAsia="ru-RU"/>
        </w:rPr>
      </w:pPr>
      <w:del w:id="265" w:author="Ожерельева Ольга Владимировна" w:date="2021-10-26T12:51:00Z">
        <w:r w:rsidRPr="00B15E41" w:rsidDel="00A41153">
          <w:rPr>
            <w:rFonts w:ascii="Times New Roman" w:hAnsi="Times New Roman" w:cs="Times New Roman"/>
            <w:sz w:val="24"/>
            <w:szCs w:val="24"/>
            <w:u w:val="single"/>
            <w:shd w:val="clear" w:color="auto" w:fill="FFFFFF"/>
          </w:rPr>
          <w:delText>4. Участие в Системе. Порядок взаимодействия между Оператором Системы, Операторами услуг платежной инфраструктуры и Участниками</w:delText>
        </w:r>
        <w:r w:rsidRPr="00A41153" w:rsidDel="00A41153">
          <w:rPr>
            <w:rFonts w:ascii="Times New Roman" w:hAnsi="Times New Roman" w:cs="Times New Roman"/>
            <w:webHidden/>
            <w:sz w:val="24"/>
            <w:szCs w:val="24"/>
            <w:u w:val="single"/>
          </w:rPr>
          <w:tab/>
          <w:delText>14</w:delText>
        </w:r>
      </w:del>
    </w:p>
    <w:p w14:paraId="742B0002" w14:textId="77777777" w:rsidR="007F687B" w:rsidRPr="00A41153" w:rsidDel="00A41153" w:rsidRDefault="007F687B" w:rsidP="00F612B6">
      <w:pPr>
        <w:pStyle w:val="61"/>
        <w:spacing w:line="240" w:lineRule="auto"/>
        <w:jc w:val="both"/>
        <w:rPr>
          <w:del w:id="266" w:author="Ожерельева Ольга Владимировна" w:date="2021-10-26T12:51:00Z"/>
          <w:rFonts w:ascii="Times New Roman" w:eastAsiaTheme="minorEastAsia" w:hAnsi="Times New Roman"/>
          <w:b w:val="0"/>
          <w:sz w:val="24"/>
          <w:szCs w:val="24"/>
          <w:u w:val="single"/>
          <w:lang w:eastAsia="ru-RU"/>
        </w:rPr>
      </w:pPr>
      <w:del w:id="267" w:author="Ожерельева Ольга Владимировна" w:date="2021-10-26T12:51:00Z">
        <w:r w:rsidRPr="00B15E41" w:rsidDel="00A41153">
          <w:rPr>
            <w:rFonts w:ascii="Times New Roman" w:hAnsi="Times New Roman"/>
            <w:b w:val="0"/>
            <w:sz w:val="24"/>
            <w:szCs w:val="24"/>
            <w:u w:val="single"/>
          </w:rPr>
          <w:delText>4.1. Функции Оператора Системы</w:delText>
        </w:r>
        <w:r w:rsidRPr="00A41153" w:rsidDel="00A41153">
          <w:rPr>
            <w:rFonts w:ascii="Times New Roman" w:hAnsi="Times New Roman"/>
            <w:b w:val="0"/>
            <w:webHidden/>
            <w:sz w:val="24"/>
            <w:szCs w:val="24"/>
            <w:u w:val="single"/>
          </w:rPr>
          <w:tab/>
          <w:delText>14</w:delText>
        </w:r>
      </w:del>
    </w:p>
    <w:p w14:paraId="30AC4DC1" w14:textId="77777777" w:rsidR="007F687B" w:rsidRPr="00A41153" w:rsidDel="00A41153" w:rsidRDefault="007F687B" w:rsidP="00F612B6">
      <w:pPr>
        <w:pStyle w:val="61"/>
        <w:spacing w:line="240" w:lineRule="auto"/>
        <w:jc w:val="both"/>
        <w:rPr>
          <w:del w:id="268" w:author="Ожерельева Ольга Владимировна" w:date="2021-10-26T12:51:00Z"/>
          <w:rFonts w:ascii="Times New Roman" w:eastAsiaTheme="minorEastAsia" w:hAnsi="Times New Roman"/>
          <w:b w:val="0"/>
          <w:sz w:val="24"/>
          <w:szCs w:val="24"/>
          <w:u w:val="single"/>
          <w:lang w:eastAsia="ru-RU"/>
        </w:rPr>
      </w:pPr>
      <w:del w:id="269" w:author="Ожерельева Ольга Владимировна" w:date="2021-10-26T12:51:00Z">
        <w:r w:rsidRPr="00B15E41" w:rsidDel="00A41153">
          <w:rPr>
            <w:rFonts w:ascii="Times New Roman" w:hAnsi="Times New Roman"/>
            <w:b w:val="0"/>
            <w:sz w:val="24"/>
            <w:szCs w:val="24"/>
            <w:u w:val="single"/>
          </w:rPr>
          <w:delText>4.1.1. Оператор Системы в Платежной системе в том числе, но не ограничиваясь, обязан:</w:delText>
        </w:r>
        <w:r w:rsidRPr="00A41153" w:rsidDel="00A41153">
          <w:rPr>
            <w:rFonts w:ascii="Times New Roman" w:hAnsi="Times New Roman"/>
            <w:b w:val="0"/>
            <w:webHidden/>
            <w:sz w:val="24"/>
            <w:szCs w:val="24"/>
            <w:u w:val="single"/>
          </w:rPr>
          <w:tab/>
          <w:delText>14</w:delText>
        </w:r>
      </w:del>
    </w:p>
    <w:p w14:paraId="5D2FB6B5" w14:textId="77777777" w:rsidR="007F687B" w:rsidRPr="00A41153" w:rsidDel="00A41153" w:rsidRDefault="007F687B" w:rsidP="00F612B6">
      <w:pPr>
        <w:pStyle w:val="61"/>
        <w:spacing w:line="240" w:lineRule="auto"/>
        <w:jc w:val="both"/>
        <w:rPr>
          <w:del w:id="270" w:author="Ожерельева Ольга Владимировна" w:date="2021-10-26T12:51:00Z"/>
          <w:rFonts w:ascii="Times New Roman" w:eastAsiaTheme="minorEastAsia" w:hAnsi="Times New Roman"/>
          <w:b w:val="0"/>
          <w:sz w:val="24"/>
          <w:szCs w:val="24"/>
          <w:u w:val="single"/>
          <w:lang w:eastAsia="ru-RU"/>
        </w:rPr>
      </w:pPr>
      <w:del w:id="271" w:author="Ожерельева Ольга Владимировна" w:date="2021-10-26T12:51:00Z">
        <w:r w:rsidRPr="00B15E41" w:rsidDel="00A41153">
          <w:rPr>
            <w:rFonts w:ascii="Times New Roman" w:hAnsi="Times New Roman"/>
            <w:b w:val="0"/>
            <w:sz w:val="24"/>
            <w:szCs w:val="24"/>
            <w:u w:val="single"/>
          </w:rPr>
          <w:delText>4.1.2. Оператор Системы при исполнении возложенных на него обязанностей, в том числе, но не ограничиваясь, вправе:</w:delText>
        </w:r>
        <w:r w:rsidRPr="00A41153" w:rsidDel="00A41153">
          <w:rPr>
            <w:rFonts w:ascii="Times New Roman" w:hAnsi="Times New Roman"/>
            <w:b w:val="0"/>
            <w:webHidden/>
            <w:sz w:val="24"/>
            <w:szCs w:val="24"/>
            <w:u w:val="single"/>
          </w:rPr>
          <w:tab/>
          <w:delText>15</w:delText>
        </w:r>
      </w:del>
    </w:p>
    <w:p w14:paraId="0A81368B" w14:textId="77777777" w:rsidR="007F687B" w:rsidRPr="00A41153" w:rsidDel="00A41153" w:rsidRDefault="007F687B" w:rsidP="00F612B6">
      <w:pPr>
        <w:pStyle w:val="61"/>
        <w:spacing w:line="240" w:lineRule="auto"/>
        <w:jc w:val="both"/>
        <w:rPr>
          <w:del w:id="272" w:author="Ожерельева Ольга Владимировна" w:date="2021-10-26T12:51:00Z"/>
          <w:rFonts w:ascii="Times New Roman" w:eastAsiaTheme="minorEastAsia" w:hAnsi="Times New Roman"/>
          <w:b w:val="0"/>
          <w:sz w:val="24"/>
          <w:szCs w:val="24"/>
          <w:u w:val="single"/>
          <w:lang w:eastAsia="ru-RU"/>
        </w:rPr>
      </w:pPr>
      <w:del w:id="273" w:author="Ожерельева Ольга Владимировна" w:date="2021-10-26T12:51:00Z">
        <w:r w:rsidRPr="00B15E41" w:rsidDel="00A41153">
          <w:rPr>
            <w:rFonts w:ascii="Times New Roman" w:hAnsi="Times New Roman"/>
            <w:b w:val="0"/>
            <w:sz w:val="24"/>
            <w:szCs w:val="24"/>
            <w:u w:val="single"/>
          </w:rPr>
          <w:delText>4.2. Функции Операционного центра</w:delText>
        </w:r>
        <w:r w:rsidRPr="00A41153" w:rsidDel="00A41153">
          <w:rPr>
            <w:rFonts w:ascii="Times New Roman" w:hAnsi="Times New Roman"/>
            <w:b w:val="0"/>
            <w:webHidden/>
            <w:sz w:val="24"/>
            <w:szCs w:val="24"/>
            <w:u w:val="single"/>
          </w:rPr>
          <w:tab/>
          <w:delText>15</w:delText>
        </w:r>
      </w:del>
    </w:p>
    <w:p w14:paraId="1A161E7B" w14:textId="77777777" w:rsidR="007F687B" w:rsidRPr="00A41153" w:rsidDel="00A41153" w:rsidRDefault="007F687B" w:rsidP="00F612B6">
      <w:pPr>
        <w:pStyle w:val="61"/>
        <w:spacing w:line="240" w:lineRule="auto"/>
        <w:jc w:val="both"/>
        <w:rPr>
          <w:del w:id="274" w:author="Ожерельева Ольга Владимировна" w:date="2021-10-26T12:51:00Z"/>
          <w:rFonts w:ascii="Times New Roman" w:eastAsiaTheme="minorEastAsia" w:hAnsi="Times New Roman"/>
          <w:b w:val="0"/>
          <w:sz w:val="24"/>
          <w:szCs w:val="24"/>
          <w:u w:val="single"/>
          <w:lang w:eastAsia="ru-RU"/>
        </w:rPr>
      </w:pPr>
      <w:del w:id="275" w:author="Ожерельева Ольга Владимировна" w:date="2021-10-26T12:51:00Z">
        <w:r w:rsidRPr="00B15E41" w:rsidDel="00A41153">
          <w:rPr>
            <w:rFonts w:ascii="Times New Roman" w:hAnsi="Times New Roman"/>
            <w:b w:val="0"/>
            <w:sz w:val="24"/>
            <w:szCs w:val="24"/>
            <w:u w:val="single"/>
          </w:rPr>
          <w:delText>4.2.1. Операционный центр в Платежной системе в том числе, но, не ограничиваясь, обязан:</w:delText>
        </w:r>
        <w:r w:rsidRPr="00A41153" w:rsidDel="00A41153">
          <w:rPr>
            <w:rFonts w:ascii="Times New Roman" w:hAnsi="Times New Roman"/>
            <w:b w:val="0"/>
            <w:webHidden/>
            <w:sz w:val="24"/>
            <w:szCs w:val="24"/>
            <w:u w:val="single"/>
          </w:rPr>
          <w:tab/>
          <w:delText>15</w:delText>
        </w:r>
      </w:del>
    </w:p>
    <w:p w14:paraId="5D9C200F" w14:textId="77777777" w:rsidR="007F687B" w:rsidRPr="00A41153" w:rsidDel="00A41153" w:rsidRDefault="007F687B" w:rsidP="00F612B6">
      <w:pPr>
        <w:pStyle w:val="61"/>
        <w:spacing w:line="240" w:lineRule="auto"/>
        <w:jc w:val="both"/>
        <w:rPr>
          <w:del w:id="276" w:author="Ожерельева Ольга Владимировна" w:date="2021-10-26T12:51:00Z"/>
          <w:rFonts w:ascii="Times New Roman" w:eastAsiaTheme="minorEastAsia" w:hAnsi="Times New Roman"/>
          <w:b w:val="0"/>
          <w:sz w:val="24"/>
          <w:szCs w:val="24"/>
          <w:u w:val="single"/>
          <w:lang w:eastAsia="ru-RU"/>
        </w:rPr>
      </w:pPr>
      <w:del w:id="277" w:author="Ожерельева Ольга Владимировна" w:date="2021-10-26T12:51:00Z">
        <w:r w:rsidRPr="00B15E41" w:rsidDel="00A41153">
          <w:rPr>
            <w:rFonts w:ascii="Times New Roman" w:hAnsi="Times New Roman"/>
            <w:b w:val="0"/>
            <w:sz w:val="24"/>
            <w:szCs w:val="24"/>
            <w:u w:val="single"/>
          </w:rPr>
          <w:delText>4.2.2. Операционный центр при исполнении возложенных на него обязанностей, в том числе, но не ограничиваясь, вправе:</w:delText>
        </w:r>
        <w:r w:rsidRPr="00A41153" w:rsidDel="00A41153">
          <w:rPr>
            <w:rFonts w:ascii="Times New Roman" w:hAnsi="Times New Roman"/>
            <w:b w:val="0"/>
            <w:webHidden/>
            <w:sz w:val="24"/>
            <w:szCs w:val="24"/>
            <w:u w:val="single"/>
          </w:rPr>
          <w:tab/>
          <w:delText>16</w:delText>
        </w:r>
      </w:del>
    </w:p>
    <w:p w14:paraId="4986D550" w14:textId="77777777" w:rsidR="007F687B" w:rsidRPr="00A41153" w:rsidDel="00A41153" w:rsidRDefault="007F687B" w:rsidP="00F612B6">
      <w:pPr>
        <w:pStyle w:val="61"/>
        <w:spacing w:line="240" w:lineRule="auto"/>
        <w:jc w:val="both"/>
        <w:rPr>
          <w:del w:id="278" w:author="Ожерельева Ольга Владимировна" w:date="2021-10-26T12:51:00Z"/>
          <w:rFonts w:ascii="Times New Roman" w:eastAsiaTheme="minorEastAsia" w:hAnsi="Times New Roman"/>
          <w:b w:val="0"/>
          <w:sz w:val="24"/>
          <w:szCs w:val="24"/>
          <w:u w:val="single"/>
          <w:lang w:eastAsia="ru-RU"/>
        </w:rPr>
      </w:pPr>
      <w:del w:id="279" w:author="Ожерельева Ольга Владимировна" w:date="2021-10-26T12:51:00Z">
        <w:r w:rsidRPr="00B15E41" w:rsidDel="00A41153">
          <w:rPr>
            <w:rFonts w:ascii="Times New Roman" w:hAnsi="Times New Roman"/>
            <w:b w:val="0"/>
            <w:sz w:val="24"/>
            <w:szCs w:val="24"/>
            <w:u w:val="single"/>
          </w:rPr>
          <w:delText>4.3.</w:delText>
        </w:r>
        <w:r w:rsidR="00CB586D" w:rsidRPr="00B15E41" w:rsidDel="00A41153">
          <w:rPr>
            <w:rFonts w:ascii="Times New Roman" w:hAnsi="Times New Roman"/>
            <w:b w:val="0"/>
            <w:sz w:val="24"/>
            <w:szCs w:val="24"/>
            <w:u w:val="single"/>
          </w:rPr>
          <w:delText xml:space="preserve"> </w:delText>
        </w:r>
        <w:r w:rsidRPr="00B15E41" w:rsidDel="00A41153">
          <w:rPr>
            <w:rFonts w:ascii="Times New Roman" w:hAnsi="Times New Roman"/>
            <w:b w:val="0"/>
            <w:sz w:val="24"/>
            <w:szCs w:val="24"/>
            <w:u w:val="single"/>
          </w:rPr>
          <w:delText>Функции Платежного клирингового центра</w:delText>
        </w:r>
        <w:r w:rsidRPr="00A41153" w:rsidDel="00A41153">
          <w:rPr>
            <w:rFonts w:ascii="Times New Roman" w:hAnsi="Times New Roman"/>
            <w:b w:val="0"/>
            <w:webHidden/>
            <w:sz w:val="24"/>
            <w:szCs w:val="24"/>
            <w:u w:val="single"/>
          </w:rPr>
          <w:tab/>
          <w:delText>16</w:delText>
        </w:r>
      </w:del>
    </w:p>
    <w:p w14:paraId="54B22D30" w14:textId="77777777" w:rsidR="007F687B" w:rsidRPr="00A41153" w:rsidDel="00A41153" w:rsidRDefault="007F687B" w:rsidP="00F612B6">
      <w:pPr>
        <w:pStyle w:val="61"/>
        <w:spacing w:line="240" w:lineRule="auto"/>
        <w:jc w:val="both"/>
        <w:rPr>
          <w:del w:id="280" w:author="Ожерельева Ольга Владимировна" w:date="2021-10-26T12:51:00Z"/>
          <w:rFonts w:ascii="Times New Roman" w:eastAsiaTheme="minorEastAsia" w:hAnsi="Times New Roman"/>
          <w:b w:val="0"/>
          <w:sz w:val="24"/>
          <w:szCs w:val="24"/>
          <w:u w:val="single"/>
          <w:lang w:eastAsia="ru-RU"/>
        </w:rPr>
      </w:pPr>
      <w:del w:id="281" w:author="Ожерельева Ольга Владимировна" w:date="2021-10-26T12:51:00Z">
        <w:r w:rsidRPr="00B15E41" w:rsidDel="00A41153">
          <w:rPr>
            <w:rFonts w:ascii="Times New Roman" w:hAnsi="Times New Roman"/>
            <w:b w:val="0"/>
            <w:sz w:val="24"/>
            <w:szCs w:val="24"/>
            <w:u w:val="single"/>
          </w:rPr>
          <w:delText>4.3.1. Платежный клиринговый центр в Платежной системе в том числе, но не ограничиваясь, обязан:</w:delText>
        </w:r>
        <w:r w:rsidRPr="00A41153" w:rsidDel="00A41153">
          <w:rPr>
            <w:rFonts w:ascii="Times New Roman" w:hAnsi="Times New Roman"/>
            <w:b w:val="0"/>
            <w:webHidden/>
            <w:sz w:val="24"/>
            <w:szCs w:val="24"/>
            <w:u w:val="single"/>
          </w:rPr>
          <w:tab/>
          <w:delText>16</w:delText>
        </w:r>
      </w:del>
    </w:p>
    <w:p w14:paraId="527C5D15" w14:textId="77777777" w:rsidR="007F687B" w:rsidRPr="00A41153" w:rsidDel="00A41153" w:rsidRDefault="007F687B" w:rsidP="00F612B6">
      <w:pPr>
        <w:pStyle w:val="61"/>
        <w:spacing w:line="240" w:lineRule="auto"/>
        <w:jc w:val="both"/>
        <w:rPr>
          <w:del w:id="282" w:author="Ожерельева Ольга Владимировна" w:date="2021-10-26T12:51:00Z"/>
          <w:rFonts w:ascii="Times New Roman" w:eastAsiaTheme="minorEastAsia" w:hAnsi="Times New Roman"/>
          <w:b w:val="0"/>
          <w:sz w:val="24"/>
          <w:szCs w:val="24"/>
          <w:u w:val="single"/>
          <w:lang w:eastAsia="ru-RU"/>
        </w:rPr>
      </w:pPr>
      <w:del w:id="283" w:author="Ожерельева Ольга Владимировна" w:date="2021-10-26T12:51:00Z">
        <w:r w:rsidRPr="00B15E41" w:rsidDel="00A41153">
          <w:rPr>
            <w:rFonts w:ascii="Times New Roman" w:hAnsi="Times New Roman"/>
            <w:b w:val="0"/>
            <w:sz w:val="24"/>
            <w:szCs w:val="24"/>
            <w:u w:val="single"/>
          </w:rPr>
          <w:delText>4.3.2. Платежный клиринговый центр при исполнении возложенных на него обязанностей, в том числе, но не ограничиваясь, вправе:</w:delText>
        </w:r>
        <w:r w:rsidRPr="00A41153" w:rsidDel="00A41153">
          <w:rPr>
            <w:rFonts w:ascii="Times New Roman" w:hAnsi="Times New Roman"/>
            <w:b w:val="0"/>
            <w:webHidden/>
            <w:sz w:val="24"/>
            <w:szCs w:val="24"/>
            <w:u w:val="single"/>
          </w:rPr>
          <w:tab/>
          <w:delText>17</w:delText>
        </w:r>
      </w:del>
    </w:p>
    <w:p w14:paraId="080BD5E2" w14:textId="77777777" w:rsidR="007F687B" w:rsidRPr="00A41153" w:rsidDel="00A41153" w:rsidRDefault="007F687B" w:rsidP="00F612B6">
      <w:pPr>
        <w:pStyle w:val="61"/>
        <w:spacing w:line="240" w:lineRule="auto"/>
        <w:jc w:val="both"/>
        <w:rPr>
          <w:del w:id="284" w:author="Ожерельева Ольга Владимировна" w:date="2021-10-26T12:51:00Z"/>
          <w:rFonts w:ascii="Times New Roman" w:eastAsiaTheme="minorEastAsia" w:hAnsi="Times New Roman"/>
          <w:b w:val="0"/>
          <w:sz w:val="24"/>
          <w:szCs w:val="24"/>
          <w:u w:val="single"/>
          <w:lang w:eastAsia="ru-RU"/>
        </w:rPr>
      </w:pPr>
      <w:del w:id="285" w:author="Ожерельева Ольга Владимировна" w:date="2021-10-26T12:51:00Z">
        <w:r w:rsidRPr="00B15E41" w:rsidDel="00A41153">
          <w:rPr>
            <w:rFonts w:ascii="Times New Roman" w:hAnsi="Times New Roman"/>
            <w:b w:val="0"/>
            <w:sz w:val="24"/>
            <w:szCs w:val="24"/>
            <w:u w:val="single"/>
          </w:rPr>
          <w:delText>4.4. Функции Расчетного центра</w:delText>
        </w:r>
        <w:r w:rsidRPr="00A41153" w:rsidDel="00A41153">
          <w:rPr>
            <w:rFonts w:ascii="Times New Roman" w:hAnsi="Times New Roman"/>
            <w:b w:val="0"/>
            <w:webHidden/>
            <w:sz w:val="24"/>
            <w:szCs w:val="24"/>
            <w:u w:val="single"/>
          </w:rPr>
          <w:tab/>
          <w:delText>17</w:delText>
        </w:r>
      </w:del>
    </w:p>
    <w:p w14:paraId="4918FE1E" w14:textId="77777777" w:rsidR="007F687B" w:rsidRPr="00A41153" w:rsidDel="00A41153" w:rsidRDefault="007F687B" w:rsidP="00F612B6">
      <w:pPr>
        <w:pStyle w:val="61"/>
        <w:spacing w:line="240" w:lineRule="auto"/>
        <w:jc w:val="both"/>
        <w:rPr>
          <w:del w:id="286" w:author="Ожерельева Ольга Владимировна" w:date="2021-10-26T12:51:00Z"/>
          <w:rFonts w:ascii="Times New Roman" w:eastAsiaTheme="minorEastAsia" w:hAnsi="Times New Roman"/>
          <w:b w:val="0"/>
          <w:sz w:val="24"/>
          <w:szCs w:val="24"/>
          <w:u w:val="single"/>
          <w:lang w:eastAsia="ru-RU"/>
        </w:rPr>
      </w:pPr>
      <w:del w:id="287" w:author="Ожерельева Ольга Владимировна" w:date="2021-10-26T12:51:00Z">
        <w:r w:rsidRPr="00B15E41" w:rsidDel="00A41153">
          <w:rPr>
            <w:rFonts w:ascii="Times New Roman" w:hAnsi="Times New Roman"/>
            <w:b w:val="0"/>
            <w:sz w:val="24"/>
            <w:szCs w:val="24"/>
            <w:u w:val="single"/>
          </w:rPr>
          <w:delText>4.4.1. Расчетный центр в Платежной системе в том числе, но не ограничиваясь, обязан:</w:delText>
        </w:r>
        <w:r w:rsidRPr="00A41153" w:rsidDel="00A41153">
          <w:rPr>
            <w:rFonts w:ascii="Times New Roman" w:hAnsi="Times New Roman"/>
            <w:b w:val="0"/>
            <w:webHidden/>
            <w:sz w:val="24"/>
            <w:szCs w:val="24"/>
            <w:u w:val="single"/>
          </w:rPr>
          <w:tab/>
          <w:delText>17</w:delText>
        </w:r>
      </w:del>
    </w:p>
    <w:p w14:paraId="5ED99585" w14:textId="77777777" w:rsidR="007F687B" w:rsidRPr="00A41153" w:rsidDel="00A41153" w:rsidRDefault="007F687B" w:rsidP="00F612B6">
      <w:pPr>
        <w:pStyle w:val="61"/>
        <w:spacing w:line="240" w:lineRule="auto"/>
        <w:jc w:val="both"/>
        <w:rPr>
          <w:del w:id="288" w:author="Ожерельева Ольга Владимировна" w:date="2021-10-26T12:51:00Z"/>
          <w:rFonts w:ascii="Times New Roman" w:eastAsiaTheme="minorEastAsia" w:hAnsi="Times New Roman"/>
          <w:b w:val="0"/>
          <w:sz w:val="24"/>
          <w:szCs w:val="24"/>
          <w:u w:val="single"/>
          <w:lang w:eastAsia="ru-RU"/>
        </w:rPr>
      </w:pPr>
      <w:del w:id="289" w:author="Ожерельева Ольга Владимировна" w:date="2021-10-26T12:51:00Z">
        <w:r w:rsidRPr="00B15E41" w:rsidDel="00A41153">
          <w:rPr>
            <w:rFonts w:ascii="Times New Roman" w:hAnsi="Times New Roman"/>
            <w:b w:val="0"/>
            <w:sz w:val="24"/>
            <w:szCs w:val="24"/>
            <w:u w:val="single"/>
          </w:rPr>
          <w:delText>4.4.2. Расчетный центр при исполнении возложенных на него обязанностей, в том числе, но не ограничиваясь, вправе:</w:delText>
        </w:r>
        <w:r w:rsidRPr="00A41153" w:rsidDel="00A41153">
          <w:rPr>
            <w:rFonts w:ascii="Times New Roman" w:hAnsi="Times New Roman"/>
            <w:b w:val="0"/>
            <w:webHidden/>
            <w:sz w:val="24"/>
            <w:szCs w:val="24"/>
            <w:u w:val="single"/>
          </w:rPr>
          <w:tab/>
          <w:delText>18</w:delText>
        </w:r>
      </w:del>
    </w:p>
    <w:p w14:paraId="5C49FA3D" w14:textId="77777777" w:rsidR="007F687B" w:rsidRPr="00A41153" w:rsidDel="00A41153" w:rsidRDefault="007F687B" w:rsidP="00F612B6">
      <w:pPr>
        <w:pStyle w:val="61"/>
        <w:spacing w:line="240" w:lineRule="auto"/>
        <w:jc w:val="both"/>
        <w:rPr>
          <w:del w:id="290" w:author="Ожерельева Ольга Владимировна" w:date="2021-10-26T12:51:00Z"/>
          <w:rFonts w:ascii="Times New Roman" w:eastAsiaTheme="minorEastAsia" w:hAnsi="Times New Roman"/>
          <w:b w:val="0"/>
          <w:sz w:val="24"/>
          <w:szCs w:val="24"/>
          <w:u w:val="single"/>
          <w:lang w:eastAsia="ru-RU"/>
        </w:rPr>
      </w:pPr>
      <w:del w:id="291" w:author="Ожерельева Ольга Владимировна" w:date="2021-10-26T12:51:00Z">
        <w:r w:rsidRPr="00B15E41" w:rsidDel="00A41153">
          <w:rPr>
            <w:rFonts w:ascii="Times New Roman" w:hAnsi="Times New Roman"/>
            <w:b w:val="0"/>
            <w:sz w:val="24"/>
            <w:szCs w:val="24"/>
            <w:u w:val="single"/>
          </w:rPr>
          <w:delText>4.5. Утратил силу.</w:delText>
        </w:r>
        <w:r w:rsidRPr="00A41153" w:rsidDel="00A41153">
          <w:rPr>
            <w:rFonts w:ascii="Times New Roman" w:hAnsi="Times New Roman"/>
            <w:b w:val="0"/>
            <w:webHidden/>
            <w:sz w:val="24"/>
            <w:szCs w:val="24"/>
            <w:u w:val="single"/>
          </w:rPr>
          <w:tab/>
          <w:delText>18</w:delText>
        </w:r>
      </w:del>
    </w:p>
    <w:p w14:paraId="1D11D7B8" w14:textId="77777777" w:rsidR="007F687B" w:rsidRPr="00A41153" w:rsidDel="00A41153" w:rsidRDefault="007F687B" w:rsidP="00F612B6">
      <w:pPr>
        <w:pStyle w:val="61"/>
        <w:spacing w:line="240" w:lineRule="auto"/>
        <w:jc w:val="both"/>
        <w:rPr>
          <w:del w:id="292" w:author="Ожерельева Ольга Владимировна" w:date="2021-10-26T12:51:00Z"/>
          <w:rFonts w:ascii="Times New Roman" w:eastAsiaTheme="minorEastAsia" w:hAnsi="Times New Roman"/>
          <w:b w:val="0"/>
          <w:sz w:val="24"/>
          <w:szCs w:val="24"/>
          <w:u w:val="single"/>
          <w:lang w:eastAsia="ru-RU"/>
        </w:rPr>
      </w:pPr>
      <w:del w:id="293" w:author="Ожерельева Ольга Владимировна" w:date="2021-10-26T12:51:00Z">
        <w:r w:rsidRPr="00B15E41" w:rsidDel="00A41153">
          <w:rPr>
            <w:rFonts w:ascii="Times New Roman" w:hAnsi="Times New Roman"/>
            <w:b w:val="0"/>
            <w:sz w:val="24"/>
            <w:szCs w:val="24"/>
            <w:u w:val="single"/>
          </w:rPr>
          <w:delText>4.6. Функции Участников</w:delText>
        </w:r>
        <w:r w:rsidRPr="00A41153" w:rsidDel="00A41153">
          <w:rPr>
            <w:rFonts w:ascii="Times New Roman" w:hAnsi="Times New Roman"/>
            <w:b w:val="0"/>
            <w:webHidden/>
            <w:sz w:val="24"/>
            <w:szCs w:val="24"/>
            <w:u w:val="single"/>
          </w:rPr>
          <w:tab/>
          <w:delText>18</w:delText>
        </w:r>
      </w:del>
    </w:p>
    <w:p w14:paraId="508D745A" w14:textId="77777777" w:rsidR="007F687B" w:rsidRPr="00A41153" w:rsidDel="00A41153" w:rsidRDefault="007F687B" w:rsidP="00F612B6">
      <w:pPr>
        <w:pStyle w:val="61"/>
        <w:spacing w:line="240" w:lineRule="auto"/>
        <w:jc w:val="both"/>
        <w:rPr>
          <w:del w:id="294" w:author="Ожерельева Ольга Владимировна" w:date="2021-10-26T12:51:00Z"/>
          <w:rFonts w:ascii="Times New Roman" w:eastAsiaTheme="minorEastAsia" w:hAnsi="Times New Roman"/>
          <w:b w:val="0"/>
          <w:sz w:val="24"/>
          <w:szCs w:val="24"/>
          <w:u w:val="single"/>
          <w:lang w:eastAsia="ru-RU"/>
        </w:rPr>
      </w:pPr>
      <w:del w:id="295" w:author="Ожерельева Ольга Владимировна" w:date="2021-10-26T12:51:00Z">
        <w:r w:rsidRPr="00B15E41" w:rsidDel="00A41153">
          <w:rPr>
            <w:rFonts w:ascii="Times New Roman" w:hAnsi="Times New Roman"/>
            <w:b w:val="0"/>
            <w:sz w:val="24"/>
            <w:szCs w:val="24"/>
            <w:u w:val="single"/>
          </w:rPr>
          <w:delText>4.6.1. Участники в Платежной системе в том числе, но не ограничиваясь, обязаны:</w:delText>
        </w:r>
        <w:r w:rsidRPr="00A41153" w:rsidDel="00A41153">
          <w:rPr>
            <w:rFonts w:ascii="Times New Roman" w:hAnsi="Times New Roman"/>
            <w:b w:val="0"/>
            <w:webHidden/>
            <w:sz w:val="24"/>
            <w:szCs w:val="24"/>
            <w:u w:val="single"/>
          </w:rPr>
          <w:tab/>
          <w:delText>18</w:delText>
        </w:r>
      </w:del>
    </w:p>
    <w:p w14:paraId="5DB5779C" w14:textId="77777777" w:rsidR="007F687B" w:rsidRPr="00A41153" w:rsidDel="00A41153" w:rsidRDefault="007F687B" w:rsidP="00F612B6">
      <w:pPr>
        <w:pStyle w:val="61"/>
        <w:spacing w:line="240" w:lineRule="auto"/>
        <w:jc w:val="both"/>
        <w:rPr>
          <w:del w:id="296" w:author="Ожерельева Ольга Владимировна" w:date="2021-10-26T12:51:00Z"/>
          <w:rFonts w:ascii="Times New Roman" w:eastAsiaTheme="minorEastAsia" w:hAnsi="Times New Roman"/>
          <w:b w:val="0"/>
          <w:sz w:val="24"/>
          <w:szCs w:val="24"/>
          <w:u w:val="single"/>
          <w:lang w:eastAsia="ru-RU"/>
        </w:rPr>
      </w:pPr>
      <w:del w:id="297" w:author="Ожерельева Ольга Владимировна" w:date="2021-10-26T12:51:00Z">
        <w:r w:rsidRPr="0095302B" w:rsidDel="00A41153">
          <w:rPr>
            <w:rFonts w:ascii="Times New Roman" w:hAnsi="Times New Roman"/>
            <w:b w:val="0"/>
            <w:sz w:val="24"/>
            <w:szCs w:val="24"/>
            <w:u w:val="single"/>
          </w:rPr>
          <w:delText>4.6.2. Участники при исполнении возложенных на них обязанностей, в том числе, но не ограничиваясь, вправе:</w:delText>
        </w:r>
        <w:r w:rsidRPr="00A41153" w:rsidDel="00A41153">
          <w:rPr>
            <w:rFonts w:ascii="Times New Roman" w:hAnsi="Times New Roman"/>
            <w:b w:val="0"/>
            <w:webHidden/>
            <w:sz w:val="24"/>
            <w:szCs w:val="24"/>
            <w:u w:val="single"/>
          </w:rPr>
          <w:tab/>
          <w:delText>20</w:delText>
        </w:r>
      </w:del>
    </w:p>
    <w:p w14:paraId="15BA907D" w14:textId="77777777" w:rsidR="007F687B" w:rsidRPr="00A41153" w:rsidDel="00A41153" w:rsidRDefault="007F687B" w:rsidP="00F612B6">
      <w:pPr>
        <w:pStyle w:val="61"/>
        <w:spacing w:line="240" w:lineRule="auto"/>
        <w:jc w:val="both"/>
        <w:rPr>
          <w:del w:id="298" w:author="Ожерельева Ольга Владимировна" w:date="2021-10-26T12:51:00Z"/>
          <w:rFonts w:ascii="Times New Roman" w:eastAsiaTheme="minorEastAsia" w:hAnsi="Times New Roman"/>
          <w:b w:val="0"/>
          <w:sz w:val="24"/>
          <w:szCs w:val="24"/>
          <w:u w:val="single"/>
          <w:lang w:eastAsia="ru-RU"/>
        </w:rPr>
      </w:pPr>
      <w:del w:id="299" w:author="Ожерельева Ольга Владимировна" w:date="2021-10-26T12:51:00Z">
        <w:r w:rsidRPr="00B15E41" w:rsidDel="00A41153">
          <w:rPr>
            <w:rFonts w:ascii="Times New Roman" w:hAnsi="Times New Roman"/>
            <w:b w:val="0"/>
            <w:sz w:val="24"/>
            <w:szCs w:val="24"/>
            <w:u w:val="single"/>
          </w:rPr>
          <w:delText>4.7. Порядок взаимодействия между Оператором Системы, Участниками и Операторами услуг платежной инфраструктуры</w:delText>
        </w:r>
        <w:r w:rsidRPr="00A41153" w:rsidDel="00A41153">
          <w:rPr>
            <w:rFonts w:ascii="Times New Roman" w:hAnsi="Times New Roman"/>
            <w:b w:val="0"/>
            <w:webHidden/>
            <w:sz w:val="24"/>
            <w:szCs w:val="24"/>
            <w:u w:val="single"/>
          </w:rPr>
          <w:tab/>
          <w:delText>20</w:delText>
        </w:r>
      </w:del>
    </w:p>
    <w:p w14:paraId="3145C5B5" w14:textId="77777777" w:rsidR="007F687B" w:rsidRPr="00A41153" w:rsidDel="00A41153" w:rsidRDefault="007F687B" w:rsidP="00F612B6">
      <w:pPr>
        <w:pStyle w:val="61"/>
        <w:spacing w:line="240" w:lineRule="auto"/>
        <w:jc w:val="both"/>
        <w:rPr>
          <w:del w:id="300" w:author="Ожерельева Ольга Владимировна" w:date="2021-10-26T12:51:00Z"/>
          <w:rFonts w:ascii="Times New Roman" w:eastAsiaTheme="minorEastAsia" w:hAnsi="Times New Roman"/>
          <w:b w:val="0"/>
          <w:sz w:val="24"/>
          <w:szCs w:val="24"/>
          <w:u w:val="single"/>
          <w:lang w:eastAsia="ru-RU"/>
        </w:rPr>
      </w:pPr>
      <w:del w:id="301" w:author="Ожерельева Ольга Владимировна" w:date="2021-10-26T12:51:00Z">
        <w:r w:rsidRPr="0095302B" w:rsidDel="00A41153">
          <w:rPr>
            <w:rFonts w:ascii="Times New Roman" w:hAnsi="Times New Roman"/>
            <w:b w:val="0"/>
            <w:sz w:val="24"/>
            <w:szCs w:val="24"/>
            <w:u w:val="single"/>
          </w:rPr>
          <w:delText>4.8. Порядок привлечения Операторов услуг платежной инфраструктуры, ведение перечня Операторов услуг платежной инфраструктуры, требования к Операторам услуг платежной инфраструктуры</w:delText>
        </w:r>
        <w:r w:rsidRPr="00A41153" w:rsidDel="00A41153">
          <w:rPr>
            <w:rFonts w:ascii="Times New Roman" w:hAnsi="Times New Roman"/>
            <w:b w:val="0"/>
            <w:webHidden/>
            <w:sz w:val="24"/>
            <w:szCs w:val="24"/>
            <w:u w:val="single"/>
          </w:rPr>
          <w:tab/>
          <w:delText>21</w:delText>
        </w:r>
      </w:del>
    </w:p>
    <w:p w14:paraId="5CBE705E" w14:textId="77777777" w:rsidR="007F687B" w:rsidRPr="00A41153" w:rsidDel="00A41153" w:rsidRDefault="007F687B" w:rsidP="00F612B6">
      <w:pPr>
        <w:pStyle w:val="61"/>
        <w:tabs>
          <w:tab w:val="left" w:pos="1760"/>
        </w:tabs>
        <w:spacing w:line="240" w:lineRule="auto"/>
        <w:jc w:val="both"/>
        <w:rPr>
          <w:del w:id="302" w:author="Ожерельева Ольга Владимировна" w:date="2021-10-26T12:51:00Z"/>
          <w:rFonts w:ascii="Times New Roman" w:eastAsiaTheme="minorEastAsia" w:hAnsi="Times New Roman"/>
          <w:b w:val="0"/>
          <w:sz w:val="24"/>
          <w:szCs w:val="24"/>
          <w:u w:val="single"/>
          <w:lang w:eastAsia="ru-RU"/>
        </w:rPr>
      </w:pPr>
      <w:del w:id="303" w:author="Ожерельева Ольга Владимировна" w:date="2021-10-26T12:51:00Z">
        <w:r w:rsidRPr="0095302B" w:rsidDel="00A41153">
          <w:rPr>
            <w:rFonts w:ascii="Times New Roman" w:hAnsi="Times New Roman"/>
            <w:b w:val="0"/>
            <w:sz w:val="24"/>
            <w:szCs w:val="24"/>
            <w:u w:val="single"/>
          </w:rPr>
          <w:delText>4.9.</w:delText>
        </w:r>
        <w:r w:rsidRPr="00A41153" w:rsidDel="00A41153">
          <w:rPr>
            <w:rFonts w:ascii="Times New Roman" w:eastAsiaTheme="minorEastAsia" w:hAnsi="Times New Roman"/>
            <w:b w:val="0"/>
            <w:sz w:val="24"/>
            <w:szCs w:val="24"/>
            <w:u w:val="single"/>
            <w:lang w:eastAsia="ru-RU"/>
          </w:rPr>
          <w:tab/>
        </w:r>
        <w:r w:rsidRPr="0095302B" w:rsidDel="00A41153">
          <w:rPr>
            <w:rFonts w:ascii="Times New Roman" w:hAnsi="Times New Roman"/>
            <w:b w:val="0"/>
            <w:sz w:val="24"/>
            <w:szCs w:val="24"/>
            <w:u w:val="single"/>
          </w:rPr>
          <w:delText>Порядок присоединения к Системе. Виды участия, критерии участия, приостановления и прекращения участия в Системе. Порядок идентификации Участника в Системе</w:delText>
        </w:r>
        <w:r w:rsidRPr="00A41153" w:rsidDel="00A41153">
          <w:rPr>
            <w:rFonts w:ascii="Times New Roman" w:hAnsi="Times New Roman"/>
            <w:b w:val="0"/>
            <w:webHidden/>
            <w:sz w:val="24"/>
            <w:szCs w:val="24"/>
            <w:u w:val="single"/>
          </w:rPr>
          <w:tab/>
          <w:delText>23</w:delText>
        </w:r>
      </w:del>
    </w:p>
    <w:p w14:paraId="10E9A828" w14:textId="77777777" w:rsidR="007F687B" w:rsidRPr="00A41153" w:rsidDel="00A41153" w:rsidRDefault="007F687B" w:rsidP="00F612B6">
      <w:pPr>
        <w:pStyle w:val="61"/>
        <w:spacing w:line="240" w:lineRule="auto"/>
        <w:jc w:val="both"/>
        <w:rPr>
          <w:del w:id="304" w:author="Ожерельева Ольга Владимировна" w:date="2021-10-26T12:51:00Z"/>
          <w:rFonts w:ascii="Times New Roman" w:eastAsiaTheme="minorEastAsia" w:hAnsi="Times New Roman"/>
          <w:b w:val="0"/>
          <w:sz w:val="24"/>
          <w:szCs w:val="24"/>
          <w:u w:val="single"/>
          <w:lang w:eastAsia="ru-RU"/>
        </w:rPr>
      </w:pPr>
      <w:del w:id="305" w:author="Ожерельева Ольга Владимировна" w:date="2021-10-26T12:51:00Z">
        <w:r w:rsidRPr="0095302B" w:rsidDel="00A41153">
          <w:rPr>
            <w:rFonts w:ascii="Times New Roman" w:hAnsi="Times New Roman"/>
            <w:b w:val="0"/>
            <w:sz w:val="24"/>
            <w:szCs w:val="24"/>
            <w:u w:val="single"/>
          </w:rPr>
          <w:delText>4.10. Порядок взаимодействия при досудебном разрешении споров (возникновении спорных ситуаций) с участием Участника и/или Операторов услуг платежной инфраструктуры и/или Оператора Системы</w:delText>
        </w:r>
        <w:r w:rsidRPr="00A41153" w:rsidDel="00A41153">
          <w:rPr>
            <w:rFonts w:ascii="Times New Roman" w:hAnsi="Times New Roman"/>
            <w:b w:val="0"/>
            <w:webHidden/>
            <w:sz w:val="24"/>
            <w:szCs w:val="24"/>
            <w:u w:val="single"/>
          </w:rPr>
          <w:tab/>
          <w:delText>27</w:delText>
        </w:r>
      </w:del>
    </w:p>
    <w:p w14:paraId="6EE4D07C" w14:textId="77777777" w:rsidR="007F687B" w:rsidRPr="00A41153" w:rsidDel="00A41153" w:rsidRDefault="007F687B" w:rsidP="00F612B6">
      <w:pPr>
        <w:pStyle w:val="61"/>
        <w:spacing w:line="240" w:lineRule="auto"/>
        <w:jc w:val="both"/>
        <w:rPr>
          <w:del w:id="306" w:author="Ожерельева Ольга Владимировна" w:date="2021-10-26T12:51:00Z"/>
          <w:rFonts w:ascii="Times New Roman" w:eastAsiaTheme="minorEastAsia" w:hAnsi="Times New Roman"/>
          <w:b w:val="0"/>
          <w:sz w:val="24"/>
          <w:szCs w:val="24"/>
          <w:u w:val="single"/>
          <w:lang w:eastAsia="ru-RU"/>
        </w:rPr>
      </w:pPr>
      <w:del w:id="307" w:author="Ожерельева Ольга Владимировна" w:date="2021-10-26T12:51:00Z">
        <w:r w:rsidRPr="0095302B" w:rsidDel="00A41153">
          <w:rPr>
            <w:rFonts w:ascii="Times New Roman" w:hAnsi="Times New Roman"/>
            <w:b w:val="0"/>
            <w:sz w:val="24"/>
            <w:szCs w:val="24"/>
            <w:u w:val="single"/>
          </w:rPr>
          <w:delText>4.11. Порядок взаимодействия в чрезвычайных ситуациях</w:delText>
        </w:r>
        <w:r w:rsidRPr="00A41153" w:rsidDel="00A41153">
          <w:rPr>
            <w:rFonts w:ascii="Times New Roman" w:hAnsi="Times New Roman"/>
            <w:b w:val="0"/>
            <w:webHidden/>
            <w:sz w:val="24"/>
            <w:szCs w:val="24"/>
            <w:u w:val="single"/>
          </w:rPr>
          <w:tab/>
          <w:delText>28</w:delText>
        </w:r>
      </w:del>
    </w:p>
    <w:p w14:paraId="5B1F0999" w14:textId="77777777" w:rsidR="007F687B" w:rsidRPr="00A41153" w:rsidDel="00A41153" w:rsidRDefault="007F687B" w:rsidP="00F612B6">
      <w:pPr>
        <w:pStyle w:val="61"/>
        <w:spacing w:line="240" w:lineRule="auto"/>
        <w:jc w:val="both"/>
        <w:rPr>
          <w:del w:id="308" w:author="Ожерельева Ольга Владимировна" w:date="2021-10-26T12:51:00Z"/>
          <w:rFonts w:ascii="Times New Roman" w:eastAsiaTheme="minorEastAsia" w:hAnsi="Times New Roman"/>
          <w:b w:val="0"/>
          <w:sz w:val="24"/>
          <w:szCs w:val="24"/>
          <w:u w:val="single"/>
          <w:lang w:eastAsia="ru-RU"/>
        </w:rPr>
      </w:pPr>
      <w:del w:id="309" w:author="Ожерельева Ольга Владимировна" w:date="2021-10-26T12:51:00Z">
        <w:r w:rsidRPr="0095302B" w:rsidDel="00A41153">
          <w:rPr>
            <w:rFonts w:ascii="Times New Roman" w:hAnsi="Times New Roman"/>
            <w:b w:val="0"/>
            <w:sz w:val="24"/>
            <w:szCs w:val="24"/>
            <w:u w:val="single"/>
          </w:rPr>
          <w:delText>4.12. Порядок предоставления Участниками, Операторами услуг платежной инфраструктуры информации о своей деятельности Оператору Системы</w:delText>
        </w:r>
        <w:r w:rsidRPr="00A41153" w:rsidDel="00A41153">
          <w:rPr>
            <w:rFonts w:ascii="Times New Roman" w:hAnsi="Times New Roman"/>
            <w:b w:val="0"/>
            <w:webHidden/>
            <w:sz w:val="24"/>
            <w:szCs w:val="24"/>
            <w:u w:val="single"/>
          </w:rPr>
          <w:tab/>
          <w:delText>28</w:delText>
        </w:r>
      </w:del>
    </w:p>
    <w:p w14:paraId="50C029A4" w14:textId="77777777" w:rsidR="007F687B" w:rsidRPr="00A41153" w:rsidDel="00A41153" w:rsidRDefault="007F687B" w:rsidP="00F612B6">
      <w:pPr>
        <w:pStyle w:val="13"/>
        <w:rPr>
          <w:del w:id="310" w:author="Ожерельева Ольга Владимировна" w:date="2021-10-26T12:51:00Z"/>
          <w:rFonts w:ascii="Times New Roman" w:eastAsiaTheme="minorEastAsia" w:hAnsi="Times New Roman" w:cs="Times New Roman"/>
          <w:sz w:val="24"/>
          <w:szCs w:val="24"/>
          <w:u w:val="single"/>
          <w:lang w:eastAsia="ru-RU"/>
        </w:rPr>
      </w:pPr>
      <w:del w:id="311" w:author="Ожерельева Ольга Владимировна" w:date="2021-10-26T12:51:00Z">
        <w:r w:rsidRPr="0095302B" w:rsidDel="00A41153">
          <w:rPr>
            <w:rFonts w:ascii="Times New Roman" w:hAnsi="Times New Roman" w:cs="Times New Roman"/>
            <w:sz w:val="24"/>
            <w:szCs w:val="24"/>
            <w:u w:val="single"/>
          </w:rPr>
          <w:delText>5. Система управления рисками и обеспечение бесперебойности функционирования Платежной системы</w:delText>
        </w:r>
        <w:r w:rsidRPr="00A41153" w:rsidDel="00A41153">
          <w:rPr>
            <w:rFonts w:ascii="Times New Roman" w:hAnsi="Times New Roman" w:cs="Times New Roman"/>
            <w:webHidden/>
            <w:sz w:val="24"/>
            <w:szCs w:val="24"/>
            <w:u w:val="single"/>
          </w:rPr>
          <w:tab/>
          <w:delText>29</w:delText>
        </w:r>
      </w:del>
    </w:p>
    <w:p w14:paraId="770A6A77" w14:textId="77777777" w:rsidR="007F687B" w:rsidRPr="00A41153" w:rsidDel="00A41153" w:rsidRDefault="007F687B" w:rsidP="00F612B6">
      <w:pPr>
        <w:pStyle w:val="61"/>
        <w:spacing w:line="240" w:lineRule="auto"/>
        <w:jc w:val="both"/>
        <w:rPr>
          <w:del w:id="312" w:author="Ожерельева Ольга Владимировна" w:date="2021-10-26T12:51:00Z"/>
          <w:rFonts w:ascii="Times New Roman" w:eastAsiaTheme="minorEastAsia" w:hAnsi="Times New Roman"/>
          <w:b w:val="0"/>
          <w:sz w:val="24"/>
          <w:szCs w:val="24"/>
          <w:u w:val="single"/>
          <w:lang w:eastAsia="ru-RU"/>
        </w:rPr>
      </w:pPr>
      <w:del w:id="313" w:author="Ожерельева Ольга Владимировна" w:date="2021-10-26T12:51:00Z">
        <w:r w:rsidRPr="0095302B" w:rsidDel="00A41153">
          <w:rPr>
            <w:rFonts w:ascii="Times New Roman" w:hAnsi="Times New Roman"/>
            <w:b w:val="0"/>
            <w:sz w:val="24"/>
            <w:szCs w:val="24"/>
            <w:u w:val="single"/>
          </w:rPr>
          <w:delText>5.1. Общие положения</w:delText>
        </w:r>
        <w:r w:rsidRPr="00A41153" w:rsidDel="00A41153">
          <w:rPr>
            <w:rFonts w:ascii="Times New Roman" w:hAnsi="Times New Roman"/>
            <w:b w:val="0"/>
            <w:webHidden/>
            <w:sz w:val="24"/>
            <w:szCs w:val="24"/>
            <w:u w:val="single"/>
          </w:rPr>
          <w:tab/>
          <w:delText>29</w:delText>
        </w:r>
      </w:del>
    </w:p>
    <w:p w14:paraId="65A35B07" w14:textId="77777777" w:rsidR="007F687B" w:rsidRPr="00A41153" w:rsidDel="00A41153" w:rsidRDefault="007F687B" w:rsidP="00F612B6">
      <w:pPr>
        <w:pStyle w:val="61"/>
        <w:spacing w:line="240" w:lineRule="auto"/>
        <w:jc w:val="both"/>
        <w:rPr>
          <w:del w:id="314" w:author="Ожерельева Ольга Владимировна" w:date="2021-10-26T12:51:00Z"/>
          <w:rFonts w:ascii="Times New Roman" w:eastAsiaTheme="minorEastAsia" w:hAnsi="Times New Roman"/>
          <w:b w:val="0"/>
          <w:sz w:val="24"/>
          <w:szCs w:val="24"/>
          <w:u w:val="single"/>
          <w:lang w:eastAsia="ru-RU"/>
        </w:rPr>
      </w:pPr>
      <w:del w:id="315" w:author="Ожерельева Ольга Владимировна" w:date="2021-10-26T12:51:00Z">
        <w:r w:rsidRPr="0095302B" w:rsidDel="00A41153">
          <w:rPr>
            <w:rFonts w:ascii="Times New Roman" w:hAnsi="Times New Roman"/>
            <w:b w:val="0"/>
            <w:bCs/>
            <w:sz w:val="24"/>
            <w:szCs w:val="24"/>
            <w:u w:val="single"/>
          </w:rPr>
          <w:delText>5.2. Система управления рисками</w:delText>
        </w:r>
        <w:r w:rsidRPr="00A41153" w:rsidDel="00A41153">
          <w:rPr>
            <w:rFonts w:ascii="Times New Roman" w:hAnsi="Times New Roman"/>
            <w:b w:val="0"/>
            <w:webHidden/>
            <w:sz w:val="24"/>
            <w:szCs w:val="24"/>
            <w:u w:val="single"/>
          </w:rPr>
          <w:tab/>
          <w:delText>30</w:delText>
        </w:r>
      </w:del>
    </w:p>
    <w:p w14:paraId="46E808DD" w14:textId="77777777" w:rsidR="007F687B" w:rsidRPr="00A41153" w:rsidDel="00A41153" w:rsidRDefault="007F687B" w:rsidP="00F612B6">
      <w:pPr>
        <w:pStyle w:val="61"/>
        <w:spacing w:line="240" w:lineRule="auto"/>
        <w:jc w:val="both"/>
        <w:rPr>
          <w:del w:id="316" w:author="Ожерельева Ольга Владимировна" w:date="2021-10-26T12:51:00Z"/>
          <w:rFonts w:ascii="Times New Roman" w:eastAsiaTheme="minorEastAsia" w:hAnsi="Times New Roman"/>
          <w:b w:val="0"/>
          <w:sz w:val="24"/>
          <w:szCs w:val="24"/>
          <w:u w:val="single"/>
          <w:lang w:eastAsia="ru-RU"/>
        </w:rPr>
      </w:pPr>
      <w:del w:id="317" w:author="Ожерельева Ольга Владимировна" w:date="2021-10-26T12:51:00Z">
        <w:r w:rsidRPr="0095302B" w:rsidDel="00A41153">
          <w:rPr>
            <w:rFonts w:ascii="Times New Roman" w:hAnsi="Times New Roman"/>
            <w:b w:val="0"/>
            <w:sz w:val="24"/>
            <w:szCs w:val="24"/>
            <w:u w:val="single"/>
          </w:rPr>
          <w:delText>5.2.1. Организационная структура управления рисками, функциональные обязанности лиц либо соответствующих структурных подразделений, ответственных за управление рисками</w:delText>
        </w:r>
        <w:r w:rsidRPr="00A41153" w:rsidDel="00A41153">
          <w:rPr>
            <w:rFonts w:ascii="Times New Roman" w:hAnsi="Times New Roman"/>
            <w:b w:val="0"/>
            <w:webHidden/>
            <w:sz w:val="24"/>
            <w:szCs w:val="24"/>
            <w:u w:val="single"/>
          </w:rPr>
          <w:tab/>
          <w:delText>31</w:delText>
        </w:r>
      </w:del>
    </w:p>
    <w:p w14:paraId="4EA8E0A6" w14:textId="77777777" w:rsidR="007F687B" w:rsidRPr="00A41153" w:rsidDel="00A41153" w:rsidRDefault="007F687B" w:rsidP="00F612B6">
      <w:pPr>
        <w:pStyle w:val="61"/>
        <w:spacing w:line="240" w:lineRule="auto"/>
        <w:jc w:val="both"/>
        <w:rPr>
          <w:del w:id="318" w:author="Ожерельева Ольга Владимировна" w:date="2021-10-26T12:51:00Z"/>
          <w:rFonts w:ascii="Times New Roman" w:eastAsiaTheme="minorEastAsia" w:hAnsi="Times New Roman"/>
          <w:b w:val="0"/>
          <w:sz w:val="24"/>
          <w:szCs w:val="24"/>
          <w:u w:val="single"/>
          <w:lang w:eastAsia="ru-RU"/>
        </w:rPr>
      </w:pPr>
      <w:del w:id="319" w:author="Ожерельева Ольга Владимировна" w:date="2021-10-26T12:51:00Z">
        <w:r w:rsidRPr="0095302B" w:rsidDel="00A41153">
          <w:rPr>
            <w:rFonts w:ascii="Times New Roman" w:hAnsi="Times New Roman"/>
            <w:b w:val="0"/>
            <w:bCs/>
            <w:sz w:val="24"/>
            <w:szCs w:val="24"/>
            <w:u w:val="single"/>
          </w:rPr>
          <w:delText>5.2.2. Порядок доведения до органов управления Оператора Системы соответствующей информации о рисках</w:delText>
        </w:r>
        <w:r w:rsidRPr="00A41153" w:rsidDel="00A41153">
          <w:rPr>
            <w:rFonts w:ascii="Times New Roman" w:hAnsi="Times New Roman"/>
            <w:b w:val="0"/>
            <w:webHidden/>
            <w:sz w:val="24"/>
            <w:szCs w:val="24"/>
            <w:u w:val="single"/>
          </w:rPr>
          <w:tab/>
          <w:delText>32</w:delText>
        </w:r>
      </w:del>
    </w:p>
    <w:p w14:paraId="3FBF1C64" w14:textId="77777777" w:rsidR="007F687B" w:rsidRPr="00A41153" w:rsidDel="00A41153" w:rsidRDefault="007F687B" w:rsidP="00F612B6">
      <w:pPr>
        <w:pStyle w:val="61"/>
        <w:spacing w:line="240" w:lineRule="auto"/>
        <w:jc w:val="both"/>
        <w:rPr>
          <w:del w:id="320" w:author="Ожерельева Ольга Владимировна" w:date="2021-10-26T12:51:00Z"/>
          <w:rFonts w:ascii="Times New Roman" w:eastAsiaTheme="minorEastAsia" w:hAnsi="Times New Roman"/>
          <w:b w:val="0"/>
          <w:sz w:val="24"/>
          <w:szCs w:val="24"/>
          <w:u w:val="single"/>
          <w:lang w:eastAsia="ru-RU"/>
        </w:rPr>
      </w:pPr>
      <w:del w:id="321" w:author="Ожерельева Ольга Владимировна" w:date="2021-10-26T12:51:00Z">
        <w:r w:rsidRPr="0095302B" w:rsidDel="00A41153">
          <w:rPr>
            <w:rFonts w:ascii="Times New Roman" w:hAnsi="Times New Roman"/>
            <w:b w:val="0"/>
            <w:sz w:val="24"/>
            <w:szCs w:val="24"/>
            <w:u w:val="single"/>
          </w:rPr>
          <w:delText xml:space="preserve">5.2.3. </w:delText>
        </w:r>
        <w:r w:rsidRPr="0095302B" w:rsidDel="00A41153">
          <w:rPr>
            <w:rFonts w:ascii="Times New Roman" w:hAnsi="Times New Roman"/>
            <w:b w:val="0"/>
            <w:sz w:val="24"/>
            <w:szCs w:val="24"/>
            <w:u w:val="single"/>
            <w:lang w:eastAsia="ru-RU"/>
          </w:rPr>
          <w:delText>Показатели БФПС в соответствии с требованиями нормативных актов Банка России</w:delText>
        </w:r>
        <w:r w:rsidRPr="00A41153" w:rsidDel="00A41153">
          <w:rPr>
            <w:rFonts w:ascii="Times New Roman" w:hAnsi="Times New Roman"/>
            <w:b w:val="0"/>
            <w:webHidden/>
            <w:sz w:val="24"/>
            <w:szCs w:val="24"/>
            <w:u w:val="single"/>
          </w:rPr>
          <w:tab/>
          <w:delText>33</w:delText>
        </w:r>
      </w:del>
    </w:p>
    <w:p w14:paraId="21B10B3C" w14:textId="77777777" w:rsidR="007F687B" w:rsidRPr="00A41153" w:rsidDel="00A41153" w:rsidRDefault="007F687B" w:rsidP="00F612B6">
      <w:pPr>
        <w:pStyle w:val="61"/>
        <w:spacing w:line="240" w:lineRule="auto"/>
        <w:jc w:val="both"/>
        <w:rPr>
          <w:del w:id="322" w:author="Ожерельева Ольга Владимировна" w:date="2021-10-26T12:51:00Z"/>
          <w:rFonts w:ascii="Times New Roman" w:eastAsiaTheme="minorEastAsia" w:hAnsi="Times New Roman"/>
          <w:b w:val="0"/>
          <w:sz w:val="24"/>
          <w:szCs w:val="24"/>
          <w:u w:val="single"/>
          <w:lang w:eastAsia="ru-RU"/>
        </w:rPr>
      </w:pPr>
      <w:del w:id="323" w:author="Ожерельева Ольга Владимировна" w:date="2021-10-26T12:51:00Z">
        <w:r w:rsidRPr="0095302B" w:rsidDel="00A41153">
          <w:rPr>
            <w:rFonts w:ascii="Times New Roman" w:hAnsi="Times New Roman"/>
            <w:b w:val="0"/>
            <w:sz w:val="24"/>
            <w:szCs w:val="24"/>
            <w:u w:val="single"/>
          </w:rPr>
          <w:delText>5.2.4. Виды рисков, методики анализа рисков в Системе, включая профили рисков</w:delText>
        </w:r>
        <w:r w:rsidRPr="00A41153" w:rsidDel="00A41153">
          <w:rPr>
            <w:rFonts w:ascii="Times New Roman" w:hAnsi="Times New Roman"/>
            <w:b w:val="0"/>
            <w:webHidden/>
            <w:sz w:val="24"/>
            <w:szCs w:val="24"/>
            <w:u w:val="single"/>
          </w:rPr>
          <w:tab/>
          <w:delText>36</w:delText>
        </w:r>
      </w:del>
    </w:p>
    <w:p w14:paraId="2008CDA6" w14:textId="77777777" w:rsidR="007F687B" w:rsidRPr="00A41153" w:rsidDel="00A41153" w:rsidRDefault="007F687B" w:rsidP="00F612B6">
      <w:pPr>
        <w:pStyle w:val="61"/>
        <w:spacing w:line="240" w:lineRule="auto"/>
        <w:jc w:val="both"/>
        <w:rPr>
          <w:del w:id="324" w:author="Ожерельева Ольга Владимировна" w:date="2021-10-26T12:51:00Z"/>
          <w:rFonts w:ascii="Times New Roman" w:eastAsiaTheme="minorEastAsia" w:hAnsi="Times New Roman"/>
          <w:b w:val="0"/>
          <w:sz w:val="24"/>
          <w:szCs w:val="24"/>
          <w:u w:val="single"/>
          <w:lang w:eastAsia="ru-RU"/>
        </w:rPr>
      </w:pPr>
      <w:del w:id="325" w:author="Ожерельева Ольга Владимировна" w:date="2021-10-26T12:51:00Z">
        <w:r w:rsidRPr="0095302B" w:rsidDel="00A41153">
          <w:rPr>
            <w:rFonts w:ascii="Times New Roman" w:hAnsi="Times New Roman"/>
            <w:b w:val="0"/>
            <w:sz w:val="24"/>
            <w:szCs w:val="24"/>
            <w:u w:val="single"/>
          </w:rPr>
          <w:delText>5.2.5. Порядок информационного взаимодействия Оператора Системы, Участников и Операторов услуг платежной инфраструктуры</w:delText>
        </w:r>
        <w:r w:rsidRPr="00A41153" w:rsidDel="00A41153">
          <w:rPr>
            <w:rFonts w:ascii="Times New Roman" w:hAnsi="Times New Roman"/>
            <w:b w:val="0"/>
            <w:webHidden/>
            <w:sz w:val="24"/>
            <w:szCs w:val="24"/>
            <w:u w:val="single"/>
          </w:rPr>
          <w:tab/>
          <w:delText>41</w:delText>
        </w:r>
      </w:del>
    </w:p>
    <w:p w14:paraId="0CC60C69" w14:textId="77777777" w:rsidR="007F687B" w:rsidRPr="00A41153" w:rsidDel="00A41153" w:rsidRDefault="007F687B" w:rsidP="00F612B6">
      <w:pPr>
        <w:pStyle w:val="61"/>
        <w:spacing w:line="240" w:lineRule="auto"/>
        <w:jc w:val="both"/>
        <w:rPr>
          <w:del w:id="326" w:author="Ожерельева Ольга Владимировна" w:date="2021-10-26T12:51:00Z"/>
          <w:rFonts w:ascii="Times New Roman" w:eastAsiaTheme="minorEastAsia" w:hAnsi="Times New Roman"/>
          <w:b w:val="0"/>
          <w:sz w:val="24"/>
          <w:szCs w:val="24"/>
          <w:u w:val="single"/>
          <w:lang w:eastAsia="ru-RU"/>
        </w:rPr>
      </w:pPr>
      <w:del w:id="327" w:author="Ожерельева Ольга Владимировна" w:date="2021-10-26T12:51:00Z">
        <w:r w:rsidRPr="0095302B" w:rsidDel="00A41153">
          <w:rPr>
            <w:rFonts w:ascii="Times New Roman" w:hAnsi="Times New Roman"/>
            <w:b w:val="0"/>
            <w:sz w:val="24"/>
            <w:szCs w:val="24"/>
            <w:u w:val="single"/>
          </w:rPr>
          <w:delText>5.2.5.1. Порядок сбора, документирования и статистической обработки первичной информации о функционировании Системы</w:delText>
        </w:r>
        <w:r w:rsidRPr="00A41153" w:rsidDel="00A41153">
          <w:rPr>
            <w:rFonts w:ascii="Times New Roman" w:hAnsi="Times New Roman"/>
            <w:b w:val="0"/>
            <w:webHidden/>
            <w:sz w:val="24"/>
            <w:szCs w:val="24"/>
            <w:u w:val="single"/>
          </w:rPr>
          <w:tab/>
          <w:delText>42</w:delText>
        </w:r>
      </w:del>
    </w:p>
    <w:p w14:paraId="24D6C6FA" w14:textId="77777777" w:rsidR="007F687B" w:rsidRPr="00A41153" w:rsidDel="00A41153" w:rsidRDefault="007F687B" w:rsidP="00F612B6">
      <w:pPr>
        <w:pStyle w:val="61"/>
        <w:spacing w:line="240" w:lineRule="auto"/>
        <w:jc w:val="both"/>
        <w:rPr>
          <w:del w:id="328" w:author="Ожерельева Ольга Владимировна" w:date="2021-10-26T12:51:00Z"/>
          <w:rFonts w:ascii="Times New Roman" w:eastAsiaTheme="minorEastAsia" w:hAnsi="Times New Roman"/>
          <w:b w:val="0"/>
          <w:sz w:val="24"/>
          <w:szCs w:val="24"/>
          <w:u w:val="single"/>
          <w:lang w:eastAsia="ru-RU"/>
        </w:rPr>
      </w:pPr>
      <w:del w:id="329" w:author="Ожерельева Ольга Владимировна" w:date="2021-10-26T12:51:00Z">
        <w:r w:rsidRPr="0095302B" w:rsidDel="00A41153">
          <w:rPr>
            <w:rFonts w:ascii="Times New Roman" w:hAnsi="Times New Roman"/>
            <w:b w:val="0"/>
            <w:sz w:val="24"/>
            <w:szCs w:val="24"/>
            <w:u w:val="single"/>
          </w:rPr>
          <w:delText>5.2.5.2. Перечень документов, используемых Субъектами системы при осуществлении деятельности по обеспечению БФПС</w:delText>
        </w:r>
        <w:r w:rsidRPr="00A41153" w:rsidDel="00A41153">
          <w:rPr>
            <w:rFonts w:ascii="Times New Roman" w:hAnsi="Times New Roman"/>
            <w:b w:val="0"/>
            <w:webHidden/>
            <w:sz w:val="24"/>
            <w:szCs w:val="24"/>
            <w:u w:val="single"/>
          </w:rPr>
          <w:tab/>
          <w:delText>43</w:delText>
        </w:r>
      </w:del>
    </w:p>
    <w:p w14:paraId="5E9C2C73" w14:textId="77777777" w:rsidR="007F687B" w:rsidRPr="00A41153" w:rsidDel="00A41153" w:rsidRDefault="007F687B" w:rsidP="00F612B6">
      <w:pPr>
        <w:pStyle w:val="61"/>
        <w:spacing w:line="240" w:lineRule="auto"/>
        <w:jc w:val="both"/>
        <w:rPr>
          <w:del w:id="330" w:author="Ожерельева Ольга Владимировна" w:date="2021-10-26T12:51:00Z"/>
          <w:rFonts w:ascii="Times New Roman" w:eastAsiaTheme="minorEastAsia" w:hAnsi="Times New Roman"/>
          <w:b w:val="0"/>
          <w:sz w:val="24"/>
          <w:szCs w:val="24"/>
          <w:u w:val="single"/>
          <w:lang w:eastAsia="ru-RU"/>
        </w:rPr>
      </w:pPr>
      <w:del w:id="331" w:author="Ожерельева Ольга Владимировна" w:date="2021-10-26T12:51:00Z">
        <w:r w:rsidRPr="0095302B" w:rsidDel="00A41153">
          <w:rPr>
            <w:rFonts w:ascii="Times New Roman" w:hAnsi="Times New Roman"/>
            <w:b w:val="0"/>
            <w:sz w:val="24"/>
            <w:szCs w:val="24"/>
            <w:u w:val="single"/>
          </w:rPr>
          <w:delText>5.2.6. Порядок взаимодействия в спорных, нестандартных и/или чрезвычайных ситуациях, включая случаи системных сбоев</w:delText>
        </w:r>
        <w:r w:rsidRPr="00A41153" w:rsidDel="00A41153">
          <w:rPr>
            <w:rFonts w:ascii="Times New Roman" w:hAnsi="Times New Roman"/>
            <w:b w:val="0"/>
            <w:webHidden/>
            <w:sz w:val="24"/>
            <w:szCs w:val="24"/>
            <w:u w:val="single"/>
          </w:rPr>
          <w:tab/>
          <w:delText>43</w:delText>
        </w:r>
      </w:del>
    </w:p>
    <w:p w14:paraId="28622A7F" w14:textId="77777777" w:rsidR="007F687B" w:rsidRPr="00A41153" w:rsidDel="00A41153" w:rsidRDefault="007F687B" w:rsidP="00F612B6">
      <w:pPr>
        <w:pStyle w:val="61"/>
        <w:spacing w:line="240" w:lineRule="auto"/>
        <w:jc w:val="both"/>
        <w:rPr>
          <w:del w:id="332" w:author="Ожерельева Ольга Владимировна" w:date="2021-10-26T12:51:00Z"/>
          <w:rFonts w:ascii="Times New Roman" w:eastAsiaTheme="minorEastAsia" w:hAnsi="Times New Roman"/>
          <w:b w:val="0"/>
          <w:sz w:val="24"/>
          <w:szCs w:val="24"/>
          <w:u w:val="single"/>
          <w:lang w:eastAsia="ru-RU"/>
        </w:rPr>
      </w:pPr>
      <w:del w:id="333" w:author="Ожерельева Ольга Владимировна" w:date="2021-10-26T12:51:00Z">
        <w:r w:rsidRPr="0095302B" w:rsidDel="00A41153">
          <w:rPr>
            <w:rFonts w:ascii="Times New Roman" w:hAnsi="Times New Roman"/>
            <w:b w:val="0"/>
            <w:sz w:val="24"/>
            <w:szCs w:val="24"/>
            <w:u w:val="single"/>
          </w:rPr>
          <w:delText>5.2.7. Порядок изменения операционных и технологических средств и процедур</w:delText>
        </w:r>
        <w:r w:rsidRPr="00A41153" w:rsidDel="00A41153">
          <w:rPr>
            <w:rFonts w:ascii="Times New Roman" w:hAnsi="Times New Roman"/>
            <w:b w:val="0"/>
            <w:webHidden/>
            <w:sz w:val="24"/>
            <w:szCs w:val="24"/>
            <w:u w:val="single"/>
          </w:rPr>
          <w:tab/>
          <w:delText>43</w:delText>
        </w:r>
      </w:del>
    </w:p>
    <w:p w14:paraId="59050122" w14:textId="77777777" w:rsidR="007F687B" w:rsidRPr="00A41153" w:rsidDel="00A41153" w:rsidRDefault="007F687B" w:rsidP="00F612B6">
      <w:pPr>
        <w:pStyle w:val="61"/>
        <w:spacing w:line="240" w:lineRule="auto"/>
        <w:jc w:val="both"/>
        <w:rPr>
          <w:del w:id="334" w:author="Ожерельева Ольга Владимировна" w:date="2021-10-26T12:51:00Z"/>
          <w:rFonts w:ascii="Times New Roman" w:eastAsiaTheme="minorEastAsia" w:hAnsi="Times New Roman"/>
          <w:b w:val="0"/>
          <w:sz w:val="24"/>
          <w:szCs w:val="24"/>
          <w:u w:val="single"/>
          <w:lang w:eastAsia="ru-RU"/>
        </w:rPr>
      </w:pPr>
      <w:del w:id="335" w:author="Ожерельева Ольга Владимировна" w:date="2021-10-26T12:51:00Z">
        <w:r w:rsidRPr="0095302B" w:rsidDel="00A41153">
          <w:rPr>
            <w:rFonts w:ascii="Times New Roman" w:hAnsi="Times New Roman"/>
            <w:b w:val="0"/>
            <w:sz w:val="24"/>
            <w:szCs w:val="24"/>
            <w:u w:val="single"/>
          </w:rPr>
          <w:delText>5.2.8. Порядок оценки качества функционирования операционных и технологических средств, информационных систем независимой организацией</w:delText>
        </w:r>
        <w:r w:rsidRPr="00A41153" w:rsidDel="00A41153">
          <w:rPr>
            <w:rFonts w:ascii="Times New Roman" w:hAnsi="Times New Roman"/>
            <w:b w:val="0"/>
            <w:webHidden/>
            <w:sz w:val="24"/>
            <w:szCs w:val="24"/>
            <w:u w:val="single"/>
          </w:rPr>
          <w:tab/>
          <w:delText>43</w:delText>
        </w:r>
      </w:del>
    </w:p>
    <w:p w14:paraId="30095BA1" w14:textId="77777777" w:rsidR="007F687B" w:rsidRPr="00A41153" w:rsidDel="00A41153" w:rsidRDefault="007F687B" w:rsidP="00F612B6">
      <w:pPr>
        <w:pStyle w:val="61"/>
        <w:spacing w:line="240" w:lineRule="auto"/>
        <w:jc w:val="both"/>
        <w:rPr>
          <w:del w:id="336" w:author="Ожерельева Ольга Владимировна" w:date="2021-10-26T12:51:00Z"/>
          <w:rFonts w:ascii="Times New Roman" w:eastAsiaTheme="minorEastAsia" w:hAnsi="Times New Roman"/>
          <w:b w:val="0"/>
          <w:sz w:val="24"/>
          <w:szCs w:val="24"/>
          <w:u w:val="single"/>
          <w:lang w:eastAsia="ru-RU"/>
        </w:rPr>
      </w:pPr>
      <w:del w:id="337" w:author="Ожерельева Ольга Владимировна" w:date="2021-10-26T12:51:00Z">
        <w:r w:rsidRPr="0095302B" w:rsidDel="00A41153">
          <w:rPr>
            <w:rFonts w:ascii="Times New Roman" w:hAnsi="Times New Roman"/>
            <w:b w:val="0"/>
            <w:sz w:val="24"/>
            <w:szCs w:val="24"/>
            <w:u w:val="single"/>
          </w:rPr>
          <w:delText>5.3. Способы управления рисками. Гарантийный фонд Платежной системы</w:delText>
        </w:r>
        <w:r w:rsidRPr="00A41153" w:rsidDel="00A41153">
          <w:rPr>
            <w:rFonts w:ascii="Times New Roman" w:hAnsi="Times New Roman"/>
            <w:b w:val="0"/>
            <w:webHidden/>
            <w:sz w:val="24"/>
            <w:szCs w:val="24"/>
            <w:u w:val="single"/>
          </w:rPr>
          <w:tab/>
          <w:delText>44</w:delText>
        </w:r>
      </w:del>
    </w:p>
    <w:p w14:paraId="720D0700" w14:textId="77777777" w:rsidR="007F687B" w:rsidRPr="00A41153" w:rsidDel="00A41153" w:rsidRDefault="007F687B" w:rsidP="00F612B6">
      <w:pPr>
        <w:pStyle w:val="61"/>
        <w:spacing w:line="240" w:lineRule="auto"/>
        <w:jc w:val="both"/>
        <w:rPr>
          <w:del w:id="338" w:author="Ожерельева Ольга Владимировна" w:date="2021-10-26T12:51:00Z"/>
          <w:rFonts w:ascii="Times New Roman" w:eastAsiaTheme="minorEastAsia" w:hAnsi="Times New Roman"/>
          <w:b w:val="0"/>
          <w:sz w:val="24"/>
          <w:szCs w:val="24"/>
          <w:u w:val="single"/>
          <w:lang w:eastAsia="ru-RU"/>
        </w:rPr>
      </w:pPr>
      <w:del w:id="339" w:author="Ожерельева Ольга Владимировна" w:date="2021-10-26T12:51:00Z">
        <w:r w:rsidRPr="0095302B" w:rsidDel="00A41153">
          <w:rPr>
            <w:rFonts w:ascii="Times New Roman" w:hAnsi="Times New Roman"/>
            <w:b w:val="0"/>
            <w:sz w:val="24"/>
            <w:szCs w:val="24"/>
            <w:u w:val="single"/>
          </w:rPr>
          <w:delText>5.4. Требования к размеру гарантийного взноса Участника-Страховщика, обеспечивающего надлежащее исполнение этим Участником-Страховщиком своих обязательств при осуществлении расчета с иными Участниками-Страховщиками, предусмотренного пунктом «а» Раздела 2 Правил</w:delText>
        </w:r>
        <w:r w:rsidRPr="00A41153" w:rsidDel="00A41153">
          <w:rPr>
            <w:rFonts w:ascii="Times New Roman" w:hAnsi="Times New Roman"/>
            <w:b w:val="0"/>
            <w:webHidden/>
            <w:sz w:val="24"/>
            <w:szCs w:val="24"/>
            <w:u w:val="single"/>
          </w:rPr>
          <w:tab/>
          <w:delText>51</w:delText>
        </w:r>
      </w:del>
    </w:p>
    <w:p w14:paraId="78D29132" w14:textId="77777777" w:rsidR="007F687B" w:rsidRPr="00A41153" w:rsidDel="00A41153" w:rsidRDefault="007F687B" w:rsidP="00F612B6">
      <w:pPr>
        <w:pStyle w:val="61"/>
        <w:spacing w:line="240" w:lineRule="auto"/>
        <w:jc w:val="both"/>
        <w:rPr>
          <w:del w:id="340" w:author="Ожерельева Ольга Владимировна" w:date="2021-10-26T12:51:00Z"/>
          <w:rFonts w:ascii="Times New Roman" w:eastAsiaTheme="minorEastAsia" w:hAnsi="Times New Roman"/>
          <w:b w:val="0"/>
          <w:sz w:val="24"/>
          <w:szCs w:val="24"/>
          <w:u w:val="single"/>
          <w:lang w:eastAsia="ru-RU"/>
        </w:rPr>
      </w:pPr>
      <w:del w:id="341" w:author="Ожерельева Ольга Владимировна" w:date="2021-10-26T12:51:00Z">
        <w:r w:rsidRPr="0095302B" w:rsidDel="00A41153">
          <w:rPr>
            <w:rFonts w:ascii="Times New Roman" w:hAnsi="Times New Roman"/>
            <w:b w:val="0"/>
            <w:sz w:val="24"/>
            <w:szCs w:val="24"/>
            <w:u w:val="single"/>
          </w:rPr>
          <w:delText>5.4.1. Порядок определения размера гарантийного взноса Участника-Страховщика</w:delText>
        </w:r>
        <w:r w:rsidRPr="00A41153" w:rsidDel="00A41153">
          <w:rPr>
            <w:rFonts w:ascii="Times New Roman" w:hAnsi="Times New Roman"/>
            <w:b w:val="0"/>
            <w:webHidden/>
            <w:sz w:val="24"/>
            <w:szCs w:val="24"/>
            <w:u w:val="single"/>
          </w:rPr>
          <w:tab/>
          <w:delText>51</w:delText>
        </w:r>
      </w:del>
    </w:p>
    <w:p w14:paraId="4119114B" w14:textId="77777777" w:rsidR="007F687B" w:rsidRPr="00A41153" w:rsidDel="00A41153" w:rsidRDefault="007F687B" w:rsidP="00F612B6">
      <w:pPr>
        <w:pStyle w:val="61"/>
        <w:spacing w:line="240" w:lineRule="auto"/>
        <w:jc w:val="both"/>
        <w:rPr>
          <w:del w:id="342" w:author="Ожерельева Ольга Владимировна" w:date="2021-10-26T12:51:00Z"/>
          <w:rFonts w:ascii="Times New Roman" w:eastAsiaTheme="minorEastAsia" w:hAnsi="Times New Roman"/>
          <w:b w:val="0"/>
          <w:sz w:val="24"/>
          <w:szCs w:val="24"/>
          <w:u w:val="single"/>
          <w:lang w:eastAsia="ru-RU"/>
        </w:rPr>
      </w:pPr>
      <w:del w:id="343" w:author="Ожерельева Ольга Владимировна" w:date="2021-10-26T12:51:00Z">
        <w:r w:rsidRPr="0095302B" w:rsidDel="00A41153">
          <w:rPr>
            <w:rFonts w:ascii="Times New Roman" w:hAnsi="Times New Roman"/>
            <w:b w:val="0"/>
            <w:sz w:val="24"/>
            <w:szCs w:val="24"/>
            <w:u w:val="single"/>
          </w:rPr>
          <w:delText>5.4.2. Условия и порядок изменения размера Гарантийного взноса.</w:delText>
        </w:r>
        <w:r w:rsidRPr="00A41153" w:rsidDel="00A41153">
          <w:rPr>
            <w:rFonts w:ascii="Times New Roman" w:hAnsi="Times New Roman"/>
            <w:b w:val="0"/>
            <w:webHidden/>
            <w:sz w:val="24"/>
            <w:szCs w:val="24"/>
            <w:u w:val="single"/>
          </w:rPr>
          <w:tab/>
          <w:delText>53</w:delText>
        </w:r>
      </w:del>
    </w:p>
    <w:p w14:paraId="79B933E6" w14:textId="77777777" w:rsidR="007F687B" w:rsidRPr="00A41153" w:rsidDel="00A41153" w:rsidRDefault="007F687B" w:rsidP="00F612B6">
      <w:pPr>
        <w:pStyle w:val="61"/>
        <w:spacing w:line="240" w:lineRule="auto"/>
        <w:jc w:val="both"/>
        <w:rPr>
          <w:del w:id="344" w:author="Ожерельева Ольга Владимировна" w:date="2021-10-26T12:51:00Z"/>
          <w:rFonts w:ascii="Times New Roman" w:eastAsiaTheme="minorEastAsia" w:hAnsi="Times New Roman"/>
          <w:b w:val="0"/>
          <w:sz w:val="24"/>
          <w:szCs w:val="24"/>
          <w:u w:val="single"/>
          <w:lang w:eastAsia="ru-RU"/>
        </w:rPr>
      </w:pPr>
      <w:del w:id="345" w:author="Ожерельева Ольга Владимировна" w:date="2021-10-26T12:51:00Z">
        <w:r w:rsidRPr="0095302B" w:rsidDel="00A41153">
          <w:rPr>
            <w:rFonts w:ascii="Times New Roman" w:hAnsi="Times New Roman"/>
            <w:b w:val="0"/>
            <w:sz w:val="24"/>
            <w:szCs w:val="24"/>
            <w:u w:val="single"/>
          </w:rPr>
          <w:delText>5.5. Требования к размеру гарантийного взноса, обеспечивающего надлежащее исполнение этим Участником-Страховщиком своих обязательств при осуществлении расчета, предусмотренного  пунктом «б» Раздела 2 Правил</w:delText>
        </w:r>
        <w:r w:rsidRPr="00A41153" w:rsidDel="00A41153">
          <w:rPr>
            <w:rFonts w:ascii="Times New Roman" w:hAnsi="Times New Roman"/>
            <w:b w:val="0"/>
            <w:webHidden/>
            <w:sz w:val="24"/>
            <w:szCs w:val="24"/>
            <w:u w:val="single"/>
          </w:rPr>
          <w:tab/>
          <w:delText>55</w:delText>
        </w:r>
      </w:del>
    </w:p>
    <w:p w14:paraId="5108ED99" w14:textId="77777777" w:rsidR="007F687B" w:rsidRPr="00A41153" w:rsidDel="00A41153" w:rsidRDefault="007F687B" w:rsidP="00F612B6">
      <w:pPr>
        <w:pStyle w:val="61"/>
        <w:spacing w:line="240" w:lineRule="auto"/>
        <w:jc w:val="both"/>
        <w:rPr>
          <w:del w:id="346" w:author="Ожерельева Ольга Владимировна" w:date="2021-10-26T12:51:00Z"/>
          <w:rFonts w:ascii="Times New Roman" w:eastAsiaTheme="minorEastAsia" w:hAnsi="Times New Roman"/>
          <w:b w:val="0"/>
          <w:sz w:val="24"/>
          <w:szCs w:val="24"/>
          <w:u w:val="single"/>
          <w:lang w:eastAsia="ru-RU"/>
        </w:rPr>
      </w:pPr>
      <w:del w:id="347" w:author="Ожерельева Ольга Владимировна" w:date="2021-10-26T12:51:00Z">
        <w:r w:rsidRPr="0095302B" w:rsidDel="00A41153">
          <w:rPr>
            <w:rFonts w:ascii="Times New Roman" w:hAnsi="Times New Roman"/>
            <w:b w:val="0"/>
            <w:sz w:val="24"/>
            <w:szCs w:val="24"/>
            <w:u w:val="single"/>
          </w:rPr>
          <w:delText>5.6. Требования к размеру гарантийного взноса, обеспечивающего надлежащее исполнение этим Участником-Страховщиком своих обязательств при осуществлении расчета с иными Участниками-Страховщиками, предусмотренного пунктом «в» Раздела 2 Правил</w:delText>
        </w:r>
        <w:r w:rsidRPr="00A41153" w:rsidDel="00A41153">
          <w:rPr>
            <w:rFonts w:ascii="Times New Roman" w:hAnsi="Times New Roman"/>
            <w:b w:val="0"/>
            <w:webHidden/>
            <w:sz w:val="24"/>
            <w:szCs w:val="24"/>
            <w:u w:val="single"/>
          </w:rPr>
          <w:tab/>
          <w:delText>57</w:delText>
        </w:r>
      </w:del>
    </w:p>
    <w:p w14:paraId="5E8FE7C3" w14:textId="77777777" w:rsidR="007F687B" w:rsidRPr="00A41153" w:rsidDel="00A41153" w:rsidRDefault="007F687B" w:rsidP="00F612B6">
      <w:pPr>
        <w:pStyle w:val="61"/>
        <w:spacing w:line="240" w:lineRule="auto"/>
        <w:jc w:val="both"/>
        <w:rPr>
          <w:del w:id="348" w:author="Ожерельева Ольга Владимировна" w:date="2021-10-26T12:51:00Z"/>
          <w:rFonts w:ascii="Times New Roman" w:eastAsiaTheme="minorEastAsia" w:hAnsi="Times New Roman"/>
          <w:b w:val="0"/>
          <w:sz w:val="24"/>
          <w:szCs w:val="24"/>
          <w:u w:val="single"/>
          <w:lang w:eastAsia="ru-RU"/>
        </w:rPr>
      </w:pPr>
      <w:del w:id="349" w:author="Ожерельева Ольга Владимировна" w:date="2021-10-26T12:51:00Z">
        <w:r w:rsidRPr="0095302B" w:rsidDel="00A41153">
          <w:rPr>
            <w:rFonts w:ascii="Times New Roman" w:hAnsi="Times New Roman"/>
            <w:b w:val="0"/>
            <w:sz w:val="24"/>
            <w:szCs w:val="24"/>
            <w:u w:val="single"/>
          </w:rPr>
          <w:delText>5.7. Требования к размеру гарантийного взноса Участника-Страховщика, обеспечивающего надлежащее исполнение этим Участником-Страховщиком своих обязательств при участии в осуществлении расчета с иными Участниками-Страховщиками, предусмотренного пунктом «а</w:delText>
        </w:r>
        <w:r w:rsidRPr="0095302B" w:rsidDel="00A41153">
          <w:rPr>
            <w:rFonts w:ascii="Times New Roman" w:hAnsi="Times New Roman"/>
            <w:b w:val="0"/>
            <w:sz w:val="24"/>
            <w:szCs w:val="24"/>
            <w:u w:val="single"/>
            <w:vertAlign w:val="superscript"/>
          </w:rPr>
          <w:delText>1</w:delText>
        </w:r>
        <w:r w:rsidRPr="0095302B" w:rsidDel="00A41153">
          <w:rPr>
            <w:rFonts w:ascii="Times New Roman" w:hAnsi="Times New Roman"/>
            <w:b w:val="0"/>
            <w:sz w:val="24"/>
            <w:szCs w:val="24"/>
            <w:u w:val="single"/>
          </w:rPr>
          <w:delText>» Раздела 2 Правил</w:delText>
        </w:r>
        <w:r w:rsidRPr="00A41153" w:rsidDel="00A41153">
          <w:rPr>
            <w:rFonts w:ascii="Times New Roman" w:hAnsi="Times New Roman"/>
            <w:b w:val="0"/>
            <w:webHidden/>
            <w:sz w:val="24"/>
            <w:szCs w:val="24"/>
            <w:u w:val="single"/>
          </w:rPr>
          <w:tab/>
          <w:delText>60</w:delText>
        </w:r>
      </w:del>
    </w:p>
    <w:p w14:paraId="51BB143B" w14:textId="77777777" w:rsidR="007F687B" w:rsidRPr="00A41153" w:rsidDel="00A41153" w:rsidRDefault="007F687B" w:rsidP="00F612B6">
      <w:pPr>
        <w:pStyle w:val="61"/>
        <w:spacing w:line="240" w:lineRule="auto"/>
        <w:jc w:val="both"/>
        <w:rPr>
          <w:del w:id="350" w:author="Ожерельева Ольга Владимировна" w:date="2021-10-26T12:51:00Z"/>
          <w:rFonts w:ascii="Times New Roman" w:eastAsiaTheme="minorEastAsia" w:hAnsi="Times New Roman"/>
          <w:b w:val="0"/>
          <w:sz w:val="24"/>
          <w:szCs w:val="24"/>
          <w:u w:val="single"/>
          <w:lang w:eastAsia="ru-RU"/>
        </w:rPr>
      </w:pPr>
      <w:del w:id="351" w:author="Ожерельева Ольга Владимировна" w:date="2021-10-26T12:51:00Z">
        <w:r w:rsidRPr="0095302B" w:rsidDel="00A41153">
          <w:rPr>
            <w:rFonts w:ascii="Times New Roman" w:hAnsi="Times New Roman"/>
            <w:b w:val="0"/>
            <w:sz w:val="24"/>
            <w:szCs w:val="24"/>
            <w:u w:val="single"/>
          </w:rPr>
          <w:delText>5.7.1. Порядок определения минимального размера Гарантийного взноса Участника-Страховщика</w:delText>
        </w:r>
        <w:r w:rsidRPr="00A41153" w:rsidDel="00A41153">
          <w:rPr>
            <w:rFonts w:ascii="Times New Roman" w:hAnsi="Times New Roman"/>
            <w:b w:val="0"/>
            <w:webHidden/>
            <w:sz w:val="24"/>
            <w:szCs w:val="24"/>
            <w:u w:val="single"/>
          </w:rPr>
          <w:tab/>
          <w:delText>60</w:delText>
        </w:r>
      </w:del>
    </w:p>
    <w:p w14:paraId="110406F5" w14:textId="77777777" w:rsidR="007F687B" w:rsidRPr="00A41153" w:rsidDel="00A41153" w:rsidRDefault="007F687B" w:rsidP="00F612B6">
      <w:pPr>
        <w:pStyle w:val="61"/>
        <w:spacing w:line="240" w:lineRule="auto"/>
        <w:jc w:val="both"/>
        <w:rPr>
          <w:del w:id="352" w:author="Ожерельева Ольга Владимировна" w:date="2021-10-26T12:51:00Z"/>
          <w:rFonts w:ascii="Times New Roman" w:eastAsiaTheme="minorEastAsia" w:hAnsi="Times New Roman"/>
          <w:b w:val="0"/>
          <w:sz w:val="24"/>
          <w:szCs w:val="24"/>
          <w:u w:val="single"/>
          <w:lang w:eastAsia="ru-RU"/>
        </w:rPr>
      </w:pPr>
      <w:del w:id="353" w:author="Ожерельева Ольга Владимировна" w:date="2021-10-26T12:51:00Z">
        <w:r w:rsidRPr="0095302B" w:rsidDel="00A41153">
          <w:rPr>
            <w:rFonts w:ascii="Times New Roman" w:hAnsi="Times New Roman"/>
            <w:b w:val="0"/>
            <w:sz w:val="24"/>
            <w:szCs w:val="24"/>
            <w:u w:val="single"/>
          </w:rPr>
          <w:delText>5.7.2. Порядок изменения размера Гарантийного взноса</w:delText>
        </w:r>
        <w:r w:rsidRPr="00A41153" w:rsidDel="00A41153">
          <w:rPr>
            <w:rFonts w:ascii="Times New Roman" w:hAnsi="Times New Roman"/>
            <w:b w:val="0"/>
            <w:webHidden/>
            <w:sz w:val="24"/>
            <w:szCs w:val="24"/>
            <w:u w:val="single"/>
          </w:rPr>
          <w:tab/>
          <w:delText>61</w:delText>
        </w:r>
      </w:del>
    </w:p>
    <w:p w14:paraId="628BB194" w14:textId="77777777" w:rsidR="007F687B" w:rsidRPr="00A41153" w:rsidDel="00A41153" w:rsidRDefault="007F687B" w:rsidP="00F612B6">
      <w:pPr>
        <w:pStyle w:val="61"/>
        <w:spacing w:line="240" w:lineRule="auto"/>
        <w:jc w:val="both"/>
        <w:rPr>
          <w:del w:id="354" w:author="Ожерельева Ольга Владимировна" w:date="2021-10-26T12:51:00Z"/>
          <w:rFonts w:ascii="Times New Roman" w:eastAsiaTheme="minorEastAsia" w:hAnsi="Times New Roman"/>
          <w:b w:val="0"/>
          <w:sz w:val="24"/>
          <w:szCs w:val="24"/>
          <w:u w:val="single"/>
          <w:lang w:eastAsia="ru-RU"/>
        </w:rPr>
      </w:pPr>
      <w:del w:id="355" w:author="Ожерельева Ольга Владимировна" w:date="2021-10-26T12:51:00Z">
        <w:r w:rsidRPr="0095302B" w:rsidDel="00A41153">
          <w:rPr>
            <w:rFonts w:ascii="Times New Roman" w:hAnsi="Times New Roman"/>
            <w:b w:val="0"/>
            <w:sz w:val="24"/>
            <w:szCs w:val="24"/>
            <w:u w:val="single"/>
          </w:rPr>
          <w:delText>5.8. Управление непрерывностью функционирования Платежной системы</w:delText>
        </w:r>
        <w:r w:rsidRPr="00A41153" w:rsidDel="00A41153">
          <w:rPr>
            <w:rFonts w:ascii="Times New Roman" w:hAnsi="Times New Roman"/>
            <w:b w:val="0"/>
            <w:webHidden/>
            <w:sz w:val="24"/>
            <w:szCs w:val="24"/>
            <w:u w:val="single"/>
          </w:rPr>
          <w:tab/>
          <w:delText>63</w:delText>
        </w:r>
      </w:del>
    </w:p>
    <w:p w14:paraId="24286D09" w14:textId="77777777" w:rsidR="007F687B" w:rsidRPr="00A41153" w:rsidDel="00A41153" w:rsidRDefault="007F687B" w:rsidP="00F612B6">
      <w:pPr>
        <w:pStyle w:val="61"/>
        <w:spacing w:line="240" w:lineRule="auto"/>
        <w:jc w:val="both"/>
        <w:rPr>
          <w:del w:id="356" w:author="Ожерельева Ольга Владимировна" w:date="2021-10-26T12:51:00Z"/>
          <w:rFonts w:ascii="Times New Roman" w:eastAsiaTheme="minorEastAsia" w:hAnsi="Times New Roman"/>
          <w:b w:val="0"/>
          <w:sz w:val="24"/>
          <w:szCs w:val="24"/>
          <w:u w:val="single"/>
          <w:lang w:eastAsia="ru-RU"/>
        </w:rPr>
      </w:pPr>
      <w:del w:id="357" w:author="Ожерельева Ольга Владимировна" w:date="2021-10-26T12:51:00Z">
        <w:r w:rsidRPr="0095302B" w:rsidDel="00A41153">
          <w:rPr>
            <w:rFonts w:ascii="Times New Roman" w:hAnsi="Times New Roman"/>
            <w:b w:val="0"/>
            <w:sz w:val="24"/>
            <w:szCs w:val="24"/>
            <w:u w:val="single"/>
          </w:rPr>
          <w:delText>5.9. Организация взаимодействия Субъектов системы по обеспечению БФПС</w:delText>
        </w:r>
        <w:r w:rsidRPr="00A41153" w:rsidDel="00A41153">
          <w:rPr>
            <w:rFonts w:ascii="Times New Roman" w:hAnsi="Times New Roman"/>
            <w:b w:val="0"/>
            <w:webHidden/>
            <w:sz w:val="24"/>
            <w:szCs w:val="24"/>
            <w:u w:val="single"/>
          </w:rPr>
          <w:tab/>
          <w:delText>67</w:delText>
        </w:r>
      </w:del>
    </w:p>
    <w:p w14:paraId="3DEBA5D2" w14:textId="77777777" w:rsidR="007F687B" w:rsidRPr="00A41153" w:rsidDel="00A41153" w:rsidRDefault="007F687B" w:rsidP="00F612B6">
      <w:pPr>
        <w:pStyle w:val="13"/>
        <w:rPr>
          <w:del w:id="358" w:author="Ожерельева Ольга Владимировна" w:date="2021-10-26T12:51:00Z"/>
          <w:rFonts w:ascii="Times New Roman" w:eastAsiaTheme="minorEastAsia" w:hAnsi="Times New Roman" w:cs="Times New Roman"/>
          <w:sz w:val="24"/>
          <w:szCs w:val="24"/>
          <w:u w:val="single"/>
          <w:lang w:eastAsia="ru-RU"/>
        </w:rPr>
      </w:pPr>
      <w:del w:id="359" w:author="Ожерельева Ольга Владимировна" w:date="2021-10-26T12:51:00Z">
        <w:r w:rsidRPr="0095302B" w:rsidDel="00A41153">
          <w:rPr>
            <w:rFonts w:ascii="Times New Roman" w:hAnsi="Times New Roman" w:cs="Times New Roman"/>
            <w:sz w:val="24"/>
            <w:szCs w:val="24"/>
            <w:u w:val="single"/>
          </w:rPr>
          <w:delText>6. Определение порядка обеспечения защиты информации в Системе</w:delText>
        </w:r>
        <w:r w:rsidRPr="00A41153" w:rsidDel="00A41153">
          <w:rPr>
            <w:rFonts w:ascii="Times New Roman" w:hAnsi="Times New Roman" w:cs="Times New Roman"/>
            <w:webHidden/>
            <w:sz w:val="24"/>
            <w:szCs w:val="24"/>
            <w:u w:val="single"/>
          </w:rPr>
          <w:tab/>
          <w:delText>69</w:delText>
        </w:r>
      </w:del>
    </w:p>
    <w:p w14:paraId="144541EF" w14:textId="77777777" w:rsidR="007F687B" w:rsidRPr="00A41153" w:rsidDel="00A41153" w:rsidRDefault="007F687B" w:rsidP="00F612B6">
      <w:pPr>
        <w:pStyle w:val="13"/>
        <w:rPr>
          <w:del w:id="360" w:author="Ожерельева Ольга Владимировна" w:date="2021-10-26T12:51:00Z"/>
          <w:rFonts w:ascii="Times New Roman" w:eastAsiaTheme="minorEastAsia" w:hAnsi="Times New Roman" w:cs="Times New Roman"/>
          <w:sz w:val="24"/>
          <w:szCs w:val="24"/>
          <w:u w:val="single"/>
          <w:lang w:eastAsia="ru-RU"/>
        </w:rPr>
      </w:pPr>
      <w:del w:id="361" w:author="Ожерельева Ольга Владимировна" w:date="2021-10-26T12:51:00Z">
        <w:r w:rsidRPr="0095302B" w:rsidDel="00A41153">
          <w:rPr>
            <w:rFonts w:ascii="Times New Roman" w:hAnsi="Times New Roman" w:cs="Times New Roman"/>
            <w:sz w:val="24"/>
            <w:szCs w:val="24"/>
            <w:u w:val="single"/>
          </w:rPr>
          <w:delText>7. Осуществление расчета в Системе</w:delText>
        </w:r>
        <w:r w:rsidRPr="00A41153" w:rsidDel="00A41153">
          <w:rPr>
            <w:rFonts w:ascii="Times New Roman" w:hAnsi="Times New Roman" w:cs="Times New Roman"/>
            <w:webHidden/>
            <w:sz w:val="24"/>
            <w:szCs w:val="24"/>
            <w:u w:val="single"/>
          </w:rPr>
          <w:tab/>
          <w:delText>79</w:delText>
        </w:r>
      </w:del>
    </w:p>
    <w:p w14:paraId="3FFF1CBB" w14:textId="77777777" w:rsidR="007F687B" w:rsidRPr="00A41153" w:rsidDel="00A41153" w:rsidRDefault="007F687B" w:rsidP="00F612B6">
      <w:pPr>
        <w:pStyle w:val="61"/>
        <w:spacing w:line="240" w:lineRule="auto"/>
        <w:jc w:val="both"/>
        <w:rPr>
          <w:del w:id="362" w:author="Ожерельева Ольга Владимировна" w:date="2021-10-26T12:51:00Z"/>
          <w:rFonts w:ascii="Times New Roman" w:eastAsiaTheme="minorEastAsia" w:hAnsi="Times New Roman"/>
          <w:b w:val="0"/>
          <w:sz w:val="24"/>
          <w:szCs w:val="24"/>
          <w:u w:val="single"/>
          <w:lang w:eastAsia="ru-RU"/>
        </w:rPr>
      </w:pPr>
      <w:del w:id="363" w:author="Ожерельева Ольга Владимировна" w:date="2021-10-26T12:51:00Z">
        <w:r w:rsidRPr="0095302B" w:rsidDel="00A41153">
          <w:rPr>
            <w:rFonts w:ascii="Times New Roman" w:hAnsi="Times New Roman"/>
            <w:b w:val="0"/>
            <w:sz w:val="24"/>
            <w:szCs w:val="24"/>
            <w:u w:val="single"/>
          </w:rPr>
          <w:delText>7.1. Порядок осуществления платежного клиринга</w:delText>
        </w:r>
        <w:r w:rsidRPr="00A41153" w:rsidDel="00A41153">
          <w:rPr>
            <w:rFonts w:ascii="Times New Roman" w:hAnsi="Times New Roman"/>
            <w:b w:val="0"/>
            <w:webHidden/>
            <w:sz w:val="24"/>
            <w:szCs w:val="24"/>
            <w:u w:val="single"/>
          </w:rPr>
          <w:tab/>
          <w:delText>79</w:delText>
        </w:r>
      </w:del>
    </w:p>
    <w:p w14:paraId="38FE0089" w14:textId="77777777" w:rsidR="007F687B" w:rsidRPr="00A41153" w:rsidDel="00A41153" w:rsidRDefault="007F687B" w:rsidP="00F612B6">
      <w:pPr>
        <w:pStyle w:val="61"/>
        <w:spacing w:line="240" w:lineRule="auto"/>
        <w:jc w:val="both"/>
        <w:rPr>
          <w:del w:id="364" w:author="Ожерельева Ольга Владимировна" w:date="2021-10-26T12:51:00Z"/>
          <w:rFonts w:ascii="Times New Roman" w:eastAsiaTheme="minorEastAsia" w:hAnsi="Times New Roman"/>
          <w:b w:val="0"/>
          <w:sz w:val="24"/>
          <w:szCs w:val="24"/>
          <w:u w:val="single"/>
          <w:lang w:eastAsia="ru-RU"/>
        </w:rPr>
      </w:pPr>
      <w:del w:id="365" w:author="Ожерельева Ольга Владимировна" w:date="2021-10-26T12:51:00Z">
        <w:r w:rsidRPr="0095302B" w:rsidDel="00A41153">
          <w:rPr>
            <w:rFonts w:ascii="Times New Roman" w:hAnsi="Times New Roman"/>
            <w:b w:val="0"/>
            <w:sz w:val="24"/>
            <w:szCs w:val="24"/>
            <w:u w:val="single"/>
          </w:rPr>
          <w:delText>7.2. Порядок осуществления расчета по виду перевода денежных средств, предусмотренного пунктом «а», «а</w:delText>
        </w:r>
        <w:r w:rsidRPr="0095302B" w:rsidDel="00A41153">
          <w:rPr>
            <w:rFonts w:ascii="Times New Roman" w:hAnsi="Times New Roman"/>
            <w:b w:val="0"/>
            <w:sz w:val="24"/>
            <w:szCs w:val="24"/>
            <w:u w:val="single"/>
            <w:vertAlign w:val="superscript"/>
          </w:rPr>
          <w:delText>1</w:delText>
        </w:r>
        <w:r w:rsidRPr="0095302B" w:rsidDel="00A41153">
          <w:rPr>
            <w:rFonts w:ascii="Times New Roman" w:hAnsi="Times New Roman"/>
            <w:b w:val="0"/>
            <w:sz w:val="24"/>
            <w:szCs w:val="24"/>
            <w:u w:val="single"/>
          </w:rPr>
          <w:delText>» Раздела 2 Правил</w:delText>
        </w:r>
        <w:r w:rsidRPr="00A41153" w:rsidDel="00A41153">
          <w:rPr>
            <w:rFonts w:ascii="Times New Roman" w:hAnsi="Times New Roman"/>
            <w:b w:val="0"/>
            <w:webHidden/>
            <w:sz w:val="24"/>
            <w:szCs w:val="24"/>
            <w:u w:val="single"/>
          </w:rPr>
          <w:tab/>
          <w:delText>81</w:delText>
        </w:r>
      </w:del>
    </w:p>
    <w:p w14:paraId="03675001" w14:textId="77777777" w:rsidR="007F687B" w:rsidRPr="00A41153" w:rsidDel="00A41153" w:rsidRDefault="007F687B" w:rsidP="00F612B6">
      <w:pPr>
        <w:pStyle w:val="61"/>
        <w:spacing w:line="240" w:lineRule="auto"/>
        <w:jc w:val="both"/>
        <w:rPr>
          <w:del w:id="366" w:author="Ожерельева Ольга Владимировна" w:date="2021-10-26T12:51:00Z"/>
          <w:rFonts w:ascii="Times New Roman" w:eastAsiaTheme="minorEastAsia" w:hAnsi="Times New Roman"/>
          <w:b w:val="0"/>
          <w:sz w:val="24"/>
          <w:szCs w:val="24"/>
          <w:u w:val="single"/>
          <w:lang w:eastAsia="ru-RU"/>
        </w:rPr>
      </w:pPr>
      <w:del w:id="367" w:author="Ожерельева Ольга Владимировна" w:date="2021-10-26T12:51:00Z">
        <w:r w:rsidRPr="0095302B" w:rsidDel="00A41153">
          <w:rPr>
            <w:rFonts w:ascii="Times New Roman" w:hAnsi="Times New Roman"/>
            <w:b w:val="0"/>
            <w:sz w:val="24"/>
            <w:szCs w:val="24"/>
            <w:u w:val="single"/>
          </w:rPr>
          <w:delText>7.3. Порядок осуществления расчета по видам переводов денежных средств, предусмотренных пунктами «б» и «в» Раздела 2 Правил</w:delText>
        </w:r>
        <w:r w:rsidRPr="00A41153" w:rsidDel="00A41153">
          <w:rPr>
            <w:rFonts w:ascii="Times New Roman" w:hAnsi="Times New Roman"/>
            <w:b w:val="0"/>
            <w:webHidden/>
            <w:sz w:val="24"/>
            <w:szCs w:val="24"/>
            <w:u w:val="single"/>
          </w:rPr>
          <w:tab/>
          <w:delText>84</w:delText>
        </w:r>
      </w:del>
    </w:p>
    <w:p w14:paraId="2D74EDBD" w14:textId="77777777" w:rsidR="007F687B" w:rsidRPr="00A41153" w:rsidDel="00A41153" w:rsidRDefault="007F687B" w:rsidP="00F612B6">
      <w:pPr>
        <w:pStyle w:val="61"/>
        <w:spacing w:line="240" w:lineRule="auto"/>
        <w:jc w:val="both"/>
        <w:rPr>
          <w:del w:id="368" w:author="Ожерельева Ольга Владимировна" w:date="2021-10-26T12:51:00Z"/>
          <w:rFonts w:ascii="Times New Roman" w:eastAsiaTheme="minorEastAsia" w:hAnsi="Times New Roman"/>
          <w:b w:val="0"/>
          <w:sz w:val="24"/>
          <w:szCs w:val="24"/>
          <w:u w:val="single"/>
          <w:lang w:eastAsia="ru-RU"/>
        </w:rPr>
      </w:pPr>
      <w:del w:id="369" w:author="Ожерельева Ольга Владимировна" w:date="2021-10-26T12:51:00Z">
        <w:r w:rsidRPr="0095302B" w:rsidDel="00A41153">
          <w:rPr>
            <w:rFonts w:ascii="Times New Roman" w:hAnsi="Times New Roman"/>
            <w:b w:val="0"/>
            <w:sz w:val="24"/>
            <w:szCs w:val="24"/>
            <w:u w:val="single"/>
          </w:rPr>
          <w:delText>7.4. Утратил силу</w:delText>
        </w:r>
        <w:r w:rsidRPr="00A41153" w:rsidDel="00A41153">
          <w:rPr>
            <w:rFonts w:ascii="Times New Roman" w:hAnsi="Times New Roman"/>
            <w:b w:val="0"/>
            <w:webHidden/>
            <w:sz w:val="24"/>
            <w:szCs w:val="24"/>
            <w:u w:val="single"/>
          </w:rPr>
          <w:tab/>
          <w:delText>87</w:delText>
        </w:r>
      </w:del>
    </w:p>
    <w:p w14:paraId="79D1280D" w14:textId="77777777" w:rsidR="007F687B" w:rsidRPr="00A41153" w:rsidDel="00A41153" w:rsidRDefault="007F687B" w:rsidP="00F612B6">
      <w:pPr>
        <w:pStyle w:val="61"/>
        <w:spacing w:line="240" w:lineRule="auto"/>
        <w:jc w:val="both"/>
        <w:rPr>
          <w:del w:id="370" w:author="Ожерельева Ольга Владимировна" w:date="2021-10-26T12:51:00Z"/>
          <w:rFonts w:ascii="Times New Roman" w:eastAsiaTheme="minorEastAsia" w:hAnsi="Times New Roman"/>
          <w:b w:val="0"/>
          <w:sz w:val="24"/>
          <w:szCs w:val="24"/>
          <w:u w:val="single"/>
          <w:lang w:eastAsia="ru-RU"/>
        </w:rPr>
      </w:pPr>
      <w:del w:id="371" w:author="Ожерельева Ольга Владимировна" w:date="2021-10-26T12:51:00Z">
        <w:r w:rsidRPr="0095302B" w:rsidDel="00A41153">
          <w:rPr>
            <w:rFonts w:ascii="Times New Roman" w:hAnsi="Times New Roman"/>
            <w:b w:val="0"/>
            <w:sz w:val="24"/>
            <w:szCs w:val="24"/>
            <w:u w:val="single"/>
          </w:rPr>
          <w:delText>7.5. Порядок осуществления перевода денежных средств в рамках Системы, включая моменты наступления его безотзывности, безусловности и окончательности</w:delText>
        </w:r>
        <w:r w:rsidRPr="00A41153" w:rsidDel="00A41153">
          <w:rPr>
            <w:rFonts w:ascii="Times New Roman" w:hAnsi="Times New Roman"/>
            <w:b w:val="0"/>
            <w:webHidden/>
            <w:sz w:val="24"/>
            <w:szCs w:val="24"/>
            <w:u w:val="single"/>
          </w:rPr>
          <w:tab/>
          <w:delText>87</w:delText>
        </w:r>
      </w:del>
    </w:p>
    <w:p w14:paraId="67FA63FF" w14:textId="77777777" w:rsidR="007F687B" w:rsidRPr="00A41153" w:rsidDel="00A41153" w:rsidRDefault="007F687B" w:rsidP="00F612B6">
      <w:pPr>
        <w:pStyle w:val="61"/>
        <w:spacing w:line="240" w:lineRule="auto"/>
        <w:jc w:val="both"/>
        <w:rPr>
          <w:del w:id="372" w:author="Ожерельева Ольга Владимировна" w:date="2021-10-26T12:51:00Z"/>
          <w:rFonts w:ascii="Times New Roman" w:eastAsiaTheme="minorEastAsia" w:hAnsi="Times New Roman"/>
          <w:b w:val="0"/>
          <w:sz w:val="24"/>
          <w:szCs w:val="24"/>
          <w:u w:val="single"/>
          <w:lang w:eastAsia="ru-RU"/>
        </w:rPr>
      </w:pPr>
      <w:del w:id="373" w:author="Ожерельева Ольга Владимировна" w:date="2021-10-26T12:51:00Z">
        <w:r w:rsidRPr="0095302B" w:rsidDel="00A41153">
          <w:rPr>
            <w:rFonts w:ascii="Times New Roman" w:hAnsi="Times New Roman"/>
            <w:b w:val="0"/>
            <w:sz w:val="24"/>
            <w:szCs w:val="24"/>
            <w:u w:val="single"/>
          </w:rPr>
          <w:delText>7.6. Порядок сопровождения перевода денежных средств сведениями об Участнике-Страховщике (плательщике) в соответствии с требованиями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 в случае, если они не содержаться в Распоряжении (плательщика)</w:delText>
        </w:r>
        <w:r w:rsidRPr="00A41153" w:rsidDel="00A41153">
          <w:rPr>
            <w:rFonts w:ascii="Times New Roman" w:hAnsi="Times New Roman"/>
            <w:b w:val="0"/>
            <w:webHidden/>
            <w:sz w:val="24"/>
            <w:szCs w:val="24"/>
            <w:u w:val="single"/>
          </w:rPr>
          <w:tab/>
          <w:delText>89</w:delText>
        </w:r>
      </w:del>
    </w:p>
    <w:p w14:paraId="0BDB0F6C" w14:textId="77777777" w:rsidR="007F687B" w:rsidRPr="00A41153" w:rsidDel="00A41153" w:rsidRDefault="007F687B" w:rsidP="00F612B6">
      <w:pPr>
        <w:pStyle w:val="61"/>
        <w:spacing w:line="240" w:lineRule="auto"/>
        <w:jc w:val="both"/>
        <w:rPr>
          <w:del w:id="374" w:author="Ожерельева Ольга Владимировна" w:date="2021-10-26T12:51:00Z"/>
          <w:rFonts w:ascii="Times New Roman" w:eastAsiaTheme="minorEastAsia" w:hAnsi="Times New Roman"/>
          <w:b w:val="0"/>
          <w:sz w:val="24"/>
          <w:szCs w:val="24"/>
          <w:u w:val="single"/>
          <w:lang w:eastAsia="ru-RU"/>
        </w:rPr>
      </w:pPr>
      <w:del w:id="375" w:author="Ожерельева Ольга Владимировна" w:date="2021-10-26T12:51:00Z">
        <w:r w:rsidRPr="0095302B" w:rsidDel="00A41153">
          <w:rPr>
            <w:rFonts w:ascii="Times New Roman" w:hAnsi="Times New Roman"/>
            <w:b w:val="0"/>
            <w:sz w:val="24"/>
            <w:szCs w:val="24"/>
            <w:u w:val="single"/>
          </w:rPr>
          <w:delText>7.7. Регламент выполнения процедур при функционировании Системы</w:delText>
        </w:r>
        <w:r w:rsidRPr="00A41153" w:rsidDel="00A41153">
          <w:rPr>
            <w:rFonts w:ascii="Times New Roman" w:hAnsi="Times New Roman"/>
            <w:b w:val="0"/>
            <w:webHidden/>
            <w:sz w:val="24"/>
            <w:szCs w:val="24"/>
            <w:u w:val="single"/>
          </w:rPr>
          <w:tab/>
          <w:delText>89</w:delText>
        </w:r>
      </w:del>
    </w:p>
    <w:p w14:paraId="6DEB5748" w14:textId="77777777" w:rsidR="007F687B" w:rsidRPr="00A41153" w:rsidDel="00A41153" w:rsidRDefault="007F687B" w:rsidP="00F612B6">
      <w:pPr>
        <w:pStyle w:val="61"/>
        <w:spacing w:line="240" w:lineRule="auto"/>
        <w:jc w:val="both"/>
        <w:rPr>
          <w:del w:id="376" w:author="Ожерельева Ольга Владимировна" w:date="2021-10-26T12:51:00Z"/>
          <w:rFonts w:ascii="Times New Roman" w:eastAsiaTheme="minorEastAsia" w:hAnsi="Times New Roman"/>
          <w:b w:val="0"/>
          <w:sz w:val="24"/>
          <w:szCs w:val="24"/>
          <w:u w:val="single"/>
          <w:lang w:eastAsia="ru-RU"/>
        </w:rPr>
      </w:pPr>
      <w:del w:id="377" w:author="Ожерельева Ольга Владимировна" w:date="2021-10-26T12:51:00Z">
        <w:r w:rsidRPr="0095302B" w:rsidDel="00A41153">
          <w:rPr>
            <w:rFonts w:ascii="Times New Roman" w:hAnsi="Times New Roman"/>
            <w:b w:val="0"/>
            <w:sz w:val="24"/>
            <w:szCs w:val="24"/>
            <w:u w:val="single"/>
          </w:rPr>
          <w:delText>7.8. Порядок оплаты услуг по переводу денежных средств, являющийся единообразным в рамках Системы. Порядок оплаты услуг платежной инфраструктуры, являющийся единообразным в Системе</w:delText>
        </w:r>
        <w:r w:rsidRPr="00A41153" w:rsidDel="00A41153">
          <w:rPr>
            <w:rFonts w:ascii="Times New Roman" w:hAnsi="Times New Roman"/>
            <w:b w:val="0"/>
            <w:webHidden/>
            <w:sz w:val="24"/>
            <w:szCs w:val="24"/>
            <w:u w:val="single"/>
          </w:rPr>
          <w:tab/>
          <w:delText>100</w:delText>
        </w:r>
      </w:del>
    </w:p>
    <w:p w14:paraId="78805612" w14:textId="77777777" w:rsidR="007F687B" w:rsidRPr="00A41153" w:rsidDel="00A41153" w:rsidRDefault="007F687B" w:rsidP="00F612B6">
      <w:pPr>
        <w:pStyle w:val="13"/>
        <w:rPr>
          <w:del w:id="378" w:author="Ожерельева Ольга Владимировна" w:date="2021-10-26T12:51:00Z"/>
          <w:rFonts w:ascii="Times New Roman" w:eastAsiaTheme="minorEastAsia" w:hAnsi="Times New Roman" w:cs="Times New Roman"/>
          <w:sz w:val="24"/>
          <w:szCs w:val="24"/>
          <w:u w:val="single"/>
          <w:lang w:eastAsia="ru-RU"/>
        </w:rPr>
      </w:pPr>
      <w:del w:id="379" w:author="Ожерельева Ольга Владимировна" w:date="2021-10-26T12:51:00Z">
        <w:r w:rsidRPr="0095302B" w:rsidDel="00A41153">
          <w:rPr>
            <w:rFonts w:ascii="Times New Roman" w:hAnsi="Times New Roman" w:cs="Times New Roman"/>
            <w:sz w:val="24"/>
            <w:szCs w:val="24"/>
            <w:u w:val="single"/>
          </w:rPr>
          <w:delText>Приложение №1 к Правилам Страховой платежной системы</w:delText>
        </w:r>
        <w:r w:rsidRPr="00A41153" w:rsidDel="00A41153">
          <w:rPr>
            <w:rFonts w:ascii="Times New Roman" w:hAnsi="Times New Roman" w:cs="Times New Roman"/>
            <w:webHidden/>
            <w:sz w:val="24"/>
            <w:szCs w:val="24"/>
            <w:u w:val="single"/>
          </w:rPr>
          <w:tab/>
          <w:delText>103</w:delText>
        </w:r>
      </w:del>
    </w:p>
    <w:p w14:paraId="6E72E68C" w14:textId="77777777" w:rsidR="007F687B" w:rsidRPr="00A41153" w:rsidDel="00A41153" w:rsidRDefault="007F687B" w:rsidP="00F612B6">
      <w:pPr>
        <w:pStyle w:val="13"/>
        <w:rPr>
          <w:del w:id="380" w:author="Ожерельева Ольга Владимировна" w:date="2021-10-26T12:51:00Z"/>
          <w:rFonts w:ascii="Times New Roman" w:eastAsiaTheme="minorEastAsia" w:hAnsi="Times New Roman" w:cs="Times New Roman"/>
          <w:sz w:val="24"/>
          <w:szCs w:val="24"/>
          <w:u w:val="single"/>
          <w:lang w:eastAsia="ru-RU"/>
        </w:rPr>
      </w:pPr>
      <w:del w:id="381" w:author="Ожерельева Ольга Владимировна" w:date="2021-10-26T12:51:00Z">
        <w:r w:rsidRPr="0095302B" w:rsidDel="00A41153">
          <w:rPr>
            <w:rFonts w:ascii="Times New Roman" w:hAnsi="Times New Roman" w:cs="Times New Roman"/>
            <w:sz w:val="24"/>
            <w:szCs w:val="24"/>
            <w:u w:val="single"/>
          </w:rPr>
          <w:delTex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участии в осуществлении переводов денежных средств, предусмотренных пунктами «а» и «а</w:delText>
        </w:r>
        <w:r w:rsidRPr="0095302B" w:rsidDel="00A41153">
          <w:rPr>
            <w:rFonts w:ascii="Times New Roman" w:hAnsi="Times New Roman" w:cs="Times New Roman"/>
            <w:sz w:val="24"/>
            <w:szCs w:val="24"/>
            <w:u w:val="single"/>
            <w:vertAlign w:val="superscript"/>
          </w:rPr>
          <w:delText>1</w:delText>
        </w:r>
        <w:r w:rsidRPr="0095302B" w:rsidDel="00A41153">
          <w:rPr>
            <w:rFonts w:ascii="Times New Roman" w:hAnsi="Times New Roman" w:cs="Times New Roman"/>
            <w:sz w:val="24"/>
            <w:szCs w:val="24"/>
            <w:u w:val="single"/>
          </w:rPr>
          <w:delText>» Раздела 2 Правил</w:delText>
        </w:r>
        <w:r w:rsidRPr="00A41153" w:rsidDel="00A41153">
          <w:rPr>
            <w:rFonts w:ascii="Times New Roman" w:hAnsi="Times New Roman" w:cs="Times New Roman"/>
            <w:webHidden/>
            <w:sz w:val="24"/>
            <w:szCs w:val="24"/>
            <w:u w:val="single"/>
          </w:rPr>
          <w:tab/>
          <w:delText>103</w:delText>
        </w:r>
      </w:del>
    </w:p>
    <w:p w14:paraId="49038C5C" w14:textId="77777777" w:rsidR="007F687B" w:rsidRPr="00A41153" w:rsidDel="00A41153" w:rsidRDefault="007F687B" w:rsidP="00F612B6">
      <w:pPr>
        <w:pStyle w:val="13"/>
        <w:rPr>
          <w:del w:id="382" w:author="Ожерельева Ольга Владимировна" w:date="2021-10-26T12:51:00Z"/>
          <w:rFonts w:ascii="Times New Roman" w:eastAsiaTheme="minorEastAsia" w:hAnsi="Times New Roman" w:cs="Times New Roman"/>
          <w:sz w:val="24"/>
          <w:szCs w:val="24"/>
          <w:u w:val="single"/>
          <w:lang w:eastAsia="ru-RU"/>
        </w:rPr>
      </w:pPr>
      <w:del w:id="383" w:author="Ожерельева Ольга Владимировна" w:date="2021-10-26T12:51:00Z">
        <w:r w:rsidRPr="0095302B" w:rsidDel="00A41153">
          <w:rPr>
            <w:rFonts w:ascii="Times New Roman" w:hAnsi="Times New Roman" w:cs="Times New Roman"/>
            <w:sz w:val="24"/>
            <w:szCs w:val="24"/>
            <w:u w:val="single"/>
          </w:rPr>
          <w:delText>Приложение №2 к Правилам Страховой платежной системы  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«б» Раздела 2 Правил</w:delText>
        </w:r>
        <w:r w:rsidRPr="00A41153" w:rsidDel="00A41153">
          <w:rPr>
            <w:rFonts w:ascii="Times New Roman" w:hAnsi="Times New Roman" w:cs="Times New Roman"/>
            <w:webHidden/>
            <w:sz w:val="24"/>
            <w:szCs w:val="24"/>
            <w:u w:val="single"/>
          </w:rPr>
          <w:tab/>
          <w:delText>106</w:delText>
        </w:r>
      </w:del>
    </w:p>
    <w:p w14:paraId="282C76DF" w14:textId="77777777" w:rsidR="007F687B" w:rsidRPr="00A41153" w:rsidDel="00A41153" w:rsidRDefault="007F687B" w:rsidP="00F612B6">
      <w:pPr>
        <w:pStyle w:val="13"/>
        <w:rPr>
          <w:del w:id="384" w:author="Ожерельева Ольга Владимировна" w:date="2021-10-26T12:51:00Z"/>
          <w:rFonts w:ascii="Times New Roman" w:eastAsiaTheme="minorEastAsia" w:hAnsi="Times New Roman" w:cs="Times New Roman"/>
          <w:sz w:val="24"/>
          <w:szCs w:val="24"/>
          <w:u w:val="single"/>
          <w:lang w:eastAsia="ru-RU"/>
        </w:rPr>
      </w:pPr>
      <w:del w:id="385" w:author="Ожерельева Ольга Владимировна" w:date="2021-10-26T12:51:00Z">
        <w:r w:rsidRPr="0095302B" w:rsidDel="00A41153">
          <w:rPr>
            <w:rFonts w:ascii="Times New Roman" w:hAnsi="Times New Roman" w:cs="Times New Roman"/>
            <w:sz w:val="24"/>
            <w:szCs w:val="24"/>
            <w:u w:val="single"/>
          </w:rPr>
          <w:delText>Приложение №3 к Правилам Страховой платежной системы  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«в» Раздела 2 Правил</w:delText>
        </w:r>
        <w:r w:rsidRPr="00A41153" w:rsidDel="00A41153">
          <w:rPr>
            <w:rFonts w:ascii="Times New Roman" w:hAnsi="Times New Roman" w:cs="Times New Roman"/>
            <w:webHidden/>
            <w:sz w:val="24"/>
            <w:szCs w:val="24"/>
            <w:u w:val="single"/>
          </w:rPr>
          <w:tab/>
          <w:delText>109</w:delText>
        </w:r>
      </w:del>
    </w:p>
    <w:p w14:paraId="4CD90D7F" w14:textId="77777777" w:rsidR="007F687B" w:rsidRPr="00A41153" w:rsidDel="00A41153" w:rsidRDefault="007F687B" w:rsidP="00F612B6">
      <w:pPr>
        <w:pStyle w:val="13"/>
        <w:rPr>
          <w:del w:id="386" w:author="Ожерельева Ольга Владимировна" w:date="2021-10-26T12:51:00Z"/>
          <w:rFonts w:ascii="Times New Roman" w:eastAsiaTheme="minorEastAsia" w:hAnsi="Times New Roman" w:cs="Times New Roman"/>
          <w:sz w:val="24"/>
          <w:szCs w:val="24"/>
          <w:u w:val="single"/>
          <w:lang w:eastAsia="ru-RU"/>
        </w:rPr>
      </w:pPr>
      <w:del w:id="387" w:author="Ожерельева Ольга Владимировна" w:date="2021-10-26T12:51:00Z">
        <w:r w:rsidRPr="0095302B" w:rsidDel="00A41153">
          <w:rPr>
            <w:rFonts w:ascii="Times New Roman" w:hAnsi="Times New Roman" w:cs="Times New Roman"/>
            <w:sz w:val="24"/>
            <w:szCs w:val="24"/>
            <w:u w:val="single"/>
          </w:rPr>
          <w:delText>Приложение №4 к Правилам Страховой платежной системы Формы документов, используемые в Системе.</w:delText>
        </w:r>
        <w:r w:rsidRPr="00A41153" w:rsidDel="00A41153">
          <w:rPr>
            <w:rFonts w:ascii="Times New Roman" w:hAnsi="Times New Roman" w:cs="Times New Roman"/>
            <w:webHidden/>
            <w:sz w:val="24"/>
            <w:szCs w:val="24"/>
            <w:u w:val="single"/>
          </w:rPr>
          <w:tab/>
          <w:delText>112</w:delText>
        </w:r>
      </w:del>
    </w:p>
    <w:p w14:paraId="3DE79BBA" w14:textId="77777777" w:rsidR="007F687B" w:rsidRPr="00A41153" w:rsidDel="00A41153" w:rsidRDefault="007F687B" w:rsidP="00F612B6">
      <w:pPr>
        <w:pStyle w:val="13"/>
        <w:rPr>
          <w:del w:id="388" w:author="Ожерельева Ольга Владимировна" w:date="2021-10-26T12:51:00Z"/>
          <w:rFonts w:ascii="Times New Roman" w:eastAsiaTheme="minorEastAsia" w:hAnsi="Times New Roman" w:cs="Times New Roman"/>
          <w:sz w:val="24"/>
          <w:szCs w:val="24"/>
          <w:u w:val="single"/>
          <w:lang w:eastAsia="ru-RU"/>
        </w:rPr>
      </w:pPr>
      <w:del w:id="389" w:author="Ожерельева Ольга Владимировна" w:date="2021-10-26T12:51:00Z">
        <w:r w:rsidRPr="0095302B" w:rsidDel="00A41153">
          <w:rPr>
            <w:rFonts w:ascii="Times New Roman" w:hAnsi="Times New Roman" w:cs="Times New Roman"/>
            <w:sz w:val="24"/>
            <w:szCs w:val="24"/>
            <w:u w:val="single"/>
          </w:rPr>
          <w:delText>Приложение №5 к Правилам Страховой платежной системы</w:delText>
        </w:r>
        <w:r w:rsidRPr="00A41153" w:rsidDel="00A41153">
          <w:rPr>
            <w:rFonts w:ascii="Times New Roman" w:hAnsi="Times New Roman" w:cs="Times New Roman"/>
            <w:webHidden/>
            <w:sz w:val="24"/>
            <w:szCs w:val="24"/>
            <w:u w:val="single"/>
          </w:rPr>
          <w:tab/>
          <w:delText>117</w:delText>
        </w:r>
      </w:del>
    </w:p>
    <w:p w14:paraId="794DF932" w14:textId="77777777" w:rsidR="007F687B" w:rsidRPr="00A41153" w:rsidDel="00A41153" w:rsidRDefault="007F687B" w:rsidP="00F612B6">
      <w:pPr>
        <w:pStyle w:val="13"/>
        <w:rPr>
          <w:del w:id="390" w:author="Ожерельева Ольга Владимировна" w:date="2021-10-26T12:51:00Z"/>
          <w:rFonts w:ascii="Times New Roman" w:eastAsiaTheme="minorEastAsia" w:hAnsi="Times New Roman" w:cs="Times New Roman"/>
          <w:sz w:val="24"/>
          <w:szCs w:val="24"/>
          <w:u w:val="single"/>
          <w:lang w:eastAsia="ru-RU"/>
        </w:rPr>
      </w:pPr>
      <w:del w:id="391" w:author="Ожерельева Ольга Владимировна" w:date="2021-10-26T12:51:00Z">
        <w:r w:rsidRPr="0095302B" w:rsidDel="00A41153">
          <w:rPr>
            <w:rFonts w:ascii="Times New Roman" w:hAnsi="Times New Roman" w:cs="Times New Roman"/>
            <w:sz w:val="24"/>
            <w:szCs w:val="24"/>
            <w:u w:val="single"/>
          </w:rPr>
          <w:delText>Стоимость услуг Операционного центра и Платежного клирингового центра для Участников-Страховщиков, участвующих в осуществлении переводов денежных средств, предусмотренных  пунктами «а» и «а</w:delText>
        </w:r>
        <w:r w:rsidRPr="0095302B" w:rsidDel="00A41153">
          <w:rPr>
            <w:rFonts w:ascii="Times New Roman" w:hAnsi="Times New Roman" w:cs="Times New Roman"/>
            <w:sz w:val="24"/>
            <w:szCs w:val="24"/>
            <w:u w:val="single"/>
            <w:vertAlign w:val="superscript"/>
          </w:rPr>
          <w:delText>1</w:delText>
        </w:r>
        <w:r w:rsidRPr="0095302B" w:rsidDel="00A41153">
          <w:rPr>
            <w:rFonts w:ascii="Times New Roman" w:hAnsi="Times New Roman" w:cs="Times New Roman"/>
            <w:sz w:val="24"/>
            <w:szCs w:val="24"/>
            <w:u w:val="single"/>
          </w:rPr>
          <w:delText>» Раздела 2 Правил Системы</w:delText>
        </w:r>
        <w:r w:rsidRPr="00A41153" w:rsidDel="00A41153">
          <w:rPr>
            <w:rFonts w:ascii="Times New Roman" w:hAnsi="Times New Roman" w:cs="Times New Roman"/>
            <w:webHidden/>
            <w:sz w:val="24"/>
            <w:szCs w:val="24"/>
            <w:u w:val="single"/>
          </w:rPr>
          <w:tab/>
          <w:delText>117</w:delText>
        </w:r>
      </w:del>
    </w:p>
    <w:p w14:paraId="3F5DF012" w14:textId="77777777" w:rsidR="007F687B" w:rsidRPr="00A41153" w:rsidDel="00A41153" w:rsidRDefault="007F687B" w:rsidP="00F612B6">
      <w:pPr>
        <w:pStyle w:val="13"/>
        <w:rPr>
          <w:del w:id="392" w:author="Ожерельева Ольга Владимировна" w:date="2021-10-26T12:51:00Z"/>
          <w:rFonts w:ascii="Times New Roman" w:eastAsiaTheme="minorEastAsia" w:hAnsi="Times New Roman" w:cs="Times New Roman"/>
          <w:sz w:val="24"/>
          <w:szCs w:val="24"/>
          <w:u w:val="single"/>
          <w:lang w:eastAsia="ru-RU"/>
        </w:rPr>
      </w:pPr>
      <w:del w:id="393" w:author="Ожерельева Ольга Владимировна" w:date="2021-10-26T12:51:00Z">
        <w:r w:rsidRPr="0095302B" w:rsidDel="00A41153">
          <w:rPr>
            <w:rFonts w:ascii="Times New Roman" w:hAnsi="Times New Roman" w:cs="Times New Roman"/>
            <w:sz w:val="24"/>
            <w:szCs w:val="24"/>
            <w:u w:val="single"/>
          </w:rPr>
          <w:delText>Приложение №6 к Правилам Страховой платежной системы</w:delText>
        </w:r>
        <w:r w:rsidRPr="00A41153" w:rsidDel="00A41153">
          <w:rPr>
            <w:rFonts w:ascii="Times New Roman" w:hAnsi="Times New Roman" w:cs="Times New Roman"/>
            <w:webHidden/>
            <w:sz w:val="24"/>
            <w:szCs w:val="24"/>
            <w:u w:val="single"/>
          </w:rPr>
          <w:tab/>
          <w:delText>120</w:delText>
        </w:r>
      </w:del>
    </w:p>
    <w:p w14:paraId="11CFB497" w14:textId="77777777" w:rsidR="007F687B" w:rsidRPr="00A41153" w:rsidDel="00A41153" w:rsidRDefault="007F687B" w:rsidP="00F612B6">
      <w:pPr>
        <w:pStyle w:val="13"/>
        <w:rPr>
          <w:del w:id="394" w:author="Ожерельева Ольга Владимировна" w:date="2021-10-26T12:51:00Z"/>
          <w:rFonts w:ascii="Times New Roman" w:eastAsiaTheme="minorEastAsia" w:hAnsi="Times New Roman" w:cs="Times New Roman"/>
          <w:sz w:val="24"/>
          <w:szCs w:val="24"/>
          <w:u w:val="single"/>
          <w:lang w:eastAsia="ru-RU"/>
        </w:rPr>
      </w:pPr>
      <w:del w:id="395" w:author="Ожерельева Ольга Владимировна" w:date="2021-10-26T12:51:00Z">
        <w:r w:rsidRPr="0095302B" w:rsidDel="00A41153">
          <w:rPr>
            <w:rFonts w:ascii="Times New Roman" w:hAnsi="Times New Roman" w:cs="Times New Roman"/>
            <w:sz w:val="24"/>
            <w:szCs w:val="24"/>
            <w:u w:val="single"/>
          </w:rPr>
          <w:delText>Стоимость услуг Операционного центра и Платежного клирингового центра для Участников-Страховщиков, осуществляющих расчет, предусмотренный пунктом «б» Раздела 2 Правил Системы</w:delText>
        </w:r>
        <w:r w:rsidRPr="00A41153" w:rsidDel="00A41153">
          <w:rPr>
            <w:rFonts w:ascii="Times New Roman" w:hAnsi="Times New Roman" w:cs="Times New Roman"/>
            <w:webHidden/>
            <w:sz w:val="24"/>
            <w:szCs w:val="24"/>
            <w:u w:val="single"/>
          </w:rPr>
          <w:tab/>
          <w:delText>120</w:delText>
        </w:r>
      </w:del>
    </w:p>
    <w:p w14:paraId="684FB45C" w14:textId="77777777" w:rsidR="007F687B" w:rsidRPr="00A41153" w:rsidDel="00A41153" w:rsidRDefault="007F687B" w:rsidP="00F612B6">
      <w:pPr>
        <w:pStyle w:val="13"/>
        <w:rPr>
          <w:del w:id="396" w:author="Ожерельева Ольга Владимировна" w:date="2021-10-26T12:51:00Z"/>
          <w:rFonts w:ascii="Times New Roman" w:eastAsiaTheme="minorEastAsia" w:hAnsi="Times New Roman" w:cs="Times New Roman"/>
          <w:sz w:val="24"/>
          <w:szCs w:val="24"/>
          <w:u w:val="single"/>
          <w:lang w:eastAsia="ru-RU"/>
        </w:rPr>
      </w:pPr>
      <w:del w:id="397" w:author="Ожерельева Ольга Владимировна" w:date="2021-10-26T12:51:00Z">
        <w:r w:rsidRPr="0095302B" w:rsidDel="00A41153">
          <w:rPr>
            <w:rFonts w:ascii="Times New Roman" w:hAnsi="Times New Roman" w:cs="Times New Roman"/>
            <w:sz w:val="24"/>
            <w:szCs w:val="24"/>
            <w:u w:val="single"/>
          </w:rPr>
          <w:delText>Приложение №7 к Правилам Страховой платежной системы</w:delText>
        </w:r>
        <w:r w:rsidRPr="00A41153" w:rsidDel="00A41153">
          <w:rPr>
            <w:rFonts w:ascii="Times New Roman" w:hAnsi="Times New Roman" w:cs="Times New Roman"/>
            <w:webHidden/>
            <w:sz w:val="24"/>
            <w:szCs w:val="24"/>
            <w:u w:val="single"/>
          </w:rPr>
          <w:tab/>
          <w:delText>121</w:delText>
        </w:r>
      </w:del>
    </w:p>
    <w:p w14:paraId="54C70D67" w14:textId="77777777" w:rsidR="007F687B" w:rsidRPr="00A41153" w:rsidDel="00A41153" w:rsidRDefault="007F687B" w:rsidP="00F612B6">
      <w:pPr>
        <w:pStyle w:val="13"/>
        <w:rPr>
          <w:del w:id="398" w:author="Ожерельева Ольга Владимировна" w:date="2021-10-26T12:51:00Z"/>
          <w:rFonts w:ascii="Times New Roman" w:eastAsiaTheme="minorEastAsia" w:hAnsi="Times New Roman" w:cs="Times New Roman"/>
          <w:sz w:val="24"/>
          <w:szCs w:val="24"/>
          <w:u w:val="single"/>
          <w:lang w:eastAsia="ru-RU"/>
        </w:rPr>
      </w:pPr>
      <w:del w:id="399" w:author="Ожерельева Ольга Владимировна" w:date="2021-10-26T12:51:00Z">
        <w:r w:rsidRPr="0095302B" w:rsidDel="00A41153">
          <w:rPr>
            <w:rFonts w:ascii="Times New Roman" w:hAnsi="Times New Roman" w:cs="Times New Roman"/>
            <w:sz w:val="24"/>
            <w:szCs w:val="24"/>
            <w:u w:val="single"/>
          </w:rPr>
          <w:delText>Стоимость услуг Операционного центра и Платежного клирингового центра для Участников-Страховщиков, осуществляющих расчет, предусмотренный пунктом «в» Раздела 2 Правил Системы</w:delText>
        </w:r>
        <w:r w:rsidRPr="00A41153" w:rsidDel="00A41153">
          <w:rPr>
            <w:rFonts w:ascii="Times New Roman" w:hAnsi="Times New Roman" w:cs="Times New Roman"/>
            <w:webHidden/>
            <w:sz w:val="24"/>
            <w:szCs w:val="24"/>
            <w:u w:val="single"/>
          </w:rPr>
          <w:tab/>
          <w:delText>121</w:delText>
        </w:r>
      </w:del>
    </w:p>
    <w:p w14:paraId="735A1C67" w14:textId="77777777" w:rsidR="007F687B" w:rsidRPr="00A41153" w:rsidDel="00A41153" w:rsidRDefault="007F687B" w:rsidP="00F612B6">
      <w:pPr>
        <w:pStyle w:val="13"/>
        <w:rPr>
          <w:del w:id="400" w:author="Ожерельева Ольга Владимировна" w:date="2021-10-26T12:51:00Z"/>
          <w:rFonts w:ascii="Times New Roman" w:eastAsiaTheme="minorEastAsia" w:hAnsi="Times New Roman" w:cs="Times New Roman"/>
          <w:sz w:val="24"/>
          <w:szCs w:val="24"/>
          <w:u w:val="single"/>
          <w:lang w:eastAsia="ru-RU"/>
        </w:rPr>
      </w:pPr>
      <w:del w:id="401" w:author="Ожерельева Ольга Владимировна" w:date="2021-10-26T12:51:00Z">
        <w:r w:rsidRPr="0095302B" w:rsidDel="00A41153">
          <w:rPr>
            <w:rFonts w:ascii="Times New Roman" w:hAnsi="Times New Roman" w:cs="Times New Roman"/>
            <w:sz w:val="24"/>
            <w:szCs w:val="24"/>
            <w:u w:val="single"/>
          </w:rPr>
          <w:delText>Приложение №8</w:delText>
        </w:r>
        <w:r w:rsidRPr="00A41153" w:rsidDel="00A41153">
          <w:rPr>
            <w:rFonts w:ascii="Times New Roman" w:hAnsi="Times New Roman" w:cs="Times New Roman"/>
            <w:webHidden/>
            <w:sz w:val="24"/>
            <w:szCs w:val="24"/>
            <w:u w:val="single"/>
          </w:rPr>
          <w:tab/>
          <w:delText>122</w:delText>
        </w:r>
      </w:del>
    </w:p>
    <w:p w14:paraId="6300A283" w14:textId="77777777" w:rsidR="007F687B" w:rsidRPr="00A41153" w:rsidDel="00A41153" w:rsidRDefault="007F687B" w:rsidP="00F612B6">
      <w:pPr>
        <w:pStyle w:val="13"/>
        <w:rPr>
          <w:del w:id="402" w:author="Ожерельева Ольга Владимировна" w:date="2021-10-26T12:51:00Z"/>
          <w:rFonts w:ascii="Times New Roman" w:eastAsiaTheme="minorEastAsia" w:hAnsi="Times New Roman" w:cs="Times New Roman"/>
          <w:sz w:val="24"/>
          <w:szCs w:val="24"/>
          <w:u w:val="single"/>
          <w:lang w:eastAsia="ru-RU"/>
        </w:rPr>
      </w:pPr>
      <w:del w:id="403" w:author="Ожерельева Ольга Владимировна" w:date="2021-10-26T12:51:00Z">
        <w:r w:rsidRPr="0095302B" w:rsidDel="00A41153">
          <w:rPr>
            <w:rFonts w:ascii="Times New Roman" w:hAnsi="Times New Roman" w:cs="Times New Roman"/>
            <w:sz w:val="24"/>
            <w:szCs w:val="24"/>
            <w:u w:val="single"/>
          </w:rPr>
          <w:delText>к Правилам Страховой платежной системы</w:delText>
        </w:r>
        <w:r w:rsidRPr="00A41153" w:rsidDel="00A41153">
          <w:rPr>
            <w:rFonts w:ascii="Times New Roman" w:hAnsi="Times New Roman" w:cs="Times New Roman"/>
            <w:webHidden/>
            <w:sz w:val="24"/>
            <w:szCs w:val="24"/>
            <w:u w:val="single"/>
          </w:rPr>
          <w:tab/>
          <w:delText>122</w:delText>
        </w:r>
      </w:del>
    </w:p>
    <w:p w14:paraId="2A67689D" w14:textId="77777777" w:rsidR="007F687B" w:rsidRPr="00A41153" w:rsidDel="00A41153" w:rsidRDefault="007F687B" w:rsidP="00F612B6">
      <w:pPr>
        <w:pStyle w:val="13"/>
        <w:rPr>
          <w:del w:id="404" w:author="Ожерельева Ольга Владимировна" w:date="2021-10-26T12:51:00Z"/>
          <w:rFonts w:ascii="Times New Roman" w:eastAsiaTheme="minorEastAsia" w:hAnsi="Times New Roman" w:cs="Times New Roman"/>
          <w:sz w:val="24"/>
          <w:szCs w:val="24"/>
          <w:u w:val="single"/>
          <w:lang w:eastAsia="ru-RU"/>
        </w:rPr>
      </w:pPr>
      <w:del w:id="405" w:author="Ожерельева Ольга Владимировна" w:date="2021-10-26T12:51:00Z">
        <w:r w:rsidRPr="0095302B" w:rsidDel="00A41153">
          <w:rPr>
            <w:rFonts w:ascii="Times New Roman" w:hAnsi="Times New Roman" w:cs="Times New Roman"/>
            <w:sz w:val="24"/>
            <w:szCs w:val="24"/>
            <w:u w:val="single"/>
          </w:rPr>
          <w:delText>Порядок расчета средних сумм страховых выплат</w:delText>
        </w:r>
        <w:r w:rsidRPr="00A41153" w:rsidDel="00A41153">
          <w:rPr>
            <w:rFonts w:ascii="Times New Roman" w:hAnsi="Times New Roman" w:cs="Times New Roman"/>
            <w:webHidden/>
            <w:sz w:val="24"/>
            <w:szCs w:val="24"/>
            <w:u w:val="single"/>
          </w:rPr>
          <w:tab/>
          <w:delText>122</w:delText>
        </w:r>
      </w:del>
    </w:p>
    <w:p w14:paraId="4C32F3E6" w14:textId="60B7378F" w:rsidR="00433AAE" w:rsidRPr="005F1B0E" w:rsidRDefault="00433AAE" w:rsidP="00591FEB">
      <w:pPr>
        <w:spacing w:before="144" w:afterLines="60" w:after="144" w:line="240" w:lineRule="auto"/>
        <w:jc w:val="both"/>
        <w:sectPr w:rsidR="00433AAE" w:rsidRPr="005F1B0E" w:rsidSect="00370EE1">
          <w:footerReference w:type="even" r:id="rId10"/>
          <w:footerReference w:type="default" r:id="rId11"/>
          <w:pgSz w:w="11906" w:h="16838"/>
          <w:pgMar w:top="1134" w:right="850" w:bottom="1134" w:left="1701" w:header="708" w:footer="708" w:gutter="0"/>
          <w:cols w:space="708"/>
          <w:titlePg/>
          <w:docGrid w:linePitch="360"/>
        </w:sectPr>
      </w:pPr>
      <w:r w:rsidRPr="00A41153">
        <w:rPr>
          <w:rFonts w:ascii="Times New Roman" w:hAnsi="Times New Roman"/>
          <w:color w:val="0000FF"/>
          <w:sz w:val="24"/>
          <w:szCs w:val="24"/>
          <w:u w:val="single"/>
        </w:rPr>
        <w:fldChar w:fldCharType="end"/>
      </w:r>
    </w:p>
    <w:p w14:paraId="59C399F7" w14:textId="77777777" w:rsidR="00433AAE" w:rsidRPr="005F1B0E" w:rsidRDefault="00433AAE" w:rsidP="00433AAE">
      <w:pPr>
        <w:pStyle w:val="10"/>
        <w:jc w:val="both"/>
        <w:rPr>
          <w:rStyle w:val="221"/>
          <w:b/>
          <w:bCs/>
          <w:i w:val="0"/>
          <w:iCs w:val="0"/>
          <w:kern w:val="0"/>
          <w:sz w:val="24"/>
          <w:szCs w:val="24"/>
          <w:shd w:val="clear" w:color="auto" w:fill="auto"/>
          <w:lang w:val="ru-RU"/>
        </w:rPr>
      </w:pPr>
      <w:bookmarkStart w:id="406" w:name="_Toc492560363"/>
      <w:bookmarkStart w:id="407" w:name="_Toc37426853"/>
      <w:bookmarkStart w:id="408" w:name="_Toc38905214"/>
      <w:bookmarkStart w:id="409" w:name="_Toc73978814"/>
      <w:bookmarkStart w:id="410" w:name="_Toc69896885"/>
      <w:bookmarkStart w:id="411" w:name="_Toc70340994"/>
      <w:bookmarkStart w:id="412" w:name="_Toc80272708"/>
      <w:bookmarkStart w:id="413" w:name="_Toc84518115"/>
      <w:bookmarkStart w:id="414" w:name="_Toc86145100"/>
      <w:r w:rsidRPr="005F1B0E">
        <w:rPr>
          <w:rStyle w:val="221"/>
          <w:b/>
          <w:bCs/>
          <w:i w:val="0"/>
          <w:iCs w:val="0"/>
          <w:sz w:val="24"/>
          <w:szCs w:val="24"/>
          <w:lang w:val="ru-RU"/>
        </w:rPr>
        <w:lastRenderedPageBreak/>
        <w:t>1. Термины и определения</w:t>
      </w:r>
      <w:bookmarkEnd w:id="406"/>
      <w:bookmarkEnd w:id="407"/>
      <w:bookmarkEnd w:id="408"/>
      <w:bookmarkEnd w:id="409"/>
      <w:bookmarkEnd w:id="410"/>
      <w:bookmarkEnd w:id="411"/>
      <w:bookmarkEnd w:id="412"/>
      <w:bookmarkEnd w:id="413"/>
      <w:bookmarkEnd w:id="414"/>
    </w:p>
    <w:p w14:paraId="3FF689A6" w14:textId="77777777" w:rsidR="00433AAE" w:rsidRPr="005F1B0E" w:rsidRDefault="00433AAE" w:rsidP="00433AAE">
      <w:pPr>
        <w:pStyle w:val="a5"/>
        <w:spacing w:before="0" w:after="0" w:line="240" w:lineRule="auto"/>
        <w:ind w:firstLine="709"/>
        <w:contextualSpacing/>
        <w:rPr>
          <w:rFonts w:ascii="Times New Roman" w:hAnsi="Times New Roman"/>
          <w:sz w:val="24"/>
          <w:szCs w:val="24"/>
        </w:rPr>
      </w:pPr>
    </w:p>
    <w:p w14:paraId="700B74E0" w14:textId="77777777" w:rsidR="00433AAE" w:rsidRPr="005F1B0E" w:rsidRDefault="00433AAE" w:rsidP="00433AAE">
      <w:pPr>
        <w:pStyle w:val="a5"/>
        <w:spacing w:before="0" w:after="0" w:line="240" w:lineRule="auto"/>
        <w:ind w:firstLine="709"/>
        <w:contextualSpacing/>
        <w:rPr>
          <w:rFonts w:ascii="Times New Roman" w:hAnsi="Times New Roman"/>
          <w:sz w:val="24"/>
          <w:szCs w:val="24"/>
        </w:rPr>
      </w:pPr>
      <w:r w:rsidRPr="005F1B0E">
        <w:rPr>
          <w:rFonts w:ascii="Times New Roman" w:hAnsi="Times New Roman"/>
          <w:sz w:val="24"/>
          <w:szCs w:val="24"/>
        </w:rPr>
        <w:t>Термины и определения, используемые в Правилах «Страховой платежной системы» (далее - Правила Платежной системы /Правила Системы/Правила),</w:t>
      </w:r>
      <w:r w:rsidRPr="005F1B0E">
        <w:rPr>
          <w:rStyle w:val="a8"/>
          <w:rFonts w:ascii="Times New Roman" w:hAnsi="Times New Roman" w:cs="Times New Roman"/>
          <w:b w:val="0"/>
          <w:i w:val="0"/>
          <w:sz w:val="24"/>
          <w:szCs w:val="24"/>
          <w:lang w:val="ru-RU"/>
        </w:rPr>
        <w:t xml:space="preserve"> </w:t>
      </w:r>
      <w:r w:rsidRPr="005F1B0E">
        <w:rPr>
          <w:rFonts w:ascii="Times New Roman" w:hAnsi="Times New Roman"/>
          <w:sz w:val="24"/>
          <w:szCs w:val="24"/>
        </w:rPr>
        <w:t>имеют следующее значение:</w:t>
      </w:r>
    </w:p>
    <w:p w14:paraId="028FB1D6" w14:textId="77777777" w:rsidR="00433AAE" w:rsidRPr="005F1B0E" w:rsidRDefault="00433AAE" w:rsidP="00433AAE">
      <w:pPr>
        <w:pStyle w:val="msobodytextcxspmiddle"/>
        <w:spacing w:before="0" w:beforeAutospacing="0" w:after="0" w:afterAutospacing="0"/>
        <w:contextualSpacing/>
        <w:jc w:val="both"/>
        <w:rPr>
          <w:strike/>
        </w:rPr>
      </w:pPr>
      <w:r w:rsidRPr="005F1B0E">
        <w:rPr>
          <w:b/>
          <w:lang w:eastAsia="en-US"/>
        </w:rPr>
        <w:tab/>
        <w:t>Страховая платежная система/</w:t>
      </w:r>
      <w:r w:rsidRPr="005F1B0E">
        <w:rPr>
          <w:b/>
        </w:rPr>
        <w:t>Платежная система</w:t>
      </w:r>
      <w:r w:rsidRPr="005F1B0E">
        <w:rPr>
          <w:b/>
          <w:lang w:eastAsia="en-US"/>
        </w:rPr>
        <w:t>/Система</w:t>
      </w:r>
      <w:r w:rsidRPr="005F1B0E">
        <w:rPr>
          <w:b/>
        </w:rPr>
        <w:t xml:space="preserve"> – </w:t>
      </w:r>
      <w:r w:rsidRPr="005F1B0E">
        <w:t>совокупность орг</w:t>
      </w:r>
      <w:r w:rsidRPr="005F1B0E">
        <w:rPr>
          <w:lang w:eastAsia="en-US"/>
        </w:rPr>
        <w:t>анизаций, взаимодействующих по П</w:t>
      </w:r>
      <w:r w:rsidRPr="005F1B0E">
        <w:t>равилам Страховой платежной системы в целях перевода денежных сре</w:t>
      </w:r>
      <w:proofErr w:type="gramStart"/>
      <w:r w:rsidRPr="005F1B0E">
        <w:t>дств дл</w:t>
      </w:r>
      <w:proofErr w:type="gramEnd"/>
      <w:r w:rsidRPr="005F1B0E">
        <w:t xml:space="preserve">я расчета по обязательным видам страхования, включающая Оператора платежной системы, </w:t>
      </w:r>
      <w:r w:rsidRPr="005F1B0E">
        <w:rPr>
          <w:lang w:eastAsia="en-US"/>
        </w:rPr>
        <w:t>О</w:t>
      </w:r>
      <w:r w:rsidRPr="005F1B0E">
        <w:t>ператоров услуг платежн</w:t>
      </w:r>
      <w:r w:rsidRPr="005F1B0E">
        <w:rPr>
          <w:lang w:eastAsia="en-US"/>
        </w:rPr>
        <w:t>ой инфраструктуры и Участников П</w:t>
      </w:r>
      <w:r w:rsidRPr="005F1B0E">
        <w:t>латежной системы, из которых как минимум три организации являются Операторами по переводу денежных средств.</w:t>
      </w:r>
    </w:p>
    <w:p w14:paraId="5DA606FA" w14:textId="77777777" w:rsidR="00433AAE" w:rsidRPr="005F1B0E" w:rsidRDefault="00433AAE" w:rsidP="00433AAE">
      <w:pPr>
        <w:pStyle w:val="msobodytextcxspmiddle"/>
        <w:tabs>
          <w:tab w:val="left" w:pos="993"/>
        </w:tabs>
        <w:spacing w:before="0" w:beforeAutospacing="0" w:after="0" w:afterAutospacing="0"/>
        <w:ind w:firstLine="709"/>
        <w:contextualSpacing/>
        <w:jc w:val="both"/>
      </w:pPr>
      <w:r w:rsidRPr="005F1B0E">
        <w:rPr>
          <w:b/>
        </w:rPr>
        <w:t xml:space="preserve">Участники </w:t>
      </w:r>
      <w:r w:rsidRPr="005F1B0E">
        <w:t xml:space="preserve">– </w:t>
      </w:r>
      <w:bookmarkStart w:id="415" w:name="sub_21101"/>
      <w:r w:rsidRPr="005F1B0E">
        <w:t xml:space="preserve">Участники-Банки и </w:t>
      </w:r>
      <w:bookmarkStart w:id="416" w:name="sub_21103"/>
      <w:bookmarkEnd w:id="415"/>
      <w:r w:rsidRPr="005F1B0E">
        <w:t>Участники-Страховщики, присоединившиеся к Правилам Платежной системы.</w:t>
      </w:r>
    </w:p>
    <w:bookmarkEnd w:id="416"/>
    <w:p w14:paraId="4566936B" w14:textId="77777777" w:rsidR="00433AAE" w:rsidRPr="005F1B0E" w:rsidRDefault="00433AAE" w:rsidP="00433AAE">
      <w:pPr>
        <w:pStyle w:val="msobodytextcxspmiddle"/>
        <w:spacing w:before="0" w:beforeAutospacing="0" w:after="0" w:afterAutospacing="0"/>
        <w:ind w:firstLine="709"/>
        <w:contextualSpacing/>
        <w:jc w:val="both"/>
      </w:pPr>
      <w:r w:rsidRPr="005F1B0E">
        <w:rPr>
          <w:b/>
        </w:rPr>
        <w:t>Участник-Банк (Оператор по переводу денежных средств / ОПДС)</w:t>
      </w:r>
      <w:r w:rsidRPr="005F1B0E">
        <w:t xml:space="preserve"> – кредитная организация, которая в соответствии с действующим законодательством Российской Федерации вправе осуществлять перевод денежных средств, присоединившаяся к Правилам Платежной системы.</w:t>
      </w:r>
    </w:p>
    <w:p w14:paraId="0B323E40" w14:textId="77777777" w:rsidR="00433AAE" w:rsidRPr="005F1B0E" w:rsidRDefault="00433AAE" w:rsidP="00433AAE">
      <w:pPr>
        <w:pStyle w:val="msobodytextcxspmiddle"/>
        <w:spacing w:before="0" w:beforeAutospacing="0" w:after="0" w:afterAutospacing="0"/>
        <w:ind w:firstLine="709"/>
        <w:contextualSpacing/>
        <w:jc w:val="both"/>
      </w:pPr>
      <w:r w:rsidRPr="005F1B0E">
        <w:rPr>
          <w:b/>
        </w:rPr>
        <w:t>Участник-Страховщик</w:t>
      </w:r>
      <w:r w:rsidRPr="005F1B0E">
        <w:t xml:space="preserve"> – страховая организация, осуществляющая обязательное страхование гражданской ответственности в соответствии с законодательством Российской Федерации, присоединившаяся к Правилам Платежной системы в рамках соответствующего вида страхования гражданской ответственности в соответствии с Разделом 2 Правил.</w:t>
      </w:r>
    </w:p>
    <w:p w14:paraId="218AD094" w14:textId="77777777" w:rsidR="00433AAE" w:rsidRPr="005F1B0E" w:rsidRDefault="00433AAE" w:rsidP="00433AAE">
      <w:pPr>
        <w:pStyle w:val="msobodytextcxspmiddle"/>
        <w:spacing w:after="0"/>
        <w:ind w:firstLine="709"/>
        <w:contextualSpacing/>
        <w:jc w:val="both"/>
      </w:pPr>
      <w:r w:rsidRPr="005F1B0E">
        <w:rPr>
          <w:b/>
        </w:rPr>
        <w:t>Оператор Платежной системы/Оператор Системы</w:t>
      </w:r>
      <w:r w:rsidRPr="005F1B0E">
        <w:t xml:space="preserve"> – ООО «СПС».</w:t>
      </w:r>
    </w:p>
    <w:p w14:paraId="65708180" w14:textId="77777777" w:rsidR="00433AAE" w:rsidRPr="005F1B0E" w:rsidRDefault="00433AAE" w:rsidP="00433AAE">
      <w:pPr>
        <w:pStyle w:val="msobodytextcxspmiddle"/>
        <w:spacing w:after="0"/>
        <w:ind w:firstLine="709"/>
        <w:contextualSpacing/>
        <w:jc w:val="both"/>
      </w:pPr>
      <w:r w:rsidRPr="005F1B0E">
        <w:rPr>
          <w:b/>
        </w:rPr>
        <w:t>Операторы услуг платежной инфраструктуры</w:t>
      </w:r>
      <w:r w:rsidRPr="005F1B0E">
        <w:t xml:space="preserve"> </w:t>
      </w:r>
      <w:r w:rsidRPr="005F1B0E">
        <w:rPr>
          <w:bCs/>
        </w:rPr>
        <w:t>–</w:t>
      </w:r>
      <w:r w:rsidRPr="005F1B0E">
        <w:t xml:space="preserve"> Операционный центр, Платежный клиринговый центр, Расчетный центр.</w:t>
      </w:r>
    </w:p>
    <w:p w14:paraId="2824ED22" w14:textId="77777777" w:rsidR="00433AAE" w:rsidRPr="005F1B0E" w:rsidRDefault="00433AAE" w:rsidP="00433AAE">
      <w:pPr>
        <w:pStyle w:val="msobodytextcxspmiddle"/>
        <w:ind w:firstLine="709"/>
        <w:contextualSpacing/>
        <w:jc w:val="both"/>
      </w:pPr>
      <w:proofErr w:type="gramStart"/>
      <w:r w:rsidRPr="005F1B0E">
        <w:rPr>
          <w:b/>
        </w:rPr>
        <w:t>Операционный центр Платежной системы/Операционный центр</w:t>
      </w:r>
      <w:r w:rsidRPr="005F1B0E">
        <w:t xml:space="preserve"> – </w:t>
      </w:r>
      <w:r w:rsidRPr="005F1B0E">
        <w:br/>
        <w:t>ООО «СПС», обеспечивающее в Платежной системе информационное взаимодействие, в том числе обмен электронными сообщениями между Участниками, а также между Участниками, Платежным клиринговым центром и Расчетным центром в целях осуществления расчета в Платежной системе, и осуществляющее формирование и удостоверение Распоряжений на основании информации, полученной от Участников в рамках информационного взаимодействия, состав которой определен пунктами 2-6</w:t>
      </w:r>
      <w:proofErr w:type="gramEnd"/>
      <w:r w:rsidRPr="005F1B0E">
        <w:t xml:space="preserve"> Приложения № 4 к Правилам Системы, для осуществления перевода денежных средств, предусмотренных Разделом 2 Правил Системы, и их передачу в Платежный клиринговый центр.</w:t>
      </w:r>
    </w:p>
    <w:p w14:paraId="2BA9FED4" w14:textId="77777777" w:rsidR="00433AAE" w:rsidRPr="005F1B0E" w:rsidRDefault="00433AAE" w:rsidP="00433AAE">
      <w:pPr>
        <w:pStyle w:val="msobodytextcxspmiddle"/>
        <w:spacing w:after="0"/>
        <w:ind w:firstLine="709"/>
        <w:contextualSpacing/>
        <w:jc w:val="both"/>
      </w:pPr>
      <w:r w:rsidRPr="005F1B0E">
        <w:rPr>
          <w:b/>
        </w:rPr>
        <w:t>Платежный клиринговый центр платежной системы/ Платежный клиринговый центр</w:t>
      </w:r>
      <w:r w:rsidRPr="005F1B0E">
        <w:t xml:space="preserve"> – ООО «СПС», обеспечивающее в рамках Платежной системы прием к исполнению и передачу Расчетному центру к исполнению Распоряжений и выполнение иных действий, предусмотренных Федеральным законом от 27 июня 2011 года № 161-ФЗ «О национальной платежной системе».</w:t>
      </w:r>
    </w:p>
    <w:p w14:paraId="33A1DDD0" w14:textId="77777777" w:rsidR="00433AAE" w:rsidRPr="005F1B0E" w:rsidRDefault="00433AAE" w:rsidP="00433AAE">
      <w:pPr>
        <w:pStyle w:val="msobodytextcxspmiddle"/>
        <w:spacing w:after="0"/>
        <w:ind w:firstLine="709"/>
        <w:contextualSpacing/>
        <w:jc w:val="both"/>
      </w:pPr>
      <w:proofErr w:type="gramStart"/>
      <w:r w:rsidRPr="005F1B0E">
        <w:rPr>
          <w:b/>
        </w:rPr>
        <w:t>Расчетный центр платежной системы/ Расчетный центр</w:t>
      </w:r>
      <w:r w:rsidRPr="005F1B0E">
        <w:t xml:space="preserve"> – банк, обеспечивающий в рамках Платежной системы исполнение Распоряжений посредством списания денежных средств с банковских счетов Участников-Страховщиков и/или Счета учета результатов платежного клиринга и зачисления денежных средств на банковские счета Участников-Страховщиков и/или на Счет учета результатов платежного клиринга, а также выполнение иных действий, предусмотренных Федеральным законом от </w:t>
      </w:r>
      <w:r w:rsidRPr="005F1B0E">
        <w:br/>
        <w:t>27 июня 2011 года № 161-ФЗ «О</w:t>
      </w:r>
      <w:proofErr w:type="gramEnd"/>
      <w:r w:rsidRPr="005F1B0E">
        <w:t xml:space="preserve"> национальной платежной системе» и настоящими Правилами.</w:t>
      </w:r>
    </w:p>
    <w:p w14:paraId="63C74363" w14:textId="77777777" w:rsidR="00433AAE" w:rsidRPr="005F1B0E" w:rsidRDefault="00433AAE" w:rsidP="00433AAE">
      <w:pPr>
        <w:pStyle w:val="msobodytextcxspmiddle"/>
        <w:spacing w:after="0"/>
        <w:ind w:firstLine="709"/>
        <w:contextualSpacing/>
        <w:jc w:val="both"/>
      </w:pPr>
      <w:r w:rsidRPr="005F1B0E">
        <w:rPr>
          <w:b/>
        </w:rPr>
        <w:t>Субъекты системы</w:t>
      </w:r>
      <w:r w:rsidRPr="005F1B0E">
        <w:t xml:space="preserve"> – Участники, Оператор Системы, Операторы услуг платежной инфраструктуры.</w:t>
      </w:r>
    </w:p>
    <w:p w14:paraId="6E710A19" w14:textId="77777777" w:rsidR="00433AAE" w:rsidRPr="005F1B0E" w:rsidRDefault="00433AAE" w:rsidP="00433AAE">
      <w:pPr>
        <w:pStyle w:val="msobodytextcxspmiddle"/>
        <w:spacing w:before="0" w:beforeAutospacing="0" w:after="0" w:afterAutospacing="0"/>
        <w:ind w:firstLine="709"/>
        <w:contextualSpacing/>
        <w:jc w:val="both"/>
      </w:pPr>
      <w:r w:rsidRPr="005F1B0E">
        <w:rPr>
          <w:b/>
        </w:rPr>
        <w:t xml:space="preserve">Партнер </w:t>
      </w:r>
      <w:r w:rsidRPr="005F1B0E">
        <w:rPr>
          <w:bCs/>
        </w:rPr>
        <w:t>–</w:t>
      </w:r>
      <w:r w:rsidRPr="005F1B0E">
        <w:rPr>
          <w:b/>
        </w:rPr>
        <w:t xml:space="preserve"> </w:t>
      </w:r>
      <w:r w:rsidRPr="005F1B0E">
        <w:t xml:space="preserve">третье лицо, заключившее с Участником-Банком Договор банковского счета в целях осуществления перевода денежных средств. </w:t>
      </w:r>
    </w:p>
    <w:p w14:paraId="019D58D2" w14:textId="77777777" w:rsidR="00433AAE" w:rsidRPr="005F1B0E" w:rsidRDefault="00433AAE" w:rsidP="00433AAE">
      <w:pPr>
        <w:pStyle w:val="msobodytextcxspmiddle"/>
        <w:tabs>
          <w:tab w:val="left" w:pos="993"/>
        </w:tabs>
        <w:spacing w:before="0" w:beforeAutospacing="0" w:after="0" w:afterAutospacing="0"/>
        <w:ind w:firstLine="709"/>
        <w:contextualSpacing/>
        <w:jc w:val="both"/>
        <w:rPr>
          <w:b/>
          <w:bCs/>
        </w:rPr>
      </w:pPr>
      <w:r w:rsidRPr="005F1B0E">
        <w:rPr>
          <w:b/>
          <w:bCs/>
        </w:rPr>
        <w:lastRenderedPageBreak/>
        <w:t>Доступный остаток</w:t>
      </w:r>
      <w:r w:rsidRPr="005F1B0E">
        <w:t xml:space="preserve"> – остаток денежных средств на счете Участника-Страховщика, доступный для их перевода, свободный от ограничений прав Участника-Страховщика на распоряжение данным остатком денежных средств, налагаемых в соответствии с действующим законодательством Российской Федерации.</w:t>
      </w:r>
    </w:p>
    <w:p w14:paraId="0C652DF5" w14:textId="77777777" w:rsidR="00433AAE" w:rsidRPr="005F1B0E" w:rsidRDefault="00433AAE" w:rsidP="00433AAE">
      <w:pPr>
        <w:pStyle w:val="msobodytextcxspmiddle"/>
        <w:tabs>
          <w:tab w:val="left" w:pos="993"/>
        </w:tabs>
        <w:spacing w:before="0" w:beforeAutospacing="0" w:after="0" w:afterAutospacing="0"/>
        <w:ind w:firstLine="709"/>
        <w:contextualSpacing/>
        <w:jc w:val="both"/>
        <w:rPr>
          <w:bCs/>
        </w:rPr>
      </w:pPr>
      <w:r w:rsidRPr="005F1B0E">
        <w:rPr>
          <w:b/>
          <w:bCs/>
        </w:rPr>
        <w:t>Расчетная сессия</w:t>
      </w:r>
      <w:r w:rsidRPr="005F1B0E">
        <w:rPr>
          <w:bCs/>
        </w:rPr>
        <w:t xml:space="preserve"> – часть процесса проведения расчета в Системе с момента получения Расчетным Центром от Платежного клирингового центра электронного документа об открытии расчетной сессии и до момента получения Расчетным центром от Платежного клирингового центра электронного документа об окончании перевода денежных средств (закрытии расчетной сессии).</w:t>
      </w:r>
    </w:p>
    <w:p w14:paraId="20A0D64A" w14:textId="77777777" w:rsidR="00433AAE" w:rsidRPr="005F1B0E" w:rsidRDefault="00433AAE" w:rsidP="00433AAE">
      <w:pPr>
        <w:pStyle w:val="msobodytextcxspmiddle"/>
        <w:tabs>
          <w:tab w:val="left" w:pos="993"/>
        </w:tabs>
        <w:spacing w:before="0" w:beforeAutospacing="0" w:after="0" w:afterAutospacing="0"/>
        <w:ind w:firstLine="709"/>
        <w:contextualSpacing/>
        <w:jc w:val="both"/>
      </w:pPr>
      <w:r w:rsidRPr="005F1B0E">
        <w:rPr>
          <w:b/>
        </w:rPr>
        <w:t>Платежные клиринговые позиции</w:t>
      </w:r>
      <w:r w:rsidRPr="005F1B0E">
        <w:t xml:space="preserve"> </w:t>
      </w:r>
      <w:r w:rsidRPr="005F1B0E">
        <w:rPr>
          <w:bCs/>
        </w:rPr>
        <w:t>–</w:t>
      </w:r>
      <w:r w:rsidRPr="005F1B0E">
        <w:t xml:space="preserve"> суммы денежных средств, подлежащих списанию Расчетным центром с банковских счетов Участников-Страховщиков и/или со Счета учета результатов платежного клиринга и зачислению Расчетным центром на банковские счета Участников-Страховщиков и/или на Счет учета результатов платежного клиринга.</w:t>
      </w:r>
    </w:p>
    <w:p w14:paraId="5549A265" w14:textId="77777777" w:rsidR="00433AAE" w:rsidRPr="005F1B0E" w:rsidRDefault="00433AAE" w:rsidP="00433AAE">
      <w:pPr>
        <w:pStyle w:val="msobodytextcxspmiddle"/>
        <w:tabs>
          <w:tab w:val="left" w:pos="993"/>
        </w:tabs>
        <w:spacing w:before="0" w:beforeAutospacing="0" w:after="0" w:afterAutospacing="0"/>
        <w:ind w:firstLine="709"/>
        <w:contextualSpacing/>
        <w:jc w:val="both"/>
        <w:rPr>
          <w:b/>
        </w:rPr>
      </w:pPr>
      <w:proofErr w:type="gramStart"/>
      <w:r w:rsidRPr="005F1B0E">
        <w:rPr>
          <w:b/>
        </w:rPr>
        <w:t>Распоряжение Участника</w:t>
      </w:r>
      <w:r w:rsidRPr="005F1B0E">
        <w:t xml:space="preserve"> – распоряжение, сформированное и удостоверенное Операционным центром на основании полученной от Участника-Страховщика информации в соответствии с пунктами 3 и 4 Приложения № 4 к Правилам Системы, и направляемое Операционным центром в Платежный клиринговый центр, в целях осуществления перевода денежных средств предусмотренного пунктами «б» и «в» Раздела 2 Правил Системы, который определяет платежные клиринговые позиции каждого Участника-Страховщика, формирует и направляет Распоряжение</w:t>
      </w:r>
      <w:proofErr w:type="gramEnd"/>
      <w:r w:rsidRPr="005F1B0E">
        <w:t xml:space="preserve"> ПКЦ в Расчетный центр для осуществления перевода денежных средств. В случае если Участник-Банк выступает получателем денежных средств по Распоряжению Участника, данное Распоряжение Участника является основанием для перевода Участником-Банком полученных денежных средств Партнеру в соответствии с назначением платежа, указанным в Распоряжении Участника. </w:t>
      </w:r>
      <w:proofErr w:type="gramStart"/>
      <w:r w:rsidRPr="005F1B0E">
        <w:t>В случае если Участник-Банк выступает плательщиком денежных средств по Распоряжению Участника, данное Распоряжение Участника является основанием для включения Платежным клиринговым центром сведений о переводе денежных средств Участнику-Страховщику в платежную клиринговую позицию Участника-Банка, с которым у Партнера заключен Договор банковского счета для перечисления Участником-Банком денежных в соответствии с назначением платежа, указанным в соответствующем Распоряжении Участника.</w:t>
      </w:r>
      <w:proofErr w:type="gramEnd"/>
    </w:p>
    <w:p w14:paraId="04E7E628" w14:textId="77777777" w:rsidR="00433AAE" w:rsidRPr="005F1B0E" w:rsidRDefault="00433AAE" w:rsidP="00433AAE">
      <w:pPr>
        <w:pStyle w:val="msobodytextcxspmiddle"/>
        <w:tabs>
          <w:tab w:val="left" w:pos="993"/>
        </w:tabs>
        <w:spacing w:before="0" w:beforeAutospacing="0" w:after="0" w:afterAutospacing="0"/>
        <w:ind w:firstLine="709"/>
        <w:contextualSpacing/>
        <w:jc w:val="both"/>
      </w:pPr>
      <w:r w:rsidRPr="005F1B0E">
        <w:rPr>
          <w:b/>
        </w:rPr>
        <w:t>Ненулевое Распоряжение Участника</w:t>
      </w:r>
      <w:r w:rsidRPr="005F1B0E">
        <w:t xml:space="preserve"> – распоряжение, сформированное и удостоверенное Операционным центром на основании полученной от Участника-Страховщика информации в соответствии с пунктами 2 и 5 Приложения № 4 к Правилам Системы, и направляемое Операционным центром в Платежный клиринговый центр в целях осуществления перевода денежных средств, предусмотренного пунктами «а» и «а</w:t>
      </w:r>
      <w:proofErr w:type="gramStart"/>
      <w:r w:rsidRPr="005F1B0E">
        <w:rPr>
          <w:vertAlign w:val="superscript"/>
        </w:rPr>
        <w:t>1</w:t>
      </w:r>
      <w:proofErr w:type="gramEnd"/>
      <w:r w:rsidRPr="005F1B0E">
        <w:t xml:space="preserve">» Раздела 2 Правил Системы, являющееся основанием для перечисления Участником-Страховщиком, являющимся плательщиком по данному распоряжению, на Счет учета результатов платежного клиринга суммы, указанной в Ненулевом Распоряжении Участника. </w:t>
      </w:r>
      <w:proofErr w:type="gramStart"/>
      <w:r w:rsidRPr="005F1B0E">
        <w:t>В случае если Участник-Банк выступает плательщиком денежных средств по Ненулевому Распоряжению Участника, данное Ненулевое Распоряжение Участника является основанием для включения Платежным клиринговым центром сведений о переводе денежных средств Участнику-Страховщику в платежную клиринговую позицию Участника-Банка, с которым у Партнера заключен Договор банковского счета для перечисления Участником-Банком денежных средств в соответствии с назначением платежа, указанным в соответствующем Ненулевом Распоряжении Участника.</w:t>
      </w:r>
      <w:proofErr w:type="gramEnd"/>
    </w:p>
    <w:p w14:paraId="4F754613" w14:textId="77777777" w:rsidR="00433AAE" w:rsidRPr="005F1B0E" w:rsidRDefault="00433AAE" w:rsidP="00433AAE">
      <w:pPr>
        <w:pStyle w:val="msobodytextcxspmiddle"/>
        <w:tabs>
          <w:tab w:val="left" w:pos="993"/>
        </w:tabs>
        <w:spacing w:before="0" w:beforeAutospacing="0" w:after="0" w:afterAutospacing="0"/>
        <w:ind w:firstLine="567"/>
        <w:contextualSpacing/>
        <w:jc w:val="both"/>
      </w:pPr>
      <w:r w:rsidRPr="005F1B0E">
        <w:rPr>
          <w:b/>
        </w:rPr>
        <w:t xml:space="preserve">Распоряжение о переводе денежных средств </w:t>
      </w:r>
      <w:r w:rsidRPr="005F1B0E">
        <w:t>– распоряжение, сформированное и удостоверенное Операционным центром на основании:</w:t>
      </w:r>
    </w:p>
    <w:p w14:paraId="610E33EC" w14:textId="77777777" w:rsidR="00433AAE" w:rsidRPr="005F1B0E" w:rsidRDefault="00433AAE" w:rsidP="00433AAE">
      <w:pPr>
        <w:pStyle w:val="msobodytextcxspmiddle"/>
        <w:tabs>
          <w:tab w:val="left" w:pos="993"/>
        </w:tabs>
        <w:spacing w:before="0" w:beforeAutospacing="0" w:after="0" w:afterAutospacing="0"/>
        <w:ind w:firstLine="567"/>
        <w:contextualSpacing/>
        <w:jc w:val="both"/>
      </w:pPr>
      <w:proofErr w:type="gramStart"/>
      <w:r w:rsidRPr="005F1B0E">
        <w:t xml:space="preserve">- информации, полученной от Участника-Страховщика, в соответствии с пунктом 2 Приложения № 4 к Правилам Системы являющейся основанием для перечисления со Счета учета результатов платежного клиринга Участнику-Страховщику, направившему </w:t>
      </w:r>
      <w:r w:rsidRPr="005F1B0E">
        <w:lastRenderedPageBreak/>
        <w:t>Ненулевое Распоряжение Участника, средней суммы, определенной в порядке, установленном Приложением № 8 к Правилам Страховой платежной системы;</w:t>
      </w:r>
      <w:proofErr w:type="gramEnd"/>
    </w:p>
    <w:p w14:paraId="78EAC996" w14:textId="77777777" w:rsidR="00433AAE" w:rsidRPr="005F1B0E" w:rsidRDefault="00433AAE" w:rsidP="00433AAE">
      <w:pPr>
        <w:pStyle w:val="a5"/>
        <w:spacing w:before="0" w:after="0"/>
        <w:ind w:firstLine="567"/>
        <w:rPr>
          <w:rFonts w:ascii="Times New Roman" w:hAnsi="Times New Roman"/>
          <w:sz w:val="24"/>
          <w:szCs w:val="24"/>
        </w:rPr>
      </w:pPr>
      <w:r w:rsidRPr="005F1B0E">
        <w:rPr>
          <w:rFonts w:ascii="Times New Roman" w:hAnsi="Times New Roman"/>
          <w:sz w:val="24"/>
          <w:szCs w:val="24"/>
        </w:rPr>
        <w:t>- информации, полученной от Участника-Страховщика, в соответствии с пунктом 5 Приложения № 4 к Правилам Системы, являющейся основанием для перечисления со Счета учета результатов платежного клиринга Участнику-Страховщику, направившему Ненулевое Распоряжение Участника, суммы, указанной в полученной от Участника-Страховщика информации;</w:t>
      </w:r>
    </w:p>
    <w:p w14:paraId="62446C10" w14:textId="77777777" w:rsidR="00433AAE" w:rsidRPr="005F1B0E" w:rsidRDefault="00433AAE" w:rsidP="00433AAE">
      <w:pPr>
        <w:pStyle w:val="msobodytextcxspmiddle"/>
        <w:tabs>
          <w:tab w:val="left" w:pos="993"/>
        </w:tabs>
        <w:spacing w:before="0" w:beforeAutospacing="0" w:after="0" w:afterAutospacing="0"/>
        <w:ind w:firstLine="567"/>
        <w:contextualSpacing/>
        <w:jc w:val="both"/>
      </w:pPr>
      <w:proofErr w:type="gramStart"/>
      <w:r w:rsidRPr="005F1B0E">
        <w:t>- информации, полученной от Участника-Страховщика, в соответствии с пунктом 6 Приложения № 4 к Правилам Системы, являющейся основанием для перечисления Участником-Страховщиком, который является плательщиком по данному распоряжению, на Счет учета результатов платежного клиринга и со Счета учета результатов платежного клиринга Участнику-Страховщику, который является получателем по данному распоряжению, суммы, указанной в Распоряжении о переводе денежных</w:t>
      </w:r>
      <w:r w:rsidRPr="005F1B0E">
        <w:rPr>
          <w:b/>
        </w:rPr>
        <w:t xml:space="preserve"> </w:t>
      </w:r>
      <w:r w:rsidRPr="005F1B0E">
        <w:t xml:space="preserve">средств; </w:t>
      </w:r>
      <w:proofErr w:type="gramEnd"/>
    </w:p>
    <w:p w14:paraId="75F2834B" w14:textId="77777777" w:rsidR="00433AAE" w:rsidRPr="005F1B0E" w:rsidRDefault="00433AAE" w:rsidP="00433AAE">
      <w:pPr>
        <w:pStyle w:val="msobodytextcxspmiddle"/>
        <w:tabs>
          <w:tab w:val="left" w:pos="993"/>
        </w:tabs>
        <w:spacing w:before="0" w:beforeAutospacing="0" w:after="0" w:afterAutospacing="0"/>
        <w:ind w:firstLine="567"/>
        <w:contextualSpacing/>
        <w:jc w:val="both"/>
        <w:rPr>
          <w:b/>
        </w:rPr>
      </w:pPr>
      <w:proofErr w:type="gramStart"/>
      <w:r w:rsidRPr="005F1B0E">
        <w:t>- информации, направленной Операционным центром, в установленных Соглашением о прямом возмещении убытков, заключаемым в соответствии со статьей 26.1 Закона об ОСАГО между Участниками-Страховщиками и профессиональным объединением страховщиков (далее – Соглашение о ПВУ) и правилами профессиональной деятельности РСА «Правила осуществления страховых выплат в счет возмещения вреда в порядке суброгации» (далее – Правила КАСКО-ОСАГО) порядке и случаях, в соответствии с пунктом 6 Приложения № 4 к</w:t>
      </w:r>
      <w:proofErr w:type="gramEnd"/>
      <w:r w:rsidRPr="005F1B0E">
        <w:t xml:space="preserve"> Правилам Системы, являющейся основанием для перечисления Участником-Страховщиком, который является плательщиком по данному распоряжению, на Счет учета результатов платежного клиринга и со Счета учета результатов платежного клиринга Участнику-Страховщику, который является получателем по данному распоряжению, суммы, указанной в Распоряжении о переводе денежных</w:t>
      </w:r>
      <w:r w:rsidRPr="005F1B0E">
        <w:rPr>
          <w:b/>
        </w:rPr>
        <w:t xml:space="preserve"> </w:t>
      </w:r>
      <w:r w:rsidRPr="005F1B0E">
        <w:t>средств</w:t>
      </w:r>
    </w:p>
    <w:p w14:paraId="73A3BA25" w14:textId="77777777" w:rsidR="00433AAE" w:rsidRPr="005F1B0E" w:rsidRDefault="00433AAE" w:rsidP="00433AAE">
      <w:pPr>
        <w:pStyle w:val="msobodytextcxspmiddle"/>
        <w:tabs>
          <w:tab w:val="left" w:pos="993"/>
        </w:tabs>
        <w:spacing w:before="0" w:beforeAutospacing="0" w:after="0" w:afterAutospacing="0"/>
        <w:ind w:firstLine="567"/>
        <w:contextualSpacing/>
        <w:jc w:val="both"/>
      </w:pPr>
      <w:r w:rsidRPr="005F1B0E">
        <w:t>и направляемое Операционным центром в Платежный клиринговый центр в целях осуществления перевода денежных средств, предусмотренного пунктами «а» и «а</w:t>
      </w:r>
      <w:proofErr w:type="gramStart"/>
      <w:r w:rsidRPr="005F1B0E">
        <w:rPr>
          <w:vertAlign w:val="superscript"/>
        </w:rPr>
        <w:t>1</w:t>
      </w:r>
      <w:proofErr w:type="gramEnd"/>
      <w:r w:rsidRPr="005F1B0E">
        <w:t xml:space="preserve">» Раздела 2 Правил Системы, на основании которого Платежный клиринговый центр определяет платежные клиринговые позиции Участников, формирует и направляет Распоряжение ПКЦ в Расчетный центр для осуществления перевода денежных средств. В случае если Участник-Банк выступает получателем денежных средств по Распоряжению о переводе денежных средств, данное Распоряжение о переводе денежных средств является основанием для перечисления Участником-Банком полученных денежных средств Партнеру в соответствии с назначением платежа, указанным в соответствующем Распоряжении о переводе денежных средств. </w:t>
      </w:r>
      <w:proofErr w:type="gramStart"/>
      <w:r w:rsidRPr="005F1B0E">
        <w:t>В случае если Участник-Банк выступает плательщиком денежных средств по Распоряжению о переводе денежных средств, данное Распоряжение о переводе денежных средств является основанием для включения Платежным клиринговым центром сведений о переводе денежных средств Участнику-Страховщику в платежную клиринговую позицию Участника-Банка, с которым у Партнера заключен Договор банковского счета для перечисления Участником-Банком денежных средств в соответствии с назначением платежа, указанным в соответствующем Распоряжении</w:t>
      </w:r>
      <w:proofErr w:type="gramEnd"/>
      <w:r w:rsidRPr="005F1B0E">
        <w:t xml:space="preserve"> о переводе денежных средств.</w:t>
      </w:r>
    </w:p>
    <w:p w14:paraId="6B291ED7" w14:textId="77777777" w:rsidR="00433AAE" w:rsidRPr="005F1B0E" w:rsidRDefault="00433AAE" w:rsidP="00433AAE">
      <w:pPr>
        <w:pStyle w:val="msobodytextcxspmiddle"/>
        <w:tabs>
          <w:tab w:val="left" w:pos="993"/>
        </w:tabs>
        <w:spacing w:before="0" w:beforeAutospacing="0" w:after="0" w:afterAutospacing="0"/>
        <w:ind w:firstLine="709"/>
        <w:contextualSpacing/>
        <w:jc w:val="both"/>
      </w:pPr>
      <w:r w:rsidRPr="005F1B0E">
        <w:rPr>
          <w:b/>
        </w:rPr>
        <w:t xml:space="preserve">Распоряжение - </w:t>
      </w:r>
      <w:r w:rsidRPr="005F1B0E">
        <w:t>Распоряжение Участника и/или Ненулевое Распоряжение Участника и/или Распоряжение о переводе денежных сре</w:t>
      </w:r>
      <w:proofErr w:type="gramStart"/>
      <w:r w:rsidRPr="005F1B0E">
        <w:t>дств пр</w:t>
      </w:r>
      <w:proofErr w:type="gramEnd"/>
      <w:r w:rsidRPr="005F1B0E">
        <w:t>и совместном упоминании по тексту Правил.</w:t>
      </w:r>
    </w:p>
    <w:p w14:paraId="2391129F" w14:textId="77777777" w:rsidR="00433AAE" w:rsidRPr="005F1B0E" w:rsidRDefault="00433AAE" w:rsidP="00433AAE">
      <w:pPr>
        <w:pStyle w:val="msobodytextcxspmiddle"/>
        <w:tabs>
          <w:tab w:val="left" w:pos="993"/>
        </w:tabs>
        <w:spacing w:before="0" w:beforeAutospacing="0" w:after="0" w:afterAutospacing="0"/>
        <w:ind w:firstLine="709"/>
        <w:contextualSpacing/>
        <w:jc w:val="both"/>
      </w:pPr>
      <w:proofErr w:type="gramStart"/>
      <w:r w:rsidRPr="005F1B0E">
        <w:rPr>
          <w:b/>
        </w:rPr>
        <w:t>Распоряжение ПКЦ/Распоряжение Оператора/Распоряжение Оператора Системы</w:t>
      </w:r>
      <w:r w:rsidRPr="005F1B0E">
        <w:t xml:space="preserve"> </w:t>
      </w:r>
      <w:r w:rsidRPr="005F1B0E">
        <w:rPr>
          <w:b/>
        </w:rPr>
        <w:t>–</w:t>
      </w:r>
      <w:r w:rsidRPr="005F1B0E">
        <w:t xml:space="preserve"> указание ООО «СПС» на перевод денежных средств, направляемое Расчетному центру или Участнику-Банку в предусмотренных Правилами Системы случаях для целей осуществления перевода денежных средств в рамках осуществления расчета в Системе. </w:t>
      </w:r>
      <w:proofErr w:type="gramEnd"/>
    </w:p>
    <w:p w14:paraId="0F8422A0" w14:textId="77777777" w:rsidR="00433AAE" w:rsidRPr="005F1B0E" w:rsidRDefault="00433AAE" w:rsidP="00433AAE">
      <w:pPr>
        <w:pStyle w:val="msobodytextcxspmiddle"/>
        <w:tabs>
          <w:tab w:val="left" w:pos="993"/>
        </w:tabs>
        <w:spacing w:before="0" w:beforeAutospacing="0" w:after="0" w:afterAutospacing="0"/>
        <w:ind w:firstLine="709"/>
        <w:contextualSpacing/>
        <w:jc w:val="both"/>
        <w:rPr>
          <w:b/>
        </w:rPr>
      </w:pPr>
      <w:r w:rsidRPr="005F1B0E">
        <w:rPr>
          <w:b/>
        </w:rPr>
        <w:lastRenderedPageBreak/>
        <w:t xml:space="preserve">Счет покрытия – </w:t>
      </w:r>
      <w:r w:rsidRPr="005F1B0E">
        <w:t>банковский счет Участника-Страховщика в валюте Российской Федерации, открытый в Расчетном центре, предназначенный для аккумулирования денежных сре</w:t>
      </w:r>
      <w:proofErr w:type="gramStart"/>
      <w:r w:rsidRPr="005F1B0E">
        <w:t>дств в ц</w:t>
      </w:r>
      <w:proofErr w:type="gramEnd"/>
      <w:r w:rsidRPr="005F1B0E">
        <w:t>елях расчета в Платежной Системе.</w:t>
      </w:r>
    </w:p>
    <w:p w14:paraId="5B3104D4" w14:textId="77777777" w:rsidR="00433AAE" w:rsidRPr="005F1B0E" w:rsidRDefault="00433AAE" w:rsidP="00433AAE">
      <w:pPr>
        <w:pStyle w:val="msobodytextcxspmiddle"/>
        <w:tabs>
          <w:tab w:val="left" w:pos="993"/>
        </w:tabs>
        <w:spacing w:before="0" w:beforeAutospacing="0" w:after="0" w:afterAutospacing="0"/>
        <w:ind w:firstLine="709"/>
        <w:contextualSpacing/>
        <w:jc w:val="both"/>
      </w:pPr>
      <w:r w:rsidRPr="005F1B0E">
        <w:rPr>
          <w:b/>
        </w:rPr>
        <w:t xml:space="preserve">Счет Участника </w:t>
      </w:r>
      <w:r w:rsidRPr="005F1B0E">
        <w:t>– банковский счет Участника-Страховщика в валюте Российской Федерации, открытый в Расчетном центре, предназначенный для расчета в Платежной Системе.</w:t>
      </w:r>
    </w:p>
    <w:p w14:paraId="02931568" w14:textId="77777777" w:rsidR="00433AAE" w:rsidRPr="005F1B0E" w:rsidRDefault="00433AAE" w:rsidP="00433AAE">
      <w:pPr>
        <w:pStyle w:val="msobodytextcxspmiddle"/>
        <w:tabs>
          <w:tab w:val="left" w:pos="993"/>
        </w:tabs>
        <w:spacing w:before="0" w:beforeAutospacing="0" w:after="0" w:afterAutospacing="0"/>
        <w:ind w:firstLine="709"/>
        <w:contextualSpacing/>
        <w:jc w:val="both"/>
      </w:pPr>
      <w:r w:rsidRPr="005F1B0E">
        <w:rPr>
          <w:b/>
        </w:rPr>
        <w:t xml:space="preserve">Счет гарантийного фонда Платежной системы Участника-Страховщика – </w:t>
      </w:r>
      <w:r w:rsidRPr="005F1B0E">
        <w:t>банковский счет Участника-Страховщика в валюте Российской Федерации, открытый у Участника-Банка и предназначенный для обеспечения исполнения Участником-Страховщиком своих обязатель</w:t>
      </w:r>
      <w:proofErr w:type="gramStart"/>
      <w:r w:rsidRPr="005F1B0E">
        <w:t>ств в Пл</w:t>
      </w:r>
      <w:proofErr w:type="gramEnd"/>
      <w:r w:rsidRPr="005F1B0E">
        <w:t>атежной системе по определенному виду перевода денежных средств в соответствии с Разделом 2 Правил.</w:t>
      </w:r>
    </w:p>
    <w:p w14:paraId="5FA8E8D5" w14:textId="77777777" w:rsidR="00433AAE" w:rsidRPr="005F1B0E" w:rsidRDefault="00433AAE" w:rsidP="00433AAE">
      <w:pPr>
        <w:pStyle w:val="msobodytextcxspmiddle"/>
        <w:tabs>
          <w:tab w:val="left" w:pos="993"/>
        </w:tabs>
        <w:spacing w:before="0" w:beforeAutospacing="0" w:after="0" w:afterAutospacing="0"/>
        <w:ind w:firstLine="709"/>
        <w:contextualSpacing/>
        <w:jc w:val="both"/>
        <w:rPr>
          <w:color w:val="000000"/>
        </w:rPr>
      </w:pPr>
      <w:proofErr w:type="gramStart"/>
      <w:r w:rsidRPr="005F1B0E">
        <w:rPr>
          <w:b/>
          <w:color w:val="000000"/>
        </w:rPr>
        <w:t>Счет учета результатов платежного клиринга</w:t>
      </w:r>
      <w:r w:rsidRPr="005F1B0E">
        <w:rPr>
          <w:color w:val="000000"/>
        </w:rPr>
        <w:t xml:space="preserve"> – банковский счет Расчетного центра, открытый в соответствии с Положением о Плане счетов бухгалтерского учета для кредитных организаций и порядке его применения (утв. Банком России 27.02.2017 </w:t>
      </w:r>
      <w:r w:rsidRPr="005F1B0E">
        <w:rPr>
          <w:color w:val="000000"/>
        </w:rPr>
        <w:br/>
        <w:t xml:space="preserve">№ 579-П), на который осуществляется зачисление денежных средств со Счета Участника, в том числе со Счета ОПДС, либо Счета гарантийного фонда Участника по </w:t>
      </w:r>
      <w:r w:rsidRPr="005F1B0E">
        <w:t>переводам денежных средств Участников, предусмотренным пунктами «а» и</w:t>
      </w:r>
      <w:proofErr w:type="gramEnd"/>
      <w:r w:rsidRPr="005F1B0E">
        <w:t xml:space="preserve"> «а</w:t>
      </w:r>
      <w:proofErr w:type="gramStart"/>
      <w:r w:rsidRPr="005F1B0E">
        <w:rPr>
          <w:vertAlign w:val="superscript"/>
        </w:rPr>
        <w:t>1</w:t>
      </w:r>
      <w:proofErr w:type="gramEnd"/>
      <w:r w:rsidRPr="005F1B0E">
        <w:t>» Раздела 2 Правил Системы</w:t>
      </w:r>
      <w:r w:rsidRPr="005F1B0E">
        <w:rPr>
          <w:color w:val="000000"/>
        </w:rPr>
        <w:t>, и с которого осуществляется перечисление денежных средств на Счета Участников и Счет ОПДС.</w:t>
      </w:r>
    </w:p>
    <w:p w14:paraId="6DF91A1B" w14:textId="77777777" w:rsidR="00433AAE" w:rsidRPr="005F1B0E" w:rsidRDefault="00433AAE" w:rsidP="00433AAE">
      <w:pPr>
        <w:pStyle w:val="msobodytextcxspmiddle"/>
        <w:tabs>
          <w:tab w:val="left" w:pos="993"/>
        </w:tabs>
        <w:spacing w:before="0" w:beforeAutospacing="0" w:after="0" w:afterAutospacing="0"/>
        <w:ind w:firstLine="851"/>
        <w:contextualSpacing/>
        <w:jc w:val="both"/>
      </w:pPr>
      <w:r w:rsidRPr="005F1B0E">
        <w:rPr>
          <w:b/>
          <w:color w:val="000000"/>
        </w:rPr>
        <w:t xml:space="preserve">Счет ОПДС - </w:t>
      </w:r>
      <w:r w:rsidRPr="005F1B0E">
        <w:t>банковский счет Участника-Банка в валюте Российской Федерации, открытый в Расчетном центре.</w:t>
      </w:r>
    </w:p>
    <w:p w14:paraId="086B6FC7" w14:textId="77777777" w:rsidR="00433AAE" w:rsidRPr="005F1B0E" w:rsidRDefault="00433AAE" w:rsidP="00433AAE">
      <w:pPr>
        <w:pStyle w:val="msobodytextcxspmiddle"/>
        <w:tabs>
          <w:tab w:val="left" w:pos="993"/>
        </w:tabs>
        <w:spacing w:before="0" w:beforeAutospacing="0" w:after="0" w:afterAutospacing="0"/>
        <w:ind w:firstLine="851"/>
        <w:contextualSpacing/>
        <w:jc w:val="both"/>
      </w:pPr>
      <w:r w:rsidRPr="005F1B0E">
        <w:rPr>
          <w:b/>
        </w:rPr>
        <w:t>Бизнес-процесс</w:t>
      </w:r>
      <w:r w:rsidRPr="005F1B0E">
        <w:t xml:space="preserve"> - наименование взаимосвязанных последовательных технологических процедур, выполняемых Операционным центром, Платежным клиринговым центром и Расчетным центром при оказании услуг платежной инфраструктуры.</w:t>
      </w:r>
    </w:p>
    <w:p w14:paraId="1CABE369" w14:textId="77777777" w:rsidR="00433AAE" w:rsidRDefault="00433AAE" w:rsidP="00433AAE">
      <w:pPr>
        <w:autoSpaceDE w:val="0"/>
        <w:autoSpaceDN w:val="0"/>
        <w:adjustRightInd w:val="0"/>
        <w:spacing w:after="0" w:line="240" w:lineRule="auto"/>
        <w:ind w:firstLine="851"/>
        <w:jc w:val="both"/>
        <w:rPr>
          <w:rFonts w:ascii="Times New Roman" w:hAnsi="Times New Roman"/>
          <w:sz w:val="24"/>
          <w:szCs w:val="24"/>
        </w:rPr>
      </w:pPr>
      <w:r w:rsidRPr="005F1B0E">
        <w:rPr>
          <w:rFonts w:ascii="Times New Roman" w:hAnsi="Times New Roman"/>
          <w:b/>
          <w:sz w:val="24"/>
          <w:szCs w:val="24"/>
        </w:rPr>
        <w:t>Инцидент</w:t>
      </w:r>
      <w:r w:rsidRPr="005F1B0E">
        <w:rPr>
          <w:rStyle w:val="aff"/>
          <w:rFonts w:ascii="Times New Roman" w:hAnsi="Times New Roman"/>
          <w:b/>
          <w:sz w:val="24"/>
          <w:szCs w:val="24"/>
        </w:rPr>
        <w:footnoteReference w:id="2"/>
      </w:r>
      <w:r w:rsidRPr="005F1B0E">
        <w:rPr>
          <w:rFonts w:ascii="Times New Roman" w:hAnsi="Times New Roman"/>
          <w:sz w:val="24"/>
          <w:szCs w:val="24"/>
        </w:rPr>
        <w:t xml:space="preserve"> – событие в Платежной системе, которое привело к нарушению оказания услуг платежной инфраструктуры, соответствующего требованиям к оказанию услуг, в том числе вследствие нарушений требований к обеспечению защиты информации при осуществлении переводов денежных средств, в результате которого приостанавливалось оказание услуг платежной инфраструктуры.</w:t>
      </w:r>
    </w:p>
    <w:p w14:paraId="093FFCE1" w14:textId="75BC6ADD" w:rsidR="00292AEB" w:rsidRPr="00292AEB" w:rsidRDefault="00292AEB" w:rsidP="00292AEB">
      <w:pPr>
        <w:autoSpaceDE w:val="0"/>
        <w:autoSpaceDN w:val="0"/>
        <w:adjustRightInd w:val="0"/>
        <w:spacing w:after="0" w:line="240" w:lineRule="auto"/>
        <w:ind w:firstLine="851"/>
        <w:jc w:val="both"/>
        <w:rPr>
          <w:ins w:id="417" w:author="Ожерельева Ольга Владимировна" w:date="2021-10-26T12:15:00Z"/>
          <w:rFonts w:ascii="Times New Roman" w:hAnsi="Times New Roman"/>
          <w:sz w:val="24"/>
          <w:szCs w:val="24"/>
        </w:rPr>
      </w:pPr>
      <w:ins w:id="418" w:author="Ожерельева Ольга Владимировна" w:date="2021-10-26T12:15:00Z">
        <w:r w:rsidRPr="00292AEB">
          <w:rPr>
            <w:rFonts w:ascii="Times New Roman" w:hAnsi="Times New Roman"/>
            <w:b/>
            <w:sz w:val="24"/>
            <w:szCs w:val="24"/>
          </w:rPr>
          <w:t>Инцидент</w:t>
        </w:r>
        <w:r>
          <w:rPr>
            <w:rFonts w:ascii="Times New Roman" w:hAnsi="Times New Roman"/>
            <w:b/>
            <w:sz w:val="24"/>
            <w:szCs w:val="24"/>
          </w:rPr>
          <w:t xml:space="preserve"> </w:t>
        </w:r>
        <w:r w:rsidRPr="00292AEB">
          <w:rPr>
            <w:rFonts w:ascii="Times New Roman" w:hAnsi="Times New Roman"/>
            <w:b/>
            <w:sz w:val="24"/>
            <w:szCs w:val="24"/>
          </w:rPr>
          <w:t>информационной безопасности</w:t>
        </w:r>
        <w:r>
          <w:rPr>
            <w:rFonts w:ascii="Times New Roman" w:hAnsi="Times New Roman"/>
            <w:b/>
            <w:sz w:val="24"/>
            <w:szCs w:val="24"/>
          </w:rPr>
          <w:t xml:space="preserve"> (Инцидент ИБ)</w:t>
        </w:r>
        <w:r w:rsidRPr="005F1B0E">
          <w:rPr>
            <w:rFonts w:ascii="Times New Roman" w:hAnsi="Times New Roman"/>
            <w:sz w:val="24"/>
            <w:szCs w:val="24"/>
          </w:rPr>
          <w:t xml:space="preserve"> –</w:t>
        </w:r>
        <w:r w:rsidR="00221EA2">
          <w:rPr>
            <w:rFonts w:ascii="Times New Roman" w:hAnsi="Times New Roman"/>
            <w:sz w:val="24"/>
            <w:szCs w:val="24"/>
          </w:rPr>
          <w:t xml:space="preserve"> событие</w:t>
        </w:r>
        <w:r w:rsidR="00446780">
          <w:rPr>
            <w:rFonts w:ascii="Times New Roman" w:hAnsi="Times New Roman"/>
            <w:sz w:val="24"/>
            <w:szCs w:val="24"/>
          </w:rPr>
          <w:t xml:space="preserve"> информационной безопасности</w:t>
        </w:r>
        <w:r w:rsidRPr="00292AEB">
          <w:rPr>
            <w:rFonts w:ascii="Times New Roman" w:hAnsi="Times New Roman"/>
            <w:sz w:val="24"/>
            <w:szCs w:val="24"/>
          </w:rPr>
          <w:t>, связанн</w:t>
        </w:r>
        <w:r w:rsidR="00AD2380">
          <w:rPr>
            <w:rFonts w:ascii="Times New Roman" w:hAnsi="Times New Roman"/>
            <w:sz w:val="24"/>
            <w:szCs w:val="24"/>
          </w:rPr>
          <w:t>ое</w:t>
        </w:r>
        <w:r w:rsidRPr="00292AEB">
          <w:rPr>
            <w:rFonts w:ascii="Times New Roman" w:hAnsi="Times New Roman"/>
            <w:sz w:val="24"/>
            <w:szCs w:val="24"/>
          </w:rPr>
          <w:t xml:space="preserve"> с нарушениями требований к обеспечению защиты информации при осуществлении </w:t>
        </w:r>
        <w:r w:rsidR="00446780">
          <w:rPr>
            <w:rFonts w:ascii="Times New Roman" w:hAnsi="Times New Roman"/>
            <w:sz w:val="24"/>
            <w:szCs w:val="24"/>
          </w:rPr>
          <w:t>переводов денежных средств</w:t>
        </w:r>
        <w:r w:rsidRPr="00292AEB">
          <w:rPr>
            <w:rFonts w:ascii="Times New Roman" w:hAnsi="Times New Roman"/>
            <w:sz w:val="24"/>
            <w:szCs w:val="24"/>
          </w:rPr>
          <w:t xml:space="preserve">, к которому </w:t>
        </w:r>
        <w:r w:rsidR="00AD2380">
          <w:rPr>
            <w:rFonts w:ascii="Times New Roman" w:hAnsi="Times New Roman"/>
            <w:sz w:val="24"/>
            <w:szCs w:val="24"/>
          </w:rPr>
          <w:t>относятся</w:t>
        </w:r>
        <w:r w:rsidRPr="00292AEB">
          <w:rPr>
            <w:rFonts w:ascii="Times New Roman" w:hAnsi="Times New Roman"/>
            <w:sz w:val="24"/>
            <w:szCs w:val="24"/>
          </w:rPr>
          <w:t>:</w:t>
        </w:r>
      </w:ins>
    </w:p>
    <w:p w14:paraId="76D4ED05" w14:textId="77777777" w:rsidR="00292AEB" w:rsidRPr="00446780" w:rsidRDefault="00292AEB" w:rsidP="005227E6">
      <w:pPr>
        <w:pStyle w:val="af7"/>
        <w:numPr>
          <w:ilvl w:val="0"/>
          <w:numId w:val="24"/>
        </w:numPr>
        <w:autoSpaceDE w:val="0"/>
        <w:autoSpaceDN w:val="0"/>
        <w:adjustRightInd w:val="0"/>
        <w:spacing w:after="0" w:line="240" w:lineRule="auto"/>
        <w:ind w:left="0" w:firstLine="567"/>
        <w:jc w:val="both"/>
        <w:rPr>
          <w:ins w:id="419" w:author="Ожерельева Ольга Владимировна" w:date="2021-10-26T12:15:00Z"/>
          <w:rFonts w:ascii="Times New Roman" w:hAnsi="Times New Roman"/>
          <w:sz w:val="24"/>
          <w:szCs w:val="24"/>
        </w:rPr>
      </w:pPr>
      <w:ins w:id="420" w:author="Ожерельева Ольга Владимировна" w:date="2021-10-26T12:15:00Z">
        <w:r w:rsidRPr="00446780">
          <w:rPr>
            <w:rFonts w:ascii="Times New Roman" w:hAnsi="Times New Roman"/>
            <w:sz w:val="24"/>
            <w:szCs w:val="24"/>
          </w:rPr>
          <w:t xml:space="preserve">события, которые привели или могут привести к осуществлению </w:t>
        </w:r>
        <w:r w:rsidR="00446780">
          <w:rPr>
            <w:rFonts w:ascii="Times New Roman" w:hAnsi="Times New Roman"/>
            <w:sz w:val="24"/>
            <w:szCs w:val="24"/>
          </w:rPr>
          <w:t>переводов денежных средств</w:t>
        </w:r>
        <w:r w:rsidRPr="00446780">
          <w:rPr>
            <w:rFonts w:ascii="Times New Roman" w:hAnsi="Times New Roman"/>
            <w:sz w:val="24"/>
            <w:szCs w:val="24"/>
          </w:rPr>
          <w:t xml:space="preserve"> без согласия </w:t>
        </w:r>
        <w:r w:rsidR="00446780" w:rsidRPr="00446780">
          <w:rPr>
            <w:rFonts w:ascii="Times New Roman" w:hAnsi="Times New Roman"/>
            <w:sz w:val="24"/>
            <w:szCs w:val="24"/>
          </w:rPr>
          <w:t>клиента (Участника)</w:t>
        </w:r>
        <w:r w:rsidRPr="00446780">
          <w:rPr>
            <w:rFonts w:ascii="Times New Roman" w:hAnsi="Times New Roman"/>
            <w:sz w:val="24"/>
            <w:szCs w:val="24"/>
          </w:rPr>
          <w:t>;</w:t>
        </w:r>
      </w:ins>
    </w:p>
    <w:p w14:paraId="6195DC3D" w14:textId="585C85D0" w:rsidR="00292AEB" w:rsidRPr="00087057" w:rsidRDefault="00292AEB" w:rsidP="005227E6">
      <w:pPr>
        <w:pStyle w:val="af7"/>
        <w:numPr>
          <w:ilvl w:val="0"/>
          <w:numId w:val="24"/>
        </w:numPr>
        <w:autoSpaceDE w:val="0"/>
        <w:autoSpaceDN w:val="0"/>
        <w:adjustRightInd w:val="0"/>
        <w:spacing w:after="0" w:line="240" w:lineRule="auto"/>
        <w:ind w:left="0" w:firstLine="567"/>
        <w:jc w:val="both"/>
        <w:rPr>
          <w:ins w:id="421" w:author="Ожерельева Ольга Владимировна" w:date="2021-10-26T12:15:00Z"/>
          <w:rFonts w:ascii="Times New Roman" w:hAnsi="Times New Roman"/>
          <w:sz w:val="24"/>
          <w:szCs w:val="24"/>
        </w:rPr>
      </w:pPr>
      <w:ins w:id="422" w:author="Ожерельева Ольга Владимировна" w:date="2021-10-26T12:15:00Z">
        <w:r w:rsidRPr="00446780">
          <w:rPr>
            <w:rFonts w:ascii="Times New Roman" w:hAnsi="Times New Roman"/>
            <w:sz w:val="24"/>
            <w:szCs w:val="24"/>
          </w:rPr>
          <w:t xml:space="preserve">события, которые привели или могут привести к </w:t>
        </w:r>
        <w:r w:rsidR="00087057" w:rsidRPr="00087057">
          <w:rPr>
            <w:rFonts w:ascii="Times New Roman" w:hAnsi="Times New Roman"/>
            <w:sz w:val="24"/>
            <w:szCs w:val="24"/>
          </w:rPr>
          <w:t xml:space="preserve">неоказанию </w:t>
        </w:r>
        <w:r w:rsidR="00087057" w:rsidRPr="005227E6">
          <w:rPr>
            <w:rFonts w:ascii="Times New Roman" w:hAnsi="Times New Roman"/>
            <w:sz w:val="24"/>
            <w:szCs w:val="24"/>
          </w:rPr>
          <w:t>услуг платежной инфраструктуры</w:t>
        </w:r>
        <w:r w:rsidRPr="00087057">
          <w:rPr>
            <w:rFonts w:ascii="Times New Roman" w:hAnsi="Times New Roman"/>
            <w:sz w:val="24"/>
            <w:szCs w:val="24"/>
          </w:rPr>
          <w:t>;</w:t>
        </w:r>
      </w:ins>
    </w:p>
    <w:p w14:paraId="4D2F0114" w14:textId="77777777" w:rsidR="00292AEB" w:rsidRDefault="00292AEB" w:rsidP="005227E6">
      <w:pPr>
        <w:pStyle w:val="af7"/>
        <w:numPr>
          <w:ilvl w:val="0"/>
          <w:numId w:val="24"/>
        </w:numPr>
        <w:autoSpaceDE w:val="0"/>
        <w:autoSpaceDN w:val="0"/>
        <w:adjustRightInd w:val="0"/>
        <w:spacing w:after="0" w:line="240" w:lineRule="auto"/>
        <w:ind w:left="0" w:firstLine="567"/>
        <w:jc w:val="both"/>
        <w:rPr>
          <w:ins w:id="423" w:author="Ожерельева Ольга Владимировна" w:date="2021-10-26T12:15:00Z"/>
          <w:rFonts w:ascii="Times New Roman" w:hAnsi="Times New Roman"/>
          <w:sz w:val="24"/>
          <w:szCs w:val="24"/>
        </w:rPr>
      </w:pPr>
      <w:ins w:id="424" w:author="Ожерельева Ольга Владимировна" w:date="2021-10-26T12:15:00Z">
        <w:r w:rsidRPr="00446780">
          <w:rPr>
            <w:rFonts w:ascii="Times New Roman" w:hAnsi="Times New Roman"/>
            <w:sz w:val="24"/>
            <w:szCs w:val="24"/>
          </w:rPr>
          <w:t xml:space="preserve">события, включенные в перечень типов инцидентов, согласованный с </w:t>
        </w:r>
        <w:r w:rsidRPr="00AD2380">
          <w:rPr>
            <w:rFonts w:ascii="Times New Roman" w:hAnsi="Times New Roman"/>
            <w:sz w:val="24"/>
            <w:szCs w:val="24"/>
          </w:rPr>
          <w:t xml:space="preserve">федеральным органом исполнительной власти, уполномоченным в области обеспечения безопасности, и размещаемый Банком России на официальном сайте Банка России в </w:t>
        </w:r>
        <w:r w:rsidR="00AD2380" w:rsidRPr="005227E6">
          <w:rPr>
            <w:rFonts w:ascii="Times New Roman" w:hAnsi="Times New Roman"/>
            <w:color w:val="000000"/>
            <w:sz w:val="24"/>
            <w:szCs w:val="24"/>
          </w:rPr>
          <w:t xml:space="preserve">информационной телекоммуникационной </w:t>
        </w:r>
        <w:r w:rsidRPr="00AD2380">
          <w:rPr>
            <w:rFonts w:ascii="Times New Roman" w:hAnsi="Times New Roman"/>
            <w:sz w:val="24"/>
            <w:szCs w:val="24"/>
          </w:rPr>
          <w:t xml:space="preserve">сети </w:t>
        </w:r>
        <w:r w:rsidR="00AD2380" w:rsidRPr="00AD2380">
          <w:rPr>
            <w:rFonts w:ascii="Times New Roman" w:hAnsi="Times New Roman"/>
            <w:sz w:val="24"/>
            <w:szCs w:val="24"/>
          </w:rPr>
          <w:t>«</w:t>
        </w:r>
        <w:r w:rsidRPr="00AD2380">
          <w:rPr>
            <w:rFonts w:ascii="Times New Roman" w:hAnsi="Times New Roman"/>
            <w:sz w:val="24"/>
            <w:szCs w:val="24"/>
          </w:rPr>
          <w:t>Интернет</w:t>
        </w:r>
        <w:r w:rsidR="00AD2380" w:rsidRPr="00087057">
          <w:rPr>
            <w:rFonts w:ascii="Times New Roman" w:hAnsi="Times New Roman"/>
            <w:sz w:val="24"/>
            <w:szCs w:val="24"/>
          </w:rPr>
          <w:t>»</w:t>
        </w:r>
        <w:r w:rsidRPr="00087057">
          <w:rPr>
            <w:rFonts w:ascii="Times New Roman" w:hAnsi="Times New Roman"/>
            <w:sz w:val="24"/>
            <w:szCs w:val="24"/>
          </w:rPr>
          <w:t>.</w:t>
        </w:r>
      </w:ins>
    </w:p>
    <w:p w14:paraId="1F492BD7" w14:textId="77777777" w:rsidR="00433AAE" w:rsidRPr="005F1B0E" w:rsidRDefault="00433AAE" w:rsidP="00433AAE">
      <w:pPr>
        <w:autoSpaceDE w:val="0"/>
        <w:autoSpaceDN w:val="0"/>
        <w:adjustRightInd w:val="0"/>
        <w:spacing w:after="0" w:line="240" w:lineRule="auto"/>
        <w:ind w:firstLine="851"/>
        <w:jc w:val="both"/>
        <w:rPr>
          <w:rFonts w:ascii="Times New Roman" w:hAnsi="Times New Roman"/>
          <w:sz w:val="24"/>
          <w:szCs w:val="24"/>
        </w:rPr>
      </w:pPr>
      <w:r w:rsidRPr="005F1B0E">
        <w:rPr>
          <w:rFonts w:ascii="Times New Roman" w:hAnsi="Times New Roman"/>
          <w:b/>
          <w:sz w:val="24"/>
          <w:szCs w:val="24"/>
        </w:rPr>
        <w:t>Риск-событие</w:t>
      </w:r>
      <w:r w:rsidRPr="005F1B0E">
        <w:rPr>
          <w:rFonts w:ascii="Times New Roman" w:hAnsi="Times New Roman"/>
          <w:sz w:val="24"/>
          <w:szCs w:val="24"/>
        </w:rPr>
        <w:t xml:space="preserve"> – событие в Платежной системе, отрицательное последствие которого может привести к возникновению инцидента.</w:t>
      </w:r>
    </w:p>
    <w:p w14:paraId="5523AD32" w14:textId="77777777" w:rsidR="00433AAE" w:rsidRPr="005F1B0E" w:rsidRDefault="00433AAE" w:rsidP="00433AAE">
      <w:pPr>
        <w:autoSpaceDE w:val="0"/>
        <w:autoSpaceDN w:val="0"/>
        <w:adjustRightInd w:val="0"/>
        <w:spacing w:after="0" w:line="240" w:lineRule="auto"/>
        <w:ind w:firstLine="851"/>
        <w:jc w:val="both"/>
        <w:rPr>
          <w:rFonts w:ascii="Times New Roman" w:hAnsi="Times New Roman"/>
          <w:sz w:val="24"/>
          <w:szCs w:val="24"/>
        </w:rPr>
      </w:pPr>
      <w:r w:rsidRPr="005F1B0E">
        <w:rPr>
          <w:rFonts w:ascii="Times New Roman" w:hAnsi="Times New Roman"/>
          <w:b/>
          <w:sz w:val="24"/>
          <w:szCs w:val="24"/>
        </w:rPr>
        <w:t>Чистая позиция</w:t>
      </w:r>
      <w:r w:rsidRPr="005F1B0E">
        <w:rPr>
          <w:rFonts w:ascii="Times New Roman" w:hAnsi="Times New Roman"/>
          <w:sz w:val="24"/>
          <w:szCs w:val="24"/>
        </w:rPr>
        <w:t xml:space="preserve"> – результат Платежного клиринга, определяющий денежную сумму, подлежащую списанию со Специального счета (Счета гарантийного фонда) / </w:t>
      </w:r>
      <w:r w:rsidRPr="005F1B0E">
        <w:rPr>
          <w:rFonts w:ascii="Times New Roman" w:hAnsi="Times New Roman"/>
          <w:sz w:val="24"/>
          <w:szCs w:val="24"/>
        </w:rPr>
        <w:lastRenderedPageBreak/>
        <w:t>Счета ОПДС (Чистая дебетовая позиция), и сумму, подлежащую зачислению на Специальный счет страховщика / Счет ОПДС (Чистая кредитовая позиция).</w:t>
      </w:r>
    </w:p>
    <w:p w14:paraId="54B84C0D" w14:textId="77777777" w:rsidR="00433AAE" w:rsidRPr="005F1B0E" w:rsidRDefault="00433AAE" w:rsidP="00433AAE">
      <w:pPr>
        <w:pStyle w:val="10"/>
        <w:jc w:val="both"/>
        <w:rPr>
          <w:rStyle w:val="221"/>
          <w:b/>
          <w:bCs/>
          <w:i w:val="0"/>
          <w:iCs w:val="0"/>
          <w:kern w:val="0"/>
          <w:sz w:val="24"/>
          <w:szCs w:val="24"/>
          <w:shd w:val="clear" w:color="auto" w:fill="auto"/>
          <w:lang w:val="ru-RU"/>
        </w:rPr>
      </w:pPr>
      <w:bookmarkStart w:id="425" w:name="_Toc492560364"/>
      <w:bookmarkStart w:id="426" w:name="_Toc37426854"/>
      <w:bookmarkStart w:id="427" w:name="_Toc38905215"/>
      <w:bookmarkStart w:id="428" w:name="_Toc73978815"/>
      <w:bookmarkStart w:id="429" w:name="_Toc69896886"/>
      <w:bookmarkStart w:id="430" w:name="_Toc70340995"/>
      <w:bookmarkStart w:id="431" w:name="_Toc80272709"/>
      <w:bookmarkStart w:id="432" w:name="_Toc84518116"/>
      <w:bookmarkStart w:id="433" w:name="_Toc86145101"/>
      <w:r w:rsidRPr="005F1B0E">
        <w:rPr>
          <w:rStyle w:val="221"/>
          <w:b/>
          <w:bCs/>
          <w:i w:val="0"/>
          <w:iCs w:val="0"/>
          <w:sz w:val="24"/>
          <w:szCs w:val="24"/>
          <w:lang w:val="ru-RU"/>
        </w:rPr>
        <w:t>2. Общие сведения о Страховой платежной системе. Организация Системы</w:t>
      </w:r>
      <w:bookmarkEnd w:id="425"/>
      <w:bookmarkEnd w:id="426"/>
      <w:bookmarkEnd w:id="427"/>
      <w:bookmarkEnd w:id="428"/>
      <w:bookmarkEnd w:id="429"/>
      <w:bookmarkEnd w:id="430"/>
      <w:bookmarkEnd w:id="431"/>
      <w:bookmarkEnd w:id="432"/>
      <w:bookmarkEnd w:id="433"/>
    </w:p>
    <w:p w14:paraId="3D4A7659" w14:textId="77777777" w:rsidR="00433AAE" w:rsidRPr="005F1B0E" w:rsidRDefault="00433AAE" w:rsidP="00433AAE">
      <w:pPr>
        <w:pStyle w:val="msobodytextcxspmiddle"/>
        <w:spacing w:before="0" w:beforeAutospacing="0" w:after="0" w:afterAutospacing="0"/>
        <w:ind w:firstLine="709"/>
        <w:contextualSpacing/>
        <w:jc w:val="both"/>
      </w:pPr>
      <w:r w:rsidRPr="005F1B0E">
        <w:t>Страховая платежная система - платежная система, осуществляющая:</w:t>
      </w:r>
    </w:p>
    <w:p w14:paraId="6CAB1630" w14:textId="77777777" w:rsidR="00433AAE" w:rsidRPr="005F1B0E" w:rsidRDefault="00433AAE" w:rsidP="00433AAE">
      <w:pPr>
        <w:pStyle w:val="msobodytextcxspmiddle"/>
        <w:spacing w:before="0" w:beforeAutospacing="0" w:after="0" w:afterAutospacing="0"/>
        <w:ind w:firstLine="709"/>
        <w:contextualSpacing/>
        <w:jc w:val="both"/>
      </w:pPr>
      <w:proofErr w:type="gramStart"/>
      <w:r w:rsidRPr="005F1B0E">
        <w:t xml:space="preserve">а) Перевод денежных средств Участников-Страховщиков, осуществляющих обязательное страхование гражданской ответственности владельцев транспортных средств (в соответствии с требованиями Федерального закона от 25 апреля 2002 года </w:t>
      </w:r>
      <w:r w:rsidRPr="005F1B0E">
        <w:br/>
        <w:t xml:space="preserve">№ 40-ФЗ «Об обязательном страховании гражданской ответственности владельцев транспортных средств» (далее – Закон № 40-ФЗ или Закон об ОСАГО), в пользу иных Участников-Страховщиков, осуществляющих данный вид страхования, а также Участников-Банков в целях расчета, предусмотренного Соглашением о ПВУ; </w:t>
      </w:r>
      <w:proofErr w:type="gramEnd"/>
    </w:p>
    <w:p w14:paraId="7A7F11D1" w14:textId="77777777" w:rsidR="00433AAE" w:rsidRPr="005F1B0E" w:rsidRDefault="00433AAE" w:rsidP="00433AAE">
      <w:pPr>
        <w:pStyle w:val="25"/>
        <w:spacing w:after="0" w:line="240" w:lineRule="auto"/>
        <w:ind w:firstLine="709"/>
        <w:rPr>
          <w:sz w:val="24"/>
          <w:szCs w:val="24"/>
        </w:rPr>
      </w:pPr>
      <w:r w:rsidRPr="005F1B0E">
        <w:rPr>
          <w:sz w:val="24"/>
          <w:szCs w:val="24"/>
        </w:rPr>
        <w:t>а</w:t>
      </w:r>
      <w:proofErr w:type="gramStart"/>
      <w:r w:rsidRPr="005F1B0E">
        <w:rPr>
          <w:sz w:val="24"/>
          <w:szCs w:val="24"/>
          <w:vertAlign w:val="superscript"/>
        </w:rPr>
        <w:t>1</w:t>
      </w:r>
      <w:proofErr w:type="gramEnd"/>
      <w:r w:rsidRPr="005F1B0E">
        <w:rPr>
          <w:sz w:val="24"/>
          <w:szCs w:val="24"/>
        </w:rPr>
        <w:t>) Перевод денежных средств Участников-Страховщиков, осуществляющих обязательное страхование гражданской ответственности владельцев транспортных средств в соответствии с требованиями Закона № 40-ФЗ, в пользу иных Участников-Страховщиков, осуществляющих данный вид страхования, а также Участников-Банков в целях расчета, предусмотренного Правилами КАСКО-ОСАГО;</w:t>
      </w:r>
    </w:p>
    <w:p w14:paraId="77DB6BCB" w14:textId="77777777" w:rsidR="00433AAE" w:rsidRPr="005F1B0E" w:rsidRDefault="00433AAE" w:rsidP="00433AAE">
      <w:pPr>
        <w:pStyle w:val="msobodytextcxspmiddle"/>
        <w:spacing w:before="0" w:beforeAutospacing="0" w:after="0" w:afterAutospacing="0"/>
        <w:ind w:firstLine="709"/>
        <w:contextualSpacing/>
        <w:jc w:val="both"/>
      </w:pPr>
      <w:proofErr w:type="gramStart"/>
      <w:r w:rsidRPr="005F1B0E">
        <w:t>б) Перевод денежных средств Участников-Страховщиков, осуществляющих обязательное страхование гражданской ответственности владельца опасного объекта за причинение вреда в результате аварии на опасном объекте (в соответствии с требованиями Федерального закона от 27 июля 2010 года № 225-ФЗ «Об обязательном страховании гражданской ответственности владельца опасного объекта за причинение вреда в результате аварии на опасном объекте» (далее – Закон № 225-ФЗ или Закон об ОСОПО), в пользу</w:t>
      </w:r>
      <w:proofErr w:type="gramEnd"/>
      <w:r w:rsidRPr="005F1B0E">
        <w:t xml:space="preserve"> </w:t>
      </w:r>
      <w:proofErr w:type="gramStart"/>
      <w:r w:rsidRPr="005F1B0E">
        <w:t>иных Участников-Страховщиков, осуществляющих данный вид страхования, а также Участников-Банков в целях расчета в рамках соглашения о перестраховочном пуле для перестрахования рисков гражданской ответственности владельца опасного объекта за причинение вреда в результате аварии на опасном объекте (далее – Соглашение ОСОПО), заключенного между страховщиками, осуществляющими данный вид страхования, в соответствии с требованиями статьи 23 Закона № 225-ФЗ;</w:t>
      </w:r>
      <w:proofErr w:type="gramEnd"/>
    </w:p>
    <w:p w14:paraId="37C3481A" w14:textId="77777777" w:rsidR="00433AAE" w:rsidRPr="005F1B0E" w:rsidRDefault="00433AAE" w:rsidP="00433AAE">
      <w:pPr>
        <w:pStyle w:val="msobodytextcxspmiddle"/>
        <w:spacing w:before="0" w:beforeAutospacing="0" w:after="0" w:afterAutospacing="0"/>
        <w:ind w:firstLine="709"/>
        <w:contextualSpacing/>
        <w:jc w:val="both"/>
      </w:pPr>
      <w:proofErr w:type="gramStart"/>
      <w:r w:rsidRPr="005F1B0E">
        <w:t>в) Перевод денежных средств Участников-Страховщиков, осуществляющих обязательное страхование гражданской ответственности перевозчика за причинение вреда жизни, здоровью, имуществу пассажиров (в соответствии с требованиями Федерального закона 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(далее – Закон № 67-ФЗ или Закон об</w:t>
      </w:r>
      <w:proofErr w:type="gramEnd"/>
      <w:r w:rsidRPr="005F1B0E">
        <w:t xml:space="preserve"> </w:t>
      </w:r>
      <w:proofErr w:type="gramStart"/>
      <w:r w:rsidRPr="005F1B0E">
        <w:t>ОСОП), в пользу иных Участников-Страховщиков, осуществляющих данный вид страхования, в целях расчета между указанными Участниками-Страховщиками, являющихся участниками пула, в том числе вышедших/исключенных из пула, по страховым премиям, страховым выплатам и иным денежным обязательствам в рамках соглашения о перестраховочном пуле для перестрахования рисков гражданской ответственности перевозчика за причинение вреда жизни, здоровью, имуществу пассажиров (далее – Соглашение ОСОП).</w:t>
      </w:r>
      <w:proofErr w:type="gramEnd"/>
    </w:p>
    <w:p w14:paraId="59B1E2F0" w14:textId="77777777" w:rsidR="00433AAE" w:rsidRPr="005F1B0E" w:rsidRDefault="00433AAE" w:rsidP="00433AAE">
      <w:pPr>
        <w:pStyle w:val="msobodytextcxspmiddle"/>
        <w:spacing w:before="0" w:beforeAutospacing="0" w:after="0" w:afterAutospacing="0"/>
        <w:ind w:firstLine="709"/>
        <w:contextualSpacing/>
        <w:jc w:val="both"/>
      </w:pPr>
      <w:r w:rsidRPr="005F1B0E">
        <w:t>Система имеет наименование «Страховая платежная система»</w:t>
      </w:r>
      <w:r w:rsidRPr="005F1B0E">
        <w:rPr>
          <w:color w:val="0000FF"/>
          <w:u w:val="single"/>
        </w:rPr>
        <w:t>.</w:t>
      </w:r>
    </w:p>
    <w:p w14:paraId="185BF4B2" w14:textId="77777777" w:rsidR="00433AAE" w:rsidRPr="005F1B0E" w:rsidRDefault="00433AAE" w:rsidP="00433AAE">
      <w:pPr>
        <w:pStyle w:val="msobodytextcxspmiddle"/>
        <w:spacing w:before="0" w:beforeAutospacing="0" w:after="0" w:afterAutospacing="0"/>
        <w:ind w:firstLine="709"/>
        <w:contextualSpacing/>
        <w:jc w:val="both"/>
      </w:pPr>
      <w:r w:rsidRPr="005F1B0E">
        <w:t>Система не осуществляет взаимодействия с иными платежными системами.</w:t>
      </w:r>
    </w:p>
    <w:p w14:paraId="1AC70C89" w14:textId="77777777" w:rsidR="00433AAE" w:rsidRPr="005F1B0E" w:rsidRDefault="00433AAE" w:rsidP="00433AAE">
      <w:pPr>
        <w:pStyle w:val="msonormalcxspmiddle"/>
        <w:spacing w:before="0" w:beforeAutospacing="0" w:after="0" w:afterAutospacing="0"/>
        <w:ind w:firstLine="709"/>
        <w:contextualSpacing/>
        <w:jc w:val="both"/>
      </w:pPr>
      <w:r w:rsidRPr="005F1B0E">
        <w:t>Система включает в себя:</w:t>
      </w:r>
    </w:p>
    <w:p w14:paraId="61389C44"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Оператора Системы, </w:t>
      </w:r>
    </w:p>
    <w:p w14:paraId="53CFB4E5"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Операторов услуг платежной инфраструктуры: Операционный центр, Платежный клиринговый центр, Расчетный центр (количественный состав Операторов услуг платежной инфраструктуры может меняться),</w:t>
      </w:r>
    </w:p>
    <w:p w14:paraId="625B8703"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Участников-Банков (число которых не может быть менее трех),</w:t>
      </w:r>
    </w:p>
    <w:p w14:paraId="6C57656A"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rPr>
          <w:b/>
        </w:rPr>
      </w:pPr>
      <w:r w:rsidRPr="005F1B0E">
        <w:lastRenderedPageBreak/>
        <w:t>Участников-Страховщиков.</w:t>
      </w:r>
    </w:p>
    <w:p w14:paraId="6FDA7FDA" w14:textId="77777777" w:rsidR="00433AAE" w:rsidRPr="005F1B0E" w:rsidRDefault="00433AAE" w:rsidP="00433AAE">
      <w:pPr>
        <w:pStyle w:val="10"/>
        <w:jc w:val="both"/>
        <w:rPr>
          <w:rStyle w:val="221"/>
          <w:b/>
          <w:bCs/>
          <w:i w:val="0"/>
          <w:iCs w:val="0"/>
          <w:color w:val="000000"/>
          <w:kern w:val="0"/>
          <w:sz w:val="24"/>
          <w:szCs w:val="24"/>
          <w:lang w:val="ru-RU"/>
        </w:rPr>
      </w:pPr>
      <w:bookmarkStart w:id="434" w:name="_Toc492560365"/>
      <w:bookmarkStart w:id="435" w:name="_Toc37426855"/>
      <w:bookmarkStart w:id="436" w:name="_Toc38905216"/>
      <w:bookmarkStart w:id="437" w:name="_Toc73978816"/>
      <w:bookmarkStart w:id="438" w:name="_Toc69896887"/>
      <w:bookmarkStart w:id="439" w:name="_Toc70340996"/>
      <w:bookmarkStart w:id="440" w:name="_Toc80272710"/>
      <w:bookmarkStart w:id="441" w:name="_Toc84518117"/>
      <w:bookmarkStart w:id="442" w:name="_Toc86145102"/>
      <w:r w:rsidRPr="005F1B0E">
        <w:rPr>
          <w:rStyle w:val="221"/>
          <w:b/>
          <w:bCs/>
          <w:i w:val="0"/>
          <w:iCs w:val="0"/>
          <w:sz w:val="24"/>
          <w:szCs w:val="24"/>
          <w:lang w:val="ru-RU"/>
        </w:rPr>
        <w:t xml:space="preserve">3. </w:t>
      </w:r>
      <w:r w:rsidRPr="005F1B0E">
        <w:rPr>
          <w:rStyle w:val="221"/>
          <w:b/>
          <w:bCs/>
          <w:i w:val="0"/>
          <w:iCs w:val="0"/>
          <w:color w:val="000000"/>
          <w:sz w:val="24"/>
          <w:szCs w:val="24"/>
          <w:lang w:val="ru-RU"/>
        </w:rPr>
        <w:t>О Правилах Системы</w:t>
      </w:r>
      <w:bookmarkEnd w:id="434"/>
      <w:bookmarkEnd w:id="435"/>
      <w:bookmarkEnd w:id="436"/>
      <w:bookmarkEnd w:id="437"/>
      <w:bookmarkEnd w:id="438"/>
      <w:bookmarkEnd w:id="439"/>
      <w:bookmarkEnd w:id="440"/>
      <w:bookmarkEnd w:id="441"/>
      <w:bookmarkEnd w:id="442"/>
    </w:p>
    <w:p w14:paraId="2C67C136" w14:textId="77777777" w:rsidR="00433AAE" w:rsidRPr="005F1B0E" w:rsidRDefault="00433AAE" w:rsidP="00433AAE">
      <w:pPr>
        <w:pStyle w:val="6"/>
        <w:jc w:val="both"/>
        <w:rPr>
          <w:color w:val="000000"/>
        </w:rPr>
      </w:pPr>
      <w:bookmarkStart w:id="443" w:name="_Toc492560366"/>
      <w:bookmarkStart w:id="444" w:name="_Toc37426856"/>
      <w:bookmarkStart w:id="445" w:name="_Toc38905217"/>
      <w:bookmarkStart w:id="446" w:name="_Toc73978817"/>
      <w:bookmarkStart w:id="447" w:name="_Toc69896888"/>
      <w:bookmarkStart w:id="448" w:name="_Toc70340997"/>
      <w:bookmarkStart w:id="449" w:name="_Toc80272711"/>
      <w:bookmarkStart w:id="450" w:name="_Toc84518118"/>
      <w:bookmarkStart w:id="451" w:name="_Toc86145103"/>
      <w:r w:rsidRPr="005F1B0E">
        <w:rPr>
          <w:color w:val="000000"/>
        </w:rPr>
        <w:t>3.1. Общие положения</w:t>
      </w:r>
      <w:bookmarkEnd w:id="443"/>
      <w:bookmarkEnd w:id="444"/>
      <w:bookmarkEnd w:id="445"/>
      <w:bookmarkEnd w:id="446"/>
      <w:bookmarkEnd w:id="447"/>
      <w:bookmarkEnd w:id="448"/>
      <w:bookmarkEnd w:id="449"/>
      <w:bookmarkEnd w:id="450"/>
      <w:bookmarkEnd w:id="451"/>
      <w:r w:rsidRPr="005F1B0E">
        <w:rPr>
          <w:color w:val="000000"/>
        </w:rPr>
        <w:t xml:space="preserve"> </w:t>
      </w:r>
    </w:p>
    <w:p w14:paraId="236C0791" w14:textId="77777777" w:rsidR="00433AAE" w:rsidRPr="005F1B0E" w:rsidRDefault="00433AAE" w:rsidP="00433AAE">
      <w:pPr>
        <w:pStyle w:val="msobodytextcxspmiddle"/>
        <w:spacing w:before="0" w:beforeAutospacing="0" w:after="0" w:afterAutospacing="0"/>
        <w:ind w:firstLine="709"/>
        <w:contextualSpacing/>
        <w:jc w:val="both"/>
        <w:rPr>
          <w:color w:val="000000"/>
        </w:rPr>
      </w:pPr>
      <w:r w:rsidRPr="005F1B0E">
        <w:rPr>
          <w:color w:val="000000"/>
        </w:rPr>
        <w:t>Правила Системы регламентируют порядок и условия функционирования Системы, взаимодействие Участников, Операторов услуг платежной инфраструктуры, Оператора Системы, устанавливают правовые и организационные основы построения и функционирования Системы, условия и порядок присоединения к Системе, условия и порядок осуществления перевода денежных сре</w:t>
      </w:r>
      <w:proofErr w:type="gramStart"/>
      <w:r w:rsidRPr="005F1B0E">
        <w:rPr>
          <w:color w:val="000000"/>
        </w:rPr>
        <w:t>дств в Пл</w:t>
      </w:r>
      <w:proofErr w:type="gramEnd"/>
      <w:r w:rsidRPr="005F1B0E">
        <w:rPr>
          <w:color w:val="000000"/>
        </w:rPr>
        <w:t>атежной системе.</w:t>
      </w:r>
    </w:p>
    <w:p w14:paraId="026AFC14" w14:textId="77777777" w:rsidR="00433AAE" w:rsidRPr="005F1B0E" w:rsidRDefault="00433AAE" w:rsidP="00433AAE">
      <w:pPr>
        <w:pStyle w:val="msobodytextcxspmiddle"/>
        <w:spacing w:before="0" w:beforeAutospacing="0" w:after="0" w:afterAutospacing="0"/>
        <w:ind w:firstLine="709"/>
        <w:contextualSpacing/>
        <w:jc w:val="both"/>
        <w:rPr>
          <w:color w:val="000000"/>
        </w:rPr>
      </w:pPr>
      <w:r w:rsidRPr="005F1B0E">
        <w:rPr>
          <w:color w:val="000000"/>
        </w:rPr>
        <w:t xml:space="preserve">Толкование Правил Системы осуществляется в рамках действующего законодательства Российской Федерации, в том числе Федерального закона от </w:t>
      </w:r>
      <w:r w:rsidRPr="005F1B0E">
        <w:rPr>
          <w:color w:val="000000"/>
        </w:rPr>
        <w:br/>
        <w:t xml:space="preserve">27 июня 2011 года № 161-ФЗ «О национальной платежной системе» (далее – Закон </w:t>
      </w:r>
      <w:r w:rsidRPr="005F1B0E">
        <w:rPr>
          <w:color w:val="000000"/>
        </w:rPr>
        <w:br/>
        <w:t>№ 161-ФЗ).</w:t>
      </w:r>
    </w:p>
    <w:p w14:paraId="5D5539CB" w14:textId="77777777" w:rsidR="00433AAE" w:rsidRPr="005F1B0E" w:rsidRDefault="00433AAE" w:rsidP="00433AAE">
      <w:pPr>
        <w:pStyle w:val="msobodytextcxspmiddle"/>
        <w:spacing w:before="0" w:beforeAutospacing="0" w:after="0" w:afterAutospacing="0"/>
        <w:ind w:firstLine="709"/>
        <w:contextualSpacing/>
        <w:jc w:val="both"/>
        <w:rPr>
          <w:color w:val="000000"/>
        </w:rPr>
      </w:pPr>
      <w:r w:rsidRPr="005F1B0E">
        <w:rPr>
          <w:color w:val="000000"/>
        </w:rPr>
        <w:t xml:space="preserve">Текст настоящих Правил, за исключением содержащейся в них информации о требованиях к защите информации, информации, доступ к которой ограничен в соответствии с действующим законодательством Российской Федерации, публикуется в информационной телекоммуникационной сети «Интернет» на официальном сайте Системы по адресу: </w:t>
      </w:r>
      <w:hyperlink r:id="rId12" w:history="1">
        <w:r w:rsidRPr="005F1B0E">
          <w:rPr>
            <w:rStyle w:val="af5"/>
            <w:color w:val="000000"/>
          </w:rPr>
          <w:t>www.ins-ps.ru</w:t>
        </w:r>
      </w:hyperlink>
      <w:r w:rsidRPr="005F1B0E">
        <w:rPr>
          <w:color w:val="000000"/>
        </w:rPr>
        <w:t>.</w:t>
      </w:r>
    </w:p>
    <w:p w14:paraId="2997193C" w14:textId="77777777" w:rsidR="00433AAE" w:rsidRPr="005F1B0E" w:rsidRDefault="00433AAE" w:rsidP="00433AAE">
      <w:pPr>
        <w:pStyle w:val="6"/>
        <w:jc w:val="both"/>
        <w:rPr>
          <w:color w:val="000000"/>
        </w:rPr>
      </w:pPr>
      <w:bookmarkStart w:id="452" w:name="_Toc492560367"/>
      <w:bookmarkStart w:id="453" w:name="_Toc37426857"/>
      <w:bookmarkStart w:id="454" w:name="_Toc38905218"/>
      <w:bookmarkStart w:id="455" w:name="_Toc73978818"/>
      <w:bookmarkStart w:id="456" w:name="_Toc69896889"/>
      <w:bookmarkStart w:id="457" w:name="_Toc70340998"/>
      <w:bookmarkStart w:id="458" w:name="_Toc80272712"/>
      <w:bookmarkStart w:id="459" w:name="_Toc84518119"/>
      <w:bookmarkStart w:id="460" w:name="_Toc86145104"/>
      <w:r w:rsidRPr="005F1B0E">
        <w:rPr>
          <w:color w:val="000000"/>
        </w:rPr>
        <w:t xml:space="preserve">3.2. Порядок осуществления </w:t>
      </w:r>
      <w:proofErr w:type="gramStart"/>
      <w:r w:rsidRPr="005F1B0E">
        <w:rPr>
          <w:color w:val="000000"/>
        </w:rPr>
        <w:t>контроля за</w:t>
      </w:r>
      <w:proofErr w:type="gramEnd"/>
      <w:r w:rsidRPr="005F1B0E">
        <w:rPr>
          <w:color w:val="000000"/>
        </w:rPr>
        <w:t xml:space="preserve"> соблюдением Правил Системы</w:t>
      </w:r>
      <w:bookmarkEnd w:id="452"/>
      <w:bookmarkEnd w:id="453"/>
      <w:bookmarkEnd w:id="454"/>
      <w:bookmarkEnd w:id="455"/>
      <w:bookmarkEnd w:id="456"/>
      <w:bookmarkEnd w:id="457"/>
      <w:bookmarkEnd w:id="458"/>
      <w:bookmarkEnd w:id="459"/>
      <w:bookmarkEnd w:id="460"/>
      <w:r w:rsidRPr="005F1B0E">
        <w:rPr>
          <w:color w:val="000000"/>
        </w:rPr>
        <w:t xml:space="preserve"> </w:t>
      </w:r>
    </w:p>
    <w:p w14:paraId="24AFE046" w14:textId="77777777" w:rsidR="00433AAE" w:rsidRPr="005F1B0E" w:rsidRDefault="00433AAE" w:rsidP="00433AAE">
      <w:pPr>
        <w:pStyle w:val="msobodytextcxspmiddle"/>
        <w:spacing w:before="0" w:beforeAutospacing="0" w:after="0" w:afterAutospacing="0"/>
        <w:ind w:firstLine="709"/>
        <w:contextualSpacing/>
        <w:jc w:val="both"/>
        <w:rPr>
          <w:color w:val="000000"/>
        </w:rPr>
      </w:pPr>
      <w:proofErr w:type="gramStart"/>
      <w:r w:rsidRPr="005F1B0E">
        <w:rPr>
          <w:color w:val="000000"/>
        </w:rPr>
        <w:t>Контроль за</w:t>
      </w:r>
      <w:proofErr w:type="gramEnd"/>
      <w:r w:rsidRPr="005F1B0E">
        <w:rPr>
          <w:color w:val="000000"/>
        </w:rPr>
        <w:t xml:space="preserve"> соблюдением Правил Системы осуществляется Оператором в следующем порядке.</w:t>
      </w:r>
    </w:p>
    <w:p w14:paraId="0A3BB03B" w14:textId="77777777" w:rsidR="00433AAE" w:rsidRPr="005F1B0E" w:rsidRDefault="00433AAE" w:rsidP="00433AAE">
      <w:pPr>
        <w:pStyle w:val="msobodytextcxspmiddle"/>
        <w:spacing w:before="0" w:beforeAutospacing="0" w:after="0" w:afterAutospacing="0"/>
        <w:ind w:firstLine="709"/>
        <w:contextualSpacing/>
        <w:jc w:val="both"/>
        <w:rPr>
          <w:color w:val="000000"/>
        </w:rPr>
      </w:pPr>
      <w:r w:rsidRPr="005F1B0E">
        <w:rPr>
          <w:color w:val="000000"/>
        </w:rPr>
        <w:t xml:space="preserve">Оператор осуществляет мониторинг информации об Участниках, Операторах услуг платежной инфраструктуры и их деятельности, размещаемой на официальном сайте Банка России в информационной телекоммуникационной сети «Интернет». Периодичность осуществления данного мониторинга определяется Оператором. </w:t>
      </w:r>
    </w:p>
    <w:p w14:paraId="2EE46FE5" w14:textId="77777777" w:rsidR="00433AAE" w:rsidRPr="005F1B0E" w:rsidRDefault="00433AAE" w:rsidP="00433AAE">
      <w:pPr>
        <w:pStyle w:val="msobodytextcxspmiddle"/>
        <w:spacing w:before="0" w:beforeAutospacing="0" w:after="0" w:afterAutospacing="0"/>
        <w:ind w:firstLine="709"/>
        <w:contextualSpacing/>
        <w:jc w:val="both"/>
      </w:pPr>
      <w:r w:rsidRPr="005F1B0E">
        <w:rPr>
          <w:color w:val="000000"/>
        </w:rPr>
        <w:t xml:space="preserve">Оператор определяет требования к содержанию внутренних документов Участников и Операторов услуг платежной инфраструктуры в части соблюдения порядка обеспечения БФПС в Системе. </w:t>
      </w:r>
      <w:proofErr w:type="gramStart"/>
      <w:r w:rsidRPr="005F1B0E">
        <w:rPr>
          <w:color w:val="000000"/>
        </w:rPr>
        <w:t>В случае выявления несоответствия в документах Участников, Операторов услуг платежной инфраструктуры положений внутренних документов, установленным Оператором требованиям к порядку обеспечения БФПС, либо в случае выявления нарушения Участниками, Операторами услуг платежной инфраструктуры порядка обеспечения БФПС Оператор информирует об этом Участников, Операторов услуг платежной инфраструктуры путем направления письма с установлением срока устранения нарушения.</w:t>
      </w:r>
      <w:proofErr w:type="gramEnd"/>
      <w:r w:rsidRPr="005F1B0E">
        <w:rPr>
          <w:color w:val="000000"/>
        </w:rPr>
        <w:t xml:space="preserve"> </w:t>
      </w:r>
      <w:r w:rsidRPr="005F1B0E">
        <w:t xml:space="preserve">Оператор Системы оставляет за собой право дополнительно использовать иные доступные средства информирования Участников, Операторов услуг платежной инфраструктуры. </w:t>
      </w:r>
    </w:p>
    <w:p w14:paraId="0CA58155" w14:textId="77777777" w:rsidR="00433AAE" w:rsidRPr="005F1B0E" w:rsidRDefault="00433AAE" w:rsidP="00433AAE">
      <w:pPr>
        <w:pStyle w:val="6"/>
        <w:jc w:val="both"/>
        <w:rPr>
          <w:color w:val="000000"/>
        </w:rPr>
      </w:pPr>
      <w:bookmarkStart w:id="461" w:name="_Toc492560368"/>
      <w:bookmarkStart w:id="462" w:name="_Toc37426858"/>
      <w:bookmarkStart w:id="463" w:name="_Toc38905219"/>
      <w:bookmarkStart w:id="464" w:name="_Toc73978819"/>
      <w:bookmarkStart w:id="465" w:name="_Toc69896890"/>
      <w:bookmarkStart w:id="466" w:name="_Toc70340999"/>
      <w:bookmarkStart w:id="467" w:name="_Toc80272713"/>
      <w:bookmarkStart w:id="468" w:name="_Toc84518120"/>
      <w:bookmarkStart w:id="469" w:name="_Toc86145105"/>
      <w:r w:rsidRPr="005F1B0E">
        <w:rPr>
          <w:color w:val="000000"/>
        </w:rPr>
        <w:t>3.3. Ответственность за несоблюдение Правил Системы</w:t>
      </w:r>
      <w:bookmarkEnd w:id="461"/>
      <w:bookmarkEnd w:id="462"/>
      <w:bookmarkEnd w:id="463"/>
      <w:bookmarkEnd w:id="464"/>
      <w:bookmarkEnd w:id="465"/>
      <w:bookmarkEnd w:id="466"/>
      <w:bookmarkEnd w:id="467"/>
      <w:bookmarkEnd w:id="468"/>
      <w:bookmarkEnd w:id="469"/>
    </w:p>
    <w:p w14:paraId="445F44E3" w14:textId="77777777" w:rsidR="00433AAE" w:rsidRPr="005F1B0E" w:rsidRDefault="00433AAE" w:rsidP="00433AAE">
      <w:pPr>
        <w:pStyle w:val="msobodytextcxspmiddle"/>
        <w:spacing w:before="0" w:beforeAutospacing="0" w:after="0" w:afterAutospacing="0"/>
        <w:ind w:firstLine="709"/>
        <w:contextualSpacing/>
        <w:jc w:val="both"/>
        <w:rPr>
          <w:color w:val="000000"/>
        </w:rPr>
      </w:pPr>
      <w:r w:rsidRPr="005F1B0E">
        <w:rPr>
          <w:color w:val="000000"/>
        </w:rPr>
        <w:t>Участники, Операторы услуг платежной инфраструктуры несут ответственность за несоблюдение Правил Системы, а также за невыполнение (ненадлежащее выполнение) возложенных на себя обязанностей, связанных с участием в Системе, в соответствии с действующим законодательством Российской Федерации и настоящими Правилами Системы, в том числе:</w:t>
      </w:r>
    </w:p>
    <w:p w14:paraId="15E29C59" w14:textId="77777777" w:rsidR="00433AAE" w:rsidRPr="005F1B0E" w:rsidRDefault="00433AAE" w:rsidP="00433AAE">
      <w:pPr>
        <w:pStyle w:val="msonormalcxspmiddle"/>
        <w:spacing w:before="0" w:beforeAutospacing="0" w:after="0" w:afterAutospacing="0"/>
        <w:ind w:firstLine="709"/>
        <w:contextualSpacing/>
        <w:jc w:val="both"/>
        <w:rPr>
          <w:color w:val="000000"/>
        </w:rPr>
      </w:pPr>
      <w:r w:rsidRPr="005F1B0E">
        <w:rPr>
          <w:color w:val="000000"/>
        </w:rPr>
        <w:t>а) Несоблюдение Правил Системы является одним из критериев прекращения участия в Системе,</w:t>
      </w:r>
    </w:p>
    <w:p w14:paraId="3194BAAE" w14:textId="77777777" w:rsidR="00433AAE" w:rsidRPr="005F1B0E" w:rsidRDefault="00433AAE" w:rsidP="00433AAE">
      <w:pPr>
        <w:pStyle w:val="msonormalcxspmiddle"/>
        <w:spacing w:before="0" w:beforeAutospacing="0" w:after="0" w:afterAutospacing="0"/>
        <w:ind w:firstLine="709"/>
        <w:contextualSpacing/>
        <w:jc w:val="both"/>
        <w:rPr>
          <w:color w:val="000000"/>
        </w:rPr>
      </w:pPr>
      <w:r w:rsidRPr="005F1B0E">
        <w:rPr>
          <w:color w:val="000000"/>
        </w:rPr>
        <w:t xml:space="preserve">б) Оператор Системы несет ответственность за реальный, документально подтвержденный ущерб, причиненный Участникам, Операторам услуг платежной инфраструктуры вследствие неисполнения/ненадлежащего </w:t>
      </w:r>
      <w:proofErr w:type="gramStart"/>
      <w:r w:rsidRPr="005F1B0E">
        <w:rPr>
          <w:color w:val="000000"/>
        </w:rPr>
        <w:t>исполнения</w:t>
      </w:r>
      <w:proofErr w:type="gramEnd"/>
      <w:r w:rsidRPr="005F1B0E">
        <w:rPr>
          <w:color w:val="000000"/>
        </w:rPr>
        <w:t xml:space="preserve"> возложенных на Оператора Системы обязанностей в Платежной системе,</w:t>
      </w:r>
    </w:p>
    <w:p w14:paraId="31CA6F77" w14:textId="77777777" w:rsidR="00433AAE" w:rsidRPr="005F1B0E" w:rsidRDefault="00433AAE" w:rsidP="00433AAE">
      <w:pPr>
        <w:pStyle w:val="msonormalcxspmiddle"/>
        <w:spacing w:before="0" w:beforeAutospacing="0" w:after="0" w:afterAutospacing="0"/>
        <w:ind w:firstLine="709"/>
        <w:contextualSpacing/>
        <w:jc w:val="both"/>
        <w:rPr>
          <w:color w:val="000000"/>
        </w:rPr>
      </w:pPr>
      <w:r w:rsidRPr="005F1B0E">
        <w:rPr>
          <w:color w:val="000000"/>
        </w:rPr>
        <w:lastRenderedPageBreak/>
        <w:t>в) Операционный центр несет ответственность за реальный, документально подтвержденный ущерб, причиненный Участникам, Платежному клиринговому центру и Расчетному центру вследствие неисполнения/ненадлежащего исполнения возложенных на Операционный центр обязанностей в Платежной системе,</w:t>
      </w:r>
    </w:p>
    <w:p w14:paraId="3E23024B" w14:textId="77777777" w:rsidR="00433AAE" w:rsidRPr="005F1B0E" w:rsidRDefault="00433AAE" w:rsidP="00433AAE">
      <w:pPr>
        <w:pStyle w:val="msonormalcxspmiddle"/>
        <w:spacing w:before="0" w:beforeAutospacing="0" w:after="0" w:afterAutospacing="0"/>
        <w:ind w:firstLine="709"/>
        <w:contextualSpacing/>
        <w:jc w:val="both"/>
        <w:rPr>
          <w:color w:val="000000"/>
        </w:rPr>
      </w:pPr>
      <w:r w:rsidRPr="005F1B0E">
        <w:rPr>
          <w:color w:val="000000"/>
        </w:rPr>
        <w:t>г) Платежный клиринговый центр несет ответственность за реальный, документально подтвержденный ущерб, причиненный Участникам-Страховщикам и Расчетному центру вследствие неоказания (ненадлежащего оказания) услуг платежного клиринга,</w:t>
      </w:r>
    </w:p>
    <w:p w14:paraId="601BDDD2" w14:textId="77777777" w:rsidR="00433AAE" w:rsidRPr="005F1B0E" w:rsidRDefault="00433AAE" w:rsidP="00433AAE">
      <w:pPr>
        <w:pStyle w:val="msonormalcxspmiddle"/>
        <w:spacing w:before="0" w:beforeAutospacing="0" w:after="0" w:afterAutospacing="0"/>
        <w:ind w:firstLine="709"/>
        <w:contextualSpacing/>
        <w:jc w:val="both"/>
        <w:rPr>
          <w:color w:val="000000"/>
        </w:rPr>
      </w:pPr>
      <w:r w:rsidRPr="005F1B0E">
        <w:rPr>
          <w:color w:val="000000"/>
        </w:rPr>
        <w:t>д) Расчетный центр несет ответственность за реальный, документально подтвержденный ущерб, причиненный Участникам вследствие неоказания (ненадлежащего оказания) услуг по исполнению поступивших от Платежного клирингового центра Распоряжений ПКЦ,</w:t>
      </w:r>
    </w:p>
    <w:p w14:paraId="2819B4AE" w14:textId="77777777" w:rsidR="00433AAE" w:rsidRPr="005F1B0E" w:rsidRDefault="00433AAE" w:rsidP="00433AAE">
      <w:pPr>
        <w:pStyle w:val="msonormalcxspmiddle"/>
        <w:spacing w:before="0" w:beforeAutospacing="0" w:after="0" w:afterAutospacing="0"/>
        <w:ind w:firstLine="709"/>
        <w:contextualSpacing/>
        <w:jc w:val="both"/>
        <w:rPr>
          <w:color w:val="000000"/>
        </w:rPr>
      </w:pPr>
      <w:r w:rsidRPr="005F1B0E">
        <w:rPr>
          <w:color w:val="000000"/>
        </w:rPr>
        <w:t>е) Участник несет ответственность за реальный, документально подтвержденный ущерб, причиненный иным Участникам, Операторам услуг платежной инфраструктуры, Оператору Системы вследствие невыполнения (ненадлежащего выполнения) принятых на себя обязанностей, связанных с участием в Системе, в том числе вследствие предоставления заведомо ложных сведений по запросу указанных Субъектов системы.</w:t>
      </w:r>
    </w:p>
    <w:p w14:paraId="7D35468E" w14:textId="77777777" w:rsidR="00433AAE" w:rsidRPr="005F1B0E" w:rsidRDefault="00433AAE" w:rsidP="00433AAE">
      <w:pPr>
        <w:pStyle w:val="msonormalcxspmiddle"/>
        <w:spacing w:after="0"/>
        <w:ind w:firstLine="851"/>
        <w:contextualSpacing/>
        <w:jc w:val="both"/>
      </w:pPr>
      <w:r w:rsidRPr="005F1B0E">
        <w:rPr>
          <w:color w:val="000000"/>
        </w:rPr>
        <w:t xml:space="preserve">Порядок определения ущерба и способ его доказывания осуществляется в соответствии с требованиями </w:t>
      </w:r>
      <w:r w:rsidRPr="005F1B0E">
        <w:t>действующего законодательства Российской Федерации.</w:t>
      </w:r>
    </w:p>
    <w:p w14:paraId="7FE0C37F" w14:textId="77777777" w:rsidR="00433AAE" w:rsidRPr="005F1B0E" w:rsidRDefault="00433AAE" w:rsidP="00433AAE">
      <w:pPr>
        <w:pStyle w:val="msonormalcxspmiddle"/>
        <w:ind w:firstLine="851"/>
        <w:contextualSpacing/>
        <w:jc w:val="both"/>
      </w:pPr>
      <w:r w:rsidRPr="005F1B0E">
        <w:t>Оператор Системы, Участники, Операторы услуг платежной инфраструктуры освобождаются от ответственности за полное или частичное неисполнение обязательств в Системе, если такое неисполнение явилось результатом действия чрезвычайных и непредотвратимых при данных условиях обстоятельств (обстоятельств непреодолимой силы).</w:t>
      </w:r>
    </w:p>
    <w:p w14:paraId="6CB8E089" w14:textId="77777777" w:rsidR="00433AAE" w:rsidRPr="005F1B0E" w:rsidRDefault="00433AAE" w:rsidP="00433AAE">
      <w:pPr>
        <w:pStyle w:val="msonormalcxspmiddle"/>
        <w:ind w:firstLine="851"/>
        <w:contextualSpacing/>
        <w:jc w:val="both"/>
      </w:pPr>
      <w:proofErr w:type="gramStart"/>
      <w:r w:rsidRPr="005F1B0E">
        <w:t>Оператор Системы, Участники, Операторы услуг платежной инфраструктуры, затронутые обстоятельствами непреодолимой силы, обязаны не позднее 3 (трех) рабочих дней со дня возникновения таких обстоятельств известить Оператора Системы, Участников, Операторов услуг платежной инфраструктуры по средствам факсимильной, телеграфной связи, по электронной почте или курьером о наступлении таких обстоятельств и предпринять все возможные меры с целью максимально ограничить отрицательные последствия, вызванные указанными обстоятельствами.</w:t>
      </w:r>
      <w:proofErr w:type="gramEnd"/>
    </w:p>
    <w:p w14:paraId="0B8ADC49" w14:textId="77777777" w:rsidR="00433AAE" w:rsidRPr="005F1B0E" w:rsidRDefault="00433AAE" w:rsidP="00433AAE">
      <w:pPr>
        <w:pStyle w:val="msonormalcxspmiddle"/>
        <w:spacing w:after="0"/>
        <w:ind w:firstLine="851"/>
        <w:contextualSpacing/>
        <w:jc w:val="both"/>
      </w:pPr>
      <w:r w:rsidRPr="005F1B0E">
        <w:t>Отсутствие уведомления или несвоевременное уведомление лишает Оператора Системы, Участников, Операторов услуг платежной инфраструктуры, действия которых подпали под обстоятельства непреодолимой силы, права на освобождение от ответственности за неисполнение обязательств в Системе.</w:t>
      </w:r>
    </w:p>
    <w:p w14:paraId="6931A160" w14:textId="77777777" w:rsidR="00433AAE" w:rsidRPr="005F1B0E" w:rsidRDefault="00433AAE" w:rsidP="00433AAE">
      <w:pPr>
        <w:pStyle w:val="msonormalcxspmiddle"/>
        <w:spacing w:before="0" w:beforeAutospacing="0" w:after="0" w:afterAutospacing="0"/>
        <w:ind w:firstLine="851"/>
        <w:contextualSpacing/>
        <w:jc w:val="both"/>
      </w:pPr>
      <w:r w:rsidRPr="005F1B0E">
        <w:t>Оператор Системы, Участники, Операторы услуг платежной инфраструктуры освобождаются от ответственности за нарушение своих обязательств в Системе, если в своих действиях (бездействии) они обоснованно полагались на документы, переданные ей Оператором Системы, Участниками, Операторами услуг платежной инфраструктуры или компетентными государственными органами.</w:t>
      </w:r>
    </w:p>
    <w:p w14:paraId="3008DD4E" w14:textId="77777777" w:rsidR="00433AAE" w:rsidRPr="005F1B0E" w:rsidRDefault="00433AAE" w:rsidP="00433AAE">
      <w:pPr>
        <w:pStyle w:val="msonormalcxspmiddle"/>
        <w:spacing w:before="0" w:beforeAutospacing="0" w:after="0" w:afterAutospacing="0"/>
        <w:ind w:firstLine="851"/>
        <w:contextualSpacing/>
        <w:jc w:val="both"/>
      </w:pPr>
      <w:proofErr w:type="gramStart"/>
      <w:r w:rsidRPr="005F1B0E">
        <w:t>Ответственность Участников, Операторов услуг платежной инфраструктуры, Оператора Системы за соблюдение Правил Системы, а также за невыполнение (ненадлежащее выполнение) возложенных на себя обязанностей, связанных с участием в Системе может быть дополнена, уточнена или видоизменена в рамках отдельных договоров, заключаемых между указанными Субъектами системы в целях участия и взаимодействия в Системе с учетом требований действующего законодательства Российской Федерации.</w:t>
      </w:r>
      <w:proofErr w:type="gramEnd"/>
    </w:p>
    <w:p w14:paraId="5F1ED5B9" w14:textId="77777777" w:rsidR="00433AAE" w:rsidRPr="005F1B0E" w:rsidRDefault="00433AAE" w:rsidP="00433AAE">
      <w:pPr>
        <w:pStyle w:val="msonormalcxspmiddle"/>
        <w:spacing w:before="0" w:beforeAutospacing="0" w:after="0" w:afterAutospacing="0"/>
        <w:ind w:firstLine="851"/>
        <w:contextualSpacing/>
        <w:jc w:val="both"/>
      </w:pPr>
      <w:r w:rsidRPr="005F1B0E">
        <w:t>Выход из Системы не освобождает Участников, Операторов услуг платежной инфраструктуры от ответственности, возникшей за действия (бездействия) в период участия в Системе.</w:t>
      </w:r>
    </w:p>
    <w:p w14:paraId="3CF9F29F" w14:textId="77777777" w:rsidR="00433AAE" w:rsidRPr="005F1B0E" w:rsidRDefault="00433AAE" w:rsidP="00433AAE">
      <w:pPr>
        <w:pStyle w:val="6"/>
        <w:jc w:val="both"/>
      </w:pPr>
      <w:bookmarkStart w:id="470" w:name="_Toc492560369"/>
      <w:bookmarkStart w:id="471" w:name="_Toc37426859"/>
      <w:bookmarkStart w:id="472" w:name="_Toc38905220"/>
      <w:bookmarkStart w:id="473" w:name="_Toc73978820"/>
      <w:bookmarkStart w:id="474" w:name="_Toc69896891"/>
      <w:bookmarkStart w:id="475" w:name="_Toc70341000"/>
      <w:bookmarkStart w:id="476" w:name="_Toc80272714"/>
      <w:bookmarkStart w:id="477" w:name="_Toc84518121"/>
      <w:bookmarkStart w:id="478" w:name="_Toc86145106"/>
      <w:r w:rsidRPr="005F1B0E">
        <w:t>3.4. Порядок внесения изменений в Правила Системы</w:t>
      </w:r>
      <w:bookmarkEnd w:id="470"/>
      <w:bookmarkEnd w:id="471"/>
      <w:bookmarkEnd w:id="472"/>
      <w:bookmarkEnd w:id="473"/>
      <w:bookmarkEnd w:id="474"/>
      <w:bookmarkEnd w:id="475"/>
      <w:bookmarkEnd w:id="476"/>
      <w:bookmarkEnd w:id="477"/>
      <w:bookmarkEnd w:id="478"/>
    </w:p>
    <w:p w14:paraId="5BDDA47D" w14:textId="77777777" w:rsidR="00433AAE" w:rsidRPr="005F1B0E" w:rsidRDefault="00433AAE" w:rsidP="00433AAE">
      <w:pPr>
        <w:pStyle w:val="msobodytextcxspmiddle"/>
        <w:spacing w:before="0" w:beforeAutospacing="0" w:after="0" w:afterAutospacing="0"/>
        <w:ind w:firstLine="567"/>
        <w:contextualSpacing/>
        <w:jc w:val="both"/>
      </w:pPr>
      <w:r w:rsidRPr="005F1B0E">
        <w:lastRenderedPageBreak/>
        <w:t>3.4.1. Новая редакция Правил Системы разрабатывается и утверждается Оператором Системы по мере необходимости внесения изменений в текущую редакцию Правил Системы.</w:t>
      </w:r>
    </w:p>
    <w:p w14:paraId="60FC2A5F" w14:textId="77777777" w:rsidR="00433AAE" w:rsidRPr="005F1B0E" w:rsidRDefault="00433AAE" w:rsidP="00433AAE">
      <w:pPr>
        <w:pStyle w:val="msobodytextcxspmiddle"/>
        <w:spacing w:before="0" w:beforeAutospacing="0" w:after="0" w:afterAutospacing="0"/>
        <w:ind w:firstLine="567"/>
        <w:contextualSpacing/>
        <w:jc w:val="both"/>
        <w:rPr>
          <w:b/>
        </w:rPr>
      </w:pPr>
      <w:bookmarkStart w:id="479" w:name="Par2"/>
      <w:bookmarkEnd w:id="479"/>
      <w:r w:rsidRPr="005F1B0E">
        <w:t xml:space="preserve">3.4.2. </w:t>
      </w:r>
      <w:proofErr w:type="gramStart"/>
      <w:r w:rsidRPr="005F1B0E">
        <w:t xml:space="preserve">В случае внесения изменений в Правила Системы в одностороннем порядке Оператор Системы информирует Участников и Операторов услуг платежной инфраструктуры о вносимых изменениях в Правила путем размещения </w:t>
      </w:r>
      <w:r w:rsidRPr="005F1B0E">
        <w:rPr>
          <w:color w:val="000000"/>
        </w:rPr>
        <w:t xml:space="preserve">в информационной телекоммуникационной </w:t>
      </w:r>
      <w:r w:rsidRPr="005F1B0E">
        <w:t xml:space="preserve">сети «Интернет» на официальном сайте Системы по адресу: </w:t>
      </w:r>
      <w:hyperlink r:id="rId13" w:history="1">
        <w:r w:rsidRPr="005F1B0E">
          <w:rPr>
            <w:rStyle w:val="af5"/>
            <w:color w:val="auto"/>
          </w:rPr>
          <w:t>www.ins-ps.ru</w:t>
        </w:r>
      </w:hyperlink>
      <w:r w:rsidRPr="005F1B0E">
        <w:t xml:space="preserve"> (далее – официальный сайт) для целей предварительного ознакомления Участников, Операторов услуг платежной инфраструктуры проекта Правил Системы с вносимыми изменениями, и опубликования</w:t>
      </w:r>
      <w:proofErr w:type="gramEnd"/>
      <w:r w:rsidRPr="005F1B0E">
        <w:t xml:space="preserve"> информационного сообщения об изменении Правил. Срок предварительного ознакомления Участников, Операторов услуг платежной инфраструктуры с изменениями в Правила указывается Оператором Системы в публикуемом сообщении на официальном сайте и не может составлять менее 1 (одного) месяца. Участники и Операторы услуг платежной инфраструктуры самостоятельно осуществляют проверку размещения информации и документов об изменениях в Правила на официальном сайте Оператора Системы.</w:t>
      </w:r>
    </w:p>
    <w:p w14:paraId="44F26BFB" w14:textId="77777777" w:rsidR="00433AAE" w:rsidRPr="005F1B0E" w:rsidRDefault="00433AAE" w:rsidP="00433AAE">
      <w:pPr>
        <w:pStyle w:val="msobodytextcxspmiddle"/>
        <w:spacing w:before="0" w:beforeAutospacing="0" w:after="0" w:afterAutospacing="0"/>
        <w:ind w:firstLine="567"/>
        <w:contextualSpacing/>
        <w:jc w:val="both"/>
      </w:pPr>
      <w:r w:rsidRPr="005F1B0E">
        <w:t xml:space="preserve">Участники и Операторы услуг платежной инфраструктуры вправе в течение срока предварительного ознакомления, указанного Оператором Системы при опубликовании проекта Правил с вносимыми изменениями на официальном сайте, направить свое мнение в отношении вносимых изменений Оператору Системы по адресу электронной почты </w:t>
      </w:r>
      <w:hyperlink r:id="rId14" w:history="1">
        <w:r w:rsidRPr="005F1B0E">
          <w:rPr>
            <w:rStyle w:val="af5"/>
            <w:color w:val="000000"/>
            <w:u w:val="none"/>
            <w:lang w:val="en-US"/>
          </w:rPr>
          <w:t>ins</w:t>
        </w:r>
        <w:r w:rsidRPr="005F1B0E">
          <w:rPr>
            <w:rStyle w:val="af5"/>
            <w:color w:val="000000"/>
            <w:u w:val="none"/>
          </w:rPr>
          <w:t>-</w:t>
        </w:r>
        <w:r w:rsidRPr="005F1B0E">
          <w:rPr>
            <w:rStyle w:val="af5"/>
            <w:color w:val="000000"/>
            <w:u w:val="none"/>
            <w:lang w:val="en-US"/>
          </w:rPr>
          <w:t>ps</w:t>
        </w:r>
        <w:r w:rsidRPr="005F1B0E">
          <w:rPr>
            <w:rStyle w:val="af5"/>
            <w:color w:val="000000"/>
            <w:u w:val="none"/>
          </w:rPr>
          <w:t>@</w:t>
        </w:r>
        <w:r w:rsidRPr="005F1B0E">
          <w:rPr>
            <w:rStyle w:val="af5"/>
            <w:color w:val="000000"/>
            <w:u w:val="none"/>
            <w:lang w:val="en-US"/>
          </w:rPr>
          <w:t>ins</w:t>
        </w:r>
        <w:r w:rsidRPr="005F1B0E">
          <w:rPr>
            <w:rStyle w:val="af5"/>
            <w:color w:val="000000"/>
            <w:u w:val="none"/>
          </w:rPr>
          <w:t>-</w:t>
        </w:r>
        <w:r w:rsidRPr="005F1B0E">
          <w:rPr>
            <w:rStyle w:val="af5"/>
            <w:color w:val="000000"/>
            <w:u w:val="none"/>
            <w:lang w:val="en-US"/>
          </w:rPr>
          <w:t>ps</w:t>
        </w:r>
        <w:r w:rsidRPr="005F1B0E">
          <w:rPr>
            <w:rStyle w:val="af5"/>
            <w:color w:val="000000"/>
            <w:u w:val="none"/>
          </w:rPr>
          <w:t>.</w:t>
        </w:r>
        <w:proofErr w:type="spellStart"/>
        <w:r w:rsidRPr="005F1B0E">
          <w:rPr>
            <w:rStyle w:val="af5"/>
            <w:color w:val="000000"/>
            <w:u w:val="none"/>
            <w:lang w:val="en-US"/>
          </w:rPr>
          <w:t>ru</w:t>
        </w:r>
        <w:proofErr w:type="spellEnd"/>
      </w:hyperlink>
      <w:r w:rsidRPr="005F1B0E">
        <w:t xml:space="preserve">. </w:t>
      </w:r>
    </w:p>
    <w:p w14:paraId="2325647C" w14:textId="77777777" w:rsidR="00433AAE" w:rsidRPr="005F1B0E" w:rsidRDefault="00433AAE" w:rsidP="00433AAE">
      <w:pPr>
        <w:pStyle w:val="Default"/>
        <w:ind w:firstLine="567"/>
        <w:jc w:val="both"/>
        <w:rPr>
          <w:rFonts w:ascii="Times New Roman" w:hAnsi="Times New Roman" w:cs="Times New Roman"/>
          <w:color w:val="auto"/>
        </w:rPr>
      </w:pPr>
      <w:r w:rsidRPr="005F1B0E">
        <w:rPr>
          <w:rFonts w:ascii="Times New Roman" w:hAnsi="Times New Roman" w:cs="Times New Roman"/>
          <w:color w:val="auto"/>
        </w:rPr>
        <w:t xml:space="preserve">Изменения в Правила вносятся Оператором Системы по истечении не менее </w:t>
      </w:r>
      <w:r w:rsidRPr="005F1B0E">
        <w:rPr>
          <w:rFonts w:ascii="Times New Roman" w:hAnsi="Times New Roman" w:cs="Times New Roman"/>
          <w:color w:val="auto"/>
        </w:rPr>
        <w:br/>
        <w:t>1 (одного) месяца со дня окончания срока предварительного ознакомления Участников, Операторов услуг платежной инфраструктуры с вносимыми в Правила изменениями.</w:t>
      </w:r>
    </w:p>
    <w:p w14:paraId="6C8CBCE4" w14:textId="77777777" w:rsidR="00433AAE" w:rsidRPr="005F1B0E" w:rsidRDefault="00433AAE" w:rsidP="00433AAE">
      <w:pPr>
        <w:pStyle w:val="Default"/>
        <w:ind w:firstLine="567"/>
        <w:jc w:val="both"/>
        <w:rPr>
          <w:rFonts w:ascii="Times New Roman" w:hAnsi="Times New Roman" w:cs="Times New Roman"/>
        </w:rPr>
      </w:pPr>
      <w:r w:rsidRPr="005F1B0E">
        <w:rPr>
          <w:rFonts w:ascii="Times New Roman" w:hAnsi="Times New Roman" w:cs="Times New Roman"/>
        </w:rPr>
        <w:t>Оператор Системы информирует Участников, Операторов услуг платежной инфраструктуры о внесении изменений в Правила путем размещения редакции Правил Системы с внесенными изменениями и соответствующей информации в информационной телекоммуникационной</w:t>
      </w:r>
      <w:r w:rsidRPr="005F1B0E">
        <w:t xml:space="preserve"> </w:t>
      </w:r>
      <w:r w:rsidRPr="005F1B0E">
        <w:rPr>
          <w:rFonts w:ascii="Times New Roman" w:hAnsi="Times New Roman" w:cs="Times New Roman"/>
        </w:rPr>
        <w:t>сети «Интернет» на официальном сайте не менее чем за 1 (один) месяц до вступления внесенных изменений Правила в действие.</w:t>
      </w:r>
    </w:p>
    <w:p w14:paraId="6E375A7B" w14:textId="77777777" w:rsidR="00433AAE" w:rsidRPr="005F1B0E" w:rsidRDefault="00433AAE" w:rsidP="00433AAE">
      <w:pPr>
        <w:pStyle w:val="msobodytextcxspmiddle"/>
        <w:spacing w:before="0" w:beforeAutospacing="0" w:after="0" w:afterAutospacing="0"/>
        <w:ind w:firstLine="709"/>
        <w:contextualSpacing/>
        <w:jc w:val="both"/>
      </w:pPr>
      <w:r w:rsidRPr="005F1B0E">
        <w:t>Оператор Системы оставляет за собой право дополнительно использовать иные доступные средства информирования Участников, Операторов услуг платежной инфраструктуры о планируемых изменениях Правил Системы.</w:t>
      </w:r>
    </w:p>
    <w:p w14:paraId="5C971100" w14:textId="77777777" w:rsidR="00433AAE" w:rsidRPr="005F1B0E" w:rsidRDefault="00433AAE" w:rsidP="00433AAE">
      <w:pPr>
        <w:pStyle w:val="msobodytextcxspmiddle"/>
        <w:spacing w:before="0" w:beforeAutospacing="0" w:after="0" w:afterAutospacing="0"/>
        <w:ind w:firstLine="709"/>
        <w:contextualSpacing/>
        <w:jc w:val="both"/>
      </w:pPr>
      <w:r w:rsidRPr="005F1B0E">
        <w:t xml:space="preserve">3.4.3. Изменения в Правила Системы могут быть внесены по согласованию всеми Субъектами системы. </w:t>
      </w:r>
    </w:p>
    <w:p w14:paraId="2A7411A1" w14:textId="77777777" w:rsidR="00433AAE" w:rsidRPr="005F1B0E" w:rsidRDefault="00433AAE" w:rsidP="00433AAE">
      <w:pPr>
        <w:pStyle w:val="msobodytextcxspmiddle"/>
        <w:spacing w:before="0" w:beforeAutospacing="0" w:after="0" w:afterAutospacing="0"/>
        <w:ind w:firstLine="709"/>
        <w:contextualSpacing/>
        <w:jc w:val="both"/>
      </w:pPr>
      <w:r w:rsidRPr="005F1B0E">
        <w:t xml:space="preserve">В случае изменения Правил Системы Оператор Системы направляет уведомления Участникам, Операторам услуг платежной инфраструктуры по адресам электронной почты, указанным в соответствующих договорах, заключаемых с Оператором Системы, или иным адресам электронной почты в случае их наличия. В уведомлении указывается срок вступления изменений в силу, срок, в течение которого Участники и Операторы услуг платежной инфраструктуры могут направить Оператору Системы уведомление о согласии или несогласии с вносимыми изменениями, а также адрес для направления данного уведомления. Оператор Системы также публикует проект Правил Системы в </w:t>
      </w:r>
      <w:r w:rsidRPr="005F1B0E">
        <w:rPr>
          <w:color w:val="000000"/>
        </w:rPr>
        <w:t xml:space="preserve">информационной телекоммуникационной </w:t>
      </w:r>
      <w:r w:rsidRPr="005F1B0E">
        <w:t>сети «Интернет» на официальном сайте.</w:t>
      </w:r>
    </w:p>
    <w:p w14:paraId="41D52528" w14:textId="77777777" w:rsidR="00433AAE" w:rsidRPr="005F1B0E" w:rsidRDefault="00433AAE" w:rsidP="00433AAE">
      <w:pPr>
        <w:pStyle w:val="msobodytextcxspmiddle"/>
        <w:spacing w:before="0" w:beforeAutospacing="0" w:after="0" w:afterAutospacing="0"/>
        <w:ind w:firstLine="709"/>
        <w:contextualSpacing/>
        <w:jc w:val="both"/>
      </w:pPr>
      <w:r w:rsidRPr="005F1B0E">
        <w:t>Участники и Операторы услуг платежной инфраструктуры обязаны ознакомиться с вносимыми изменениями и направить в адрес Оператора Системы уведомление о согласии или несогласии с ними по указанному Оператором Системы адресу и в срок, указанный Оператором Системы.</w:t>
      </w:r>
    </w:p>
    <w:p w14:paraId="28FF36F1" w14:textId="77777777" w:rsidR="00433AAE" w:rsidRPr="005F1B0E" w:rsidRDefault="00433AAE" w:rsidP="00433AAE">
      <w:pPr>
        <w:pStyle w:val="msobodytextcxspmiddle"/>
        <w:spacing w:before="0" w:beforeAutospacing="0" w:after="0" w:afterAutospacing="0"/>
        <w:ind w:firstLine="709"/>
        <w:contextualSpacing/>
        <w:jc w:val="both"/>
      </w:pPr>
      <w:r w:rsidRPr="005F1B0E">
        <w:t xml:space="preserve">Участники и Операторы услуг платежной инфраструктуры, направившие уведомление, содержащее несогласие с вносимыми в Правила изменениями, обязаны привести аргументы своего несогласия. Неаргументированный отказ от принятия </w:t>
      </w:r>
      <w:r w:rsidRPr="005F1B0E">
        <w:lastRenderedPageBreak/>
        <w:t>изменений не признается таковым. Считается, что Субъект системы не направил уведомление о согласии или несогласии с вносимыми изменениями.</w:t>
      </w:r>
    </w:p>
    <w:p w14:paraId="61EB72FF" w14:textId="77777777" w:rsidR="00433AAE" w:rsidRPr="005F1B0E" w:rsidRDefault="00433AAE" w:rsidP="00433AAE">
      <w:pPr>
        <w:pStyle w:val="msobodytextcxspmiddle"/>
        <w:spacing w:before="0" w:beforeAutospacing="0" w:after="0" w:afterAutospacing="0"/>
        <w:ind w:firstLine="709"/>
        <w:contextualSpacing/>
        <w:jc w:val="both"/>
      </w:pPr>
      <w:r w:rsidRPr="005F1B0E">
        <w:t>Участники и Операторы услуг платежной инфраструктуры, не направившие уведомления о согласии или несогласии с вносимыми в Правила изменениями по указанному Оператором Системы адресу и в срок, указанный Оператором Системы, признаются согласовавшими предлагаемые изменения Правил Системы.</w:t>
      </w:r>
    </w:p>
    <w:p w14:paraId="20A78A5D" w14:textId="77777777" w:rsidR="00433AAE" w:rsidRPr="005F1B0E" w:rsidRDefault="00433AAE" w:rsidP="00433AAE">
      <w:pPr>
        <w:pStyle w:val="msobodytextcxspmiddle"/>
        <w:spacing w:before="0" w:beforeAutospacing="0" w:after="0" w:afterAutospacing="0"/>
        <w:ind w:firstLine="709"/>
        <w:contextualSpacing/>
        <w:jc w:val="both"/>
      </w:pPr>
      <w:r w:rsidRPr="005F1B0E">
        <w:t>Правила Системы считаются согласованными всеми Участниками и Операторами услуг платежной инфраструктуры в случае, если в срок, указанный Оператором Системы, не поступило ни одного уведомления о несогласии с вносимыми изменениями, содержащего аргументы несогласия.</w:t>
      </w:r>
    </w:p>
    <w:p w14:paraId="5673D093" w14:textId="77777777" w:rsidR="00433AAE" w:rsidRPr="005F1B0E" w:rsidRDefault="00433AAE" w:rsidP="00433AAE">
      <w:pPr>
        <w:pStyle w:val="msobodytextcxspmiddle"/>
        <w:spacing w:before="0" w:beforeAutospacing="0" w:after="0" w:afterAutospacing="0"/>
        <w:ind w:firstLine="709"/>
        <w:contextualSpacing/>
        <w:jc w:val="both"/>
      </w:pPr>
      <w:proofErr w:type="gramStart"/>
      <w:r w:rsidRPr="005F1B0E">
        <w:t>В случае если Правила Системы не согласованы всеми Участниками и Операторами услуг платежной инфраструктуры, Оператор Системы имеет право инициировать повторную процедуру внесения изменений в Правила Системы по согласованию всеми Участниками и Операторами услуг платежной инфраструктуры либо инициировать внесение изменений в Правила в одностороннем порядке в соответствии с пунктом 3.4.2 настоящих Правил Системы.</w:t>
      </w:r>
      <w:proofErr w:type="gramEnd"/>
    </w:p>
    <w:p w14:paraId="3415797C" w14:textId="77777777" w:rsidR="00433AAE" w:rsidRPr="005F1B0E" w:rsidRDefault="00433AAE" w:rsidP="00433AAE">
      <w:pPr>
        <w:pStyle w:val="msobodytextcxspmiddle"/>
        <w:spacing w:before="0" w:beforeAutospacing="0" w:after="0" w:afterAutospacing="0"/>
        <w:ind w:firstLine="709"/>
        <w:contextualSpacing/>
        <w:jc w:val="both"/>
      </w:pPr>
      <w:r w:rsidRPr="005F1B0E">
        <w:t>3.4.4. Оператор Системы вправе в связи с планируемыми изменениям Правил Системы проводить переговоры, консультации, инициировать согласительные мероприятия с Участниками, Операторами услуг платежной инфраструктуры.</w:t>
      </w:r>
    </w:p>
    <w:p w14:paraId="36E25AF8" w14:textId="77777777" w:rsidR="00433AAE" w:rsidRPr="005F1B0E" w:rsidRDefault="00433AAE" w:rsidP="00433AAE">
      <w:pPr>
        <w:pStyle w:val="msobodytextcxspmiddle"/>
        <w:spacing w:before="0" w:beforeAutospacing="0" w:after="0" w:afterAutospacing="0"/>
        <w:ind w:firstLine="709"/>
        <w:contextualSpacing/>
        <w:jc w:val="both"/>
      </w:pPr>
      <w:r w:rsidRPr="005F1B0E">
        <w:t>Внесенные в Правила Системы изменения подлежат направлению Оператором в Банк России в порядке и сроки, предусмотренные Законом № 161-ФЗ.</w:t>
      </w:r>
    </w:p>
    <w:p w14:paraId="24C8BC87" w14:textId="77777777" w:rsidR="00433AAE" w:rsidRPr="005F1B0E" w:rsidRDefault="00433AAE" w:rsidP="00433AAE">
      <w:pPr>
        <w:pStyle w:val="10"/>
        <w:jc w:val="both"/>
        <w:rPr>
          <w:rStyle w:val="221"/>
          <w:b/>
          <w:bCs/>
          <w:i w:val="0"/>
          <w:iCs w:val="0"/>
          <w:kern w:val="0"/>
          <w:sz w:val="24"/>
          <w:szCs w:val="24"/>
          <w:lang w:val="ru-RU"/>
        </w:rPr>
      </w:pPr>
      <w:bookmarkStart w:id="480" w:name="_Toc492560370"/>
      <w:bookmarkStart w:id="481" w:name="_Toc37426860"/>
      <w:bookmarkStart w:id="482" w:name="_Toc38905221"/>
      <w:bookmarkStart w:id="483" w:name="_Toc73978821"/>
      <w:bookmarkStart w:id="484" w:name="_Toc69896892"/>
      <w:bookmarkStart w:id="485" w:name="_Toc70341001"/>
      <w:bookmarkStart w:id="486" w:name="_Toc80272715"/>
      <w:bookmarkStart w:id="487" w:name="_Toc84518122"/>
      <w:bookmarkStart w:id="488" w:name="_Toc86145107"/>
      <w:r w:rsidRPr="005F1B0E">
        <w:rPr>
          <w:rStyle w:val="221"/>
          <w:b/>
          <w:bCs/>
          <w:i w:val="0"/>
          <w:iCs w:val="0"/>
          <w:sz w:val="24"/>
          <w:szCs w:val="24"/>
          <w:lang w:val="ru-RU"/>
        </w:rPr>
        <w:t>4. Участие в Системе. Порядок взаимодействия между Оператором Системы, Операторами услуг платежной инфраструктуры и Участниками</w:t>
      </w:r>
      <w:bookmarkEnd w:id="480"/>
      <w:bookmarkEnd w:id="481"/>
      <w:bookmarkEnd w:id="482"/>
      <w:bookmarkEnd w:id="483"/>
      <w:bookmarkEnd w:id="484"/>
      <w:bookmarkEnd w:id="485"/>
      <w:bookmarkEnd w:id="486"/>
      <w:bookmarkEnd w:id="487"/>
      <w:bookmarkEnd w:id="488"/>
    </w:p>
    <w:p w14:paraId="43F5581E" w14:textId="77777777" w:rsidR="00433AAE" w:rsidRPr="005F1B0E" w:rsidRDefault="00433AAE" w:rsidP="00433AAE">
      <w:pPr>
        <w:pStyle w:val="6"/>
        <w:jc w:val="both"/>
      </w:pPr>
      <w:bookmarkStart w:id="489" w:name="_Toc492560371"/>
      <w:bookmarkStart w:id="490" w:name="_Toc37426861"/>
      <w:bookmarkStart w:id="491" w:name="_Toc38905222"/>
      <w:bookmarkStart w:id="492" w:name="_Toc73978822"/>
      <w:bookmarkStart w:id="493" w:name="_Toc69896893"/>
      <w:bookmarkStart w:id="494" w:name="_Toc70341002"/>
      <w:bookmarkStart w:id="495" w:name="_Toc80272716"/>
      <w:bookmarkStart w:id="496" w:name="_Toc84518123"/>
      <w:bookmarkStart w:id="497" w:name="_Toc86145108"/>
      <w:r w:rsidRPr="005F1B0E">
        <w:t>4.1. Функции Оператора Системы</w:t>
      </w:r>
      <w:bookmarkEnd w:id="489"/>
      <w:bookmarkEnd w:id="490"/>
      <w:bookmarkEnd w:id="491"/>
      <w:bookmarkEnd w:id="492"/>
      <w:bookmarkEnd w:id="493"/>
      <w:bookmarkEnd w:id="494"/>
      <w:bookmarkEnd w:id="495"/>
      <w:bookmarkEnd w:id="496"/>
      <w:bookmarkEnd w:id="497"/>
    </w:p>
    <w:p w14:paraId="36423EE8" w14:textId="77777777" w:rsidR="00433AAE" w:rsidRPr="005F1B0E" w:rsidRDefault="00433AAE" w:rsidP="00433AAE">
      <w:pPr>
        <w:pStyle w:val="6"/>
      </w:pPr>
      <w:bookmarkStart w:id="498" w:name="_Toc492560372"/>
      <w:bookmarkStart w:id="499" w:name="_Toc37426862"/>
      <w:bookmarkStart w:id="500" w:name="_Toc38905223"/>
      <w:bookmarkStart w:id="501" w:name="_Toc73978823"/>
      <w:bookmarkStart w:id="502" w:name="_Toc69896894"/>
      <w:bookmarkStart w:id="503" w:name="_Toc70341003"/>
      <w:bookmarkStart w:id="504" w:name="_Toc80272717"/>
      <w:bookmarkStart w:id="505" w:name="_Toc84518124"/>
      <w:bookmarkStart w:id="506" w:name="_Toc86145109"/>
      <w:r w:rsidRPr="005F1B0E">
        <w:t xml:space="preserve">4.1.1. Оператор Системы в Платежной системе в том числе, </w:t>
      </w:r>
      <w:proofErr w:type="gramStart"/>
      <w:r w:rsidRPr="005F1B0E">
        <w:t>но</w:t>
      </w:r>
      <w:proofErr w:type="gramEnd"/>
      <w:r w:rsidRPr="005F1B0E">
        <w:t xml:space="preserve"> не ограничиваясь, обязан:</w:t>
      </w:r>
      <w:bookmarkEnd w:id="498"/>
      <w:bookmarkEnd w:id="499"/>
      <w:bookmarkEnd w:id="500"/>
      <w:bookmarkEnd w:id="501"/>
      <w:bookmarkEnd w:id="502"/>
      <w:bookmarkEnd w:id="503"/>
      <w:bookmarkEnd w:id="504"/>
      <w:bookmarkEnd w:id="505"/>
      <w:bookmarkEnd w:id="506"/>
    </w:p>
    <w:p w14:paraId="2674131D"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определить Правила Системы; </w:t>
      </w:r>
    </w:p>
    <w:p w14:paraId="4E0E084A"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организовывать и осуществлять </w:t>
      </w:r>
      <w:proofErr w:type="gramStart"/>
      <w:r w:rsidRPr="005F1B0E">
        <w:t>контроль за</w:t>
      </w:r>
      <w:proofErr w:type="gramEnd"/>
      <w:r w:rsidRPr="005F1B0E">
        <w:t xml:space="preserve"> соблюдением Правил Системы Участниками и Операторами услуг платежной инфраструктуры в порядке, предусмотренном Правилами Системы;</w:t>
      </w:r>
    </w:p>
    <w:p w14:paraId="0B60E709"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соблюдать требования действующего законодательства Российской Федерации относительно порядка внесения изменений в Правила, а также информирования Участников, Операторов услуг платежной инфраструктуры и Банка России о таких изменениях;</w:t>
      </w:r>
    </w:p>
    <w:p w14:paraId="1F8C0A2E" w14:textId="77777777" w:rsidR="00433AAE" w:rsidRPr="005F1B0E" w:rsidRDefault="00433AAE" w:rsidP="00433AAE">
      <w:pPr>
        <w:pStyle w:val="msonormalcxspmiddle"/>
        <w:numPr>
          <w:ilvl w:val="0"/>
          <w:numId w:val="1"/>
        </w:numPr>
        <w:tabs>
          <w:tab w:val="clear" w:pos="889"/>
          <w:tab w:val="num" w:pos="0"/>
        </w:tabs>
        <w:spacing w:before="0" w:beforeAutospacing="0" w:after="0" w:afterAutospacing="0"/>
        <w:ind w:left="0" w:firstLine="709"/>
        <w:contextualSpacing/>
        <w:jc w:val="both"/>
      </w:pPr>
      <w:r w:rsidRPr="005F1B0E">
        <w:t xml:space="preserve">обеспечивать привлечение Операторов услуг платежной инфраструктуры, которые соответствуют требованиям Закона № 161-ФЗ, а также Правилам Системы, а также осуществлять </w:t>
      </w:r>
      <w:proofErr w:type="gramStart"/>
      <w:r w:rsidRPr="005F1B0E">
        <w:t>контроль за</w:t>
      </w:r>
      <w:proofErr w:type="gramEnd"/>
      <w:r w:rsidRPr="005F1B0E">
        <w:t xml:space="preserve"> оказанием услуг платежной инфраструктуры Участникам;</w:t>
      </w:r>
    </w:p>
    <w:p w14:paraId="5A6F4C3E"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установить требования к Операторам услуг платежной инфраструктуры, с которыми могут заключаться договоры об оказании услуг платежной инфраструктуры;</w:t>
      </w:r>
    </w:p>
    <w:p w14:paraId="7ACCD5F0"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вести перечень Операторов услуг платежной инфраструктуры;</w:t>
      </w:r>
    </w:p>
    <w:p w14:paraId="1F385C37"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установить критерии участия/прекращения участия в Системе;</w:t>
      </w:r>
    </w:p>
    <w:p w14:paraId="50365F8E" w14:textId="77777777" w:rsidR="00433AAE" w:rsidRPr="005F1B0E" w:rsidRDefault="00433AAE" w:rsidP="00433AAE">
      <w:pPr>
        <w:pStyle w:val="msonormalcxspmiddle"/>
        <w:numPr>
          <w:ilvl w:val="0"/>
          <w:numId w:val="1"/>
        </w:numPr>
        <w:tabs>
          <w:tab w:val="clear" w:pos="889"/>
          <w:tab w:val="num" w:pos="0"/>
        </w:tabs>
        <w:spacing w:before="0" w:beforeAutospacing="0" w:after="0" w:afterAutospacing="0"/>
        <w:ind w:left="0" w:firstLine="709"/>
        <w:contextualSpacing/>
        <w:jc w:val="both"/>
      </w:pPr>
      <w:r w:rsidRPr="005F1B0E">
        <w:t>организовать систему управления рисками в Системе, осуществлять управление рисками и оценку рисков в Системе;</w:t>
      </w:r>
    </w:p>
    <w:p w14:paraId="50FC9F8E"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обеспечить возможность досудебного рассмотрения споров с Участниками, Операторами услуг платежной инфраструктуры, в том числе с привлечением Российского Союза Автостраховщиков при необходимости; </w:t>
      </w:r>
    </w:p>
    <w:p w14:paraId="0681E3AE"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обеспечить соблюдение банковской тайны в соответствии с требованиями действующего законодательства Российской Федерации;</w:t>
      </w:r>
    </w:p>
    <w:p w14:paraId="40083C90" w14:textId="77777777" w:rsidR="00433AAE" w:rsidRPr="005F1B0E" w:rsidRDefault="00433AAE" w:rsidP="00433AAE">
      <w:pPr>
        <w:pStyle w:val="msonormalcxspmiddle"/>
        <w:numPr>
          <w:ilvl w:val="0"/>
          <w:numId w:val="1"/>
        </w:numPr>
        <w:tabs>
          <w:tab w:val="clear" w:pos="889"/>
          <w:tab w:val="num" w:pos="0"/>
        </w:tabs>
        <w:spacing w:before="0" w:beforeAutospacing="0" w:after="0" w:afterAutospacing="0"/>
        <w:ind w:left="0" w:firstLine="709"/>
        <w:contextualSpacing/>
        <w:jc w:val="both"/>
      </w:pPr>
      <w:proofErr w:type="gramStart"/>
      <w:r w:rsidRPr="005F1B0E">
        <w:lastRenderedPageBreak/>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законодательством Российской Федерации, в соответствии с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 ФСТЭК;</w:t>
      </w:r>
      <w:proofErr w:type="gramEnd"/>
    </w:p>
    <w:p w14:paraId="17083C8D" w14:textId="1484BA41" w:rsidR="00433AAE" w:rsidRDefault="00433AAE" w:rsidP="00433AAE">
      <w:pPr>
        <w:pStyle w:val="msonormalcxspmiddle"/>
        <w:numPr>
          <w:ilvl w:val="0"/>
          <w:numId w:val="1"/>
        </w:numPr>
        <w:tabs>
          <w:tab w:val="clear" w:pos="889"/>
          <w:tab w:val="num" w:pos="0"/>
        </w:tabs>
        <w:spacing w:before="0" w:beforeAutospacing="0" w:after="0" w:afterAutospacing="0"/>
        <w:ind w:left="0" w:firstLine="709"/>
        <w:contextualSpacing/>
        <w:jc w:val="both"/>
      </w:pPr>
      <w:r w:rsidRPr="005F1B0E">
        <w:t xml:space="preserve">осуществлять ежедневный мониторинг </w:t>
      </w:r>
      <w:ins w:id="507" w:author="Ожерельева Ольга Владимировна" w:date="2021-10-26T12:15:00Z">
        <w:r w:rsidR="00764B91">
          <w:t xml:space="preserve">всех открытых в рамках Системы </w:t>
        </w:r>
      </w:ins>
      <w:r w:rsidRPr="005F1B0E">
        <w:t>Счетов гарантийного фонда Платежной системы, в том числе в части достаточности находящихся на них денежных сре</w:t>
      </w:r>
      <w:proofErr w:type="gramStart"/>
      <w:r w:rsidRPr="005F1B0E">
        <w:t>дств дл</w:t>
      </w:r>
      <w:proofErr w:type="gramEnd"/>
      <w:r w:rsidRPr="005F1B0E">
        <w:t>я осуществления перевода денежных средств в Системе</w:t>
      </w:r>
      <w:del w:id="508" w:author="Ожерельева Ольга Владимировна" w:date="2021-10-26T12:15:00Z">
        <w:r w:rsidRPr="005F1B0E">
          <w:delText xml:space="preserve"> Участников-Страховщиков, являющихся действующими участниками соглашений (ПВУ/ КАСКО-ОСАГО /ОСОПО/ОСОП).</w:delText>
        </w:r>
      </w:del>
      <w:ins w:id="509" w:author="Ожерельева Ольга Владимировна" w:date="2021-10-26T12:15:00Z">
        <w:r w:rsidRPr="005F1B0E">
          <w:t>.</w:t>
        </w:r>
      </w:ins>
    </w:p>
    <w:p w14:paraId="3207B7B4"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выполнять иные обязанности, возложенные на Оператора Системы действующим законодательством Российской Федерации и/или Правилами Системы.</w:t>
      </w:r>
    </w:p>
    <w:p w14:paraId="6D1F3CFE" w14:textId="77777777" w:rsidR="00433AAE" w:rsidRPr="005F1B0E" w:rsidRDefault="00433AAE" w:rsidP="002A637E">
      <w:pPr>
        <w:pStyle w:val="6"/>
        <w:jc w:val="both"/>
      </w:pPr>
      <w:bookmarkStart w:id="510" w:name="_Toc492560373"/>
      <w:bookmarkStart w:id="511" w:name="_Toc37426863"/>
      <w:bookmarkStart w:id="512" w:name="_Toc38905224"/>
      <w:bookmarkStart w:id="513" w:name="_Toc73978824"/>
      <w:bookmarkStart w:id="514" w:name="_Toc69896895"/>
      <w:bookmarkStart w:id="515" w:name="_Toc70341004"/>
      <w:bookmarkStart w:id="516" w:name="_Toc80272718"/>
      <w:bookmarkStart w:id="517" w:name="_Toc84518125"/>
      <w:bookmarkStart w:id="518" w:name="_Toc86145110"/>
      <w:r w:rsidRPr="005F1B0E">
        <w:t xml:space="preserve">4.1.2. Оператор Системы при исполнении возложенных на него обязанностей, в том числе, </w:t>
      </w:r>
      <w:proofErr w:type="gramStart"/>
      <w:r w:rsidRPr="005F1B0E">
        <w:t>но</w:t>
      </w:r>
      <w:proofErr w:type="gramEnd"/>
      <w:r w:rsidRPr="005F1B0E">
        <w:t xml:space="preserve"> не ограничиваясь, вправе:</w:t>
      </w:r>
      <w:bookmarkEnd w:id="510"/>
      <w:bookmarkEnd w:id="511"/>
      <w:bookmarkEnd w:id="512"/>
      <w:bookmarkEnd w:id="513"/>
      <w:bookmarkEnd w:id="514"/>
      <w:bookmarkEnd w:id="515"/>
      <w:bookmarkEnd w:id="516"/>
      <w:bookmarkEnd w:id="517"/>
      <w:bookmarkEnd w:id="518"/>
      <w:r w:rsidRPr="005F1B0E">
        <w:t xml:space="preserve"> </w:t>
      </w:r>
    </w:p>
    <w:p w14:paraId="6273DCD9"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вносить изменения в Правила Системы;</w:t>
      </w:r>
    </w:p>
    <w:p w14:paraId="11EC6559"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отказать в присоединении к Системе новому Участнику в случае его несоответствия критериям участия в Системе; </w:t>
      </w:r>
    </w:p>
    <w:p w14:paraId="34F8CC1E"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принимать меры воздействия к Участникам, Операторам услуг платежной инфраструктуры в случае выявления нарушений ими Правил Системы, включая прекращение участия в Системе; </w:t>
      </w:r>
    </w:p>
    <w:p w14:paraId="47BB6AFF"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совмещать функции Оператора Системы с функциями Операторов услуг платежной инфраструктуры за исключением функций Расчетного центра;</w:t>
      </w:r>
    </w:p>
    <w:p w14:paraId="7C049924"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требовать надлежащего выполнения Правил Системы от Участников, Операторов услуг платежной инфраструктуры;</w:t>
      </w:r>
    </w:p>
    <w:p w14:paraId="5773F87B"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proofErr w:type="gramStart"/>
      <w:r w:rsidRPr="005F1B0E">
        <w:t>в целях обеспечения бесперебойности функционирования Системы и в предусмотренных Правилами Системы случаях давать распоряжения на перевод денежных средств (или их части), находящихся на Счетах гарантийных фондов Платежной системы Участников-Страховщиков, а также, в случаях, установленных соответствующим соглашением (ОСОПО/ОСОП), проводить внеочередной расчет между Участниками Системы;</w:t>
      </w:r>
      <w:proofErr w:type="gramEnd"/>
    </w:p>
    <w:p w14:paraId="17107102"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направлять Участникам-Банкам запросы в целях </w:t>
      </w:r>
      <w:proofErr w:type="gramStart"/>
      <w:r w:rsidRPr="005F1B0E">
        <w:t>осуществления мониторинга Счетов гарантийного фонда Платежной Системы</w:t>
      </w:r>
      <w:proofErr w:type="gramEnd"/>
      <w:r w:rsidRPr="005F1B0E">
        <w:t>;</w:t>
      </w:r>
    </w:p>
    <w:p w14:paraId="6CCC29E6"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реализовывать иные права, предоставленные Оператору Системы действующим законодательством Российской Федерации и/или Правилами Системы.</w:t>
      </w:r>
    </w:p>
    <w:p w14:paraId="6F704407" w14:textId="77777777" w:rsidR="00433AAE" w:rsidRPr="005F1B0E" w:rsidRDefault="00433AAE" w:rsidP="00433AAE">
      <w:pPr>
        <w:pStyle w:val="msonormalcxspmiddle"/>
        <w:spacing w:before="0" w:beforeAutospacing="0" w:after="0" w:afterAutospacing="0"/>
        <w:ind w:left="709"/>
        <w:contextualSpacing/>
        <w:jc w:val="both"/>
      </w:pPr>
    </w:p>
    <w:p w14:paraId="40EEBAE7" w14:textId="77777777" w:rsidR="00433AAE" w:rsidRPr="005F1B0E" w:rsidRDefault="00433AAE" w:rsidP="00433AAE">
      <w:pPr>
        <w:pStyle w:val="6"/>
        <w:jc w:val="both"/>
      </w:pPr>
      <w:bookmarkStart w:id="519" w:name="_Toc492560374"/>
      <w:bookmarkStart w:id="520" w:name="_Toc37426864"/>
      <w:bookmarkStart w:id="521" w:name="_Toc38905225"/>
      <w:bookmarkStart w:id="522" w:name="_Toc73978825"/>
      <w:bookmarkStart w:id="523" w:name="_Toc69896896"/>
      <w:bookmarkStart w:id="524" w:name="_Toc70341005"/>
      <w:bookmarkStart w:id="525" w:name="_Toc80272719"/>
      <w:bookmarkStart w:id="526" w:name="_Toc84518126"/>
      <w:bookmarkStart w:id="527" w:name="_Toc86145111"/>
      <w:r w:rsidRPr="005F1B0E">
        <w:t>4.2. Функции Операционного центра</w:t>
      </w:r>
      <w:bookmarkEnd w:id="519"/>
      <w:bookmarkEnd w:id="520"/>
      <w:bookmarkEnd w:id="521"/>
      <w:bookmarkEnd w:id="522"/>
      <w:bookmarkEnd w:id="523"/>
      <w:bookmarkEnd w:id="524"/>
      <w:bookmarkEnd w:id="525"/>
      <w:bookmarkEnd w:id="526"/>
      <w:bookmarkEnd w:id="527"/>
      <w:r w:rsidRPr="005F1B0E">
        <w:t xml:space="preserve"> </w:t>
      </w:r>
    </w:p>
    <w:p w14:paraId="2184FB39" w14:textId="77777777" w:rsidR="00433AAE" w:rsidRPr="005F1B0E" w:rsidRDefault="00433AAE" w:rsidP="00433AAE">
      <w:pPr>
        <w:pStyle w:val="6"/>
      </w:pPr>
      <w:bookmarkStart w:id="528" w:name="_Toc37426865"/>
      <w:bookmarkStart w:id="529" w:name="_Toc38905226"/>
      <w:bookmarkStart w:id="530" w:name="_Toc73978826"/>
      <w:bookmarkStart w:id="531" w:name="_Toc69896897"/>
      <w:bookmarkStart w:id="532" w:name="_Toc70341006"/>
      <w:bookmarkStart w:id="533" w:name="_Toc80272720"/>
      <w:bookmarkStart w:id="534" w:name="_Toc84518127"/>
      <w:bookmarkStart w:id="535" w:name="_Toc86145112"/>
      <w:bookmarkStart w:id="536" w:name="_Toc492560376"/>
      <w:r w:rsidRPr="005F1B0E">
        <w:t>4.2.1. Операционный центр в Платежной системе в том числе, но, не ограничиваясь, обязан:</w:t>
      </w:r>
      <w:bookmarkEnd w:id="528"/>
      <w:bookmarkEnd w:id="529"/>
      <w:bookmarkEnd w:id="530"/>
      <w:bookmarkEnd w:id="531"/>
      <w:bookmarkEnd w:id="532"/>
      <w:bookmarkEnd w:id="533"/>
      <w:bookmarkEnd w:id="534"/>
      <w:bookmarkEnd w:id="535"/>
    </w:p>
    <w:p w14:paraId="05A6823E" w14:textId="77777777" w:rsidR="00433AAE" w:rsidRPr="005F1B0E" w:rsidRDefault="00433AAE" w:rsidP="00C13740">
      <w:pPr>
        <w:pStyle w:val="msonormalcxspmiddle"/>
        <w:numPr>
          <w:ilvl w:val="0"/>
          <w:numId w:val="11"/>
        </w:numPr>
        <w:spacing w:before="0" w:beforeAutospacing="0" w:after="0" w:afterAutospacing="0"/>
        <w:ind w:left="0" w:firstLine="709"/>
        <w:contextualSpacing/>
        <w:jc w:val="both"/>
      </w:pPr>
      <w:r w:rsidRPr="005F1B0E">
        <w:t xml:space="preserve">обеспечить прием и маршрутизацию электронных информационных сообщений Участников-Страховщиков и Партнеров в Операционный период. В период с 15 часов 00 минут 00 секунд воскресенья по 00 часов 59 минут 59 секунд понедельника </w:t>
      </w:r>
      <w:r w:rsidRPr="005F1B0E">
        <w:rPr>
          <w:color w:val="000000"/>
        </w:rPr>
        <w:t xml:space="preserve">(время московское) </w:t>
      </w:r>
      <w:r w:rsidRPr="005F1B0E">
        <w:t>Операционный центр</w:t>
      </w:r>
      <w:r w:rsidRPr="005F1B0E" w:rsidDel="004626F1">
        <w:t xml:space="preserve"> </w:t>
      </w:r>
      <w:r w:rsidRPr="005F1B0E">
        <w:t xml:space="preserve">не осуществляет прием электронных информационных сообщений; </w:t>
      </w:r>
    </w:p>
    <w:p w14:paraId="5FDF3167" w14:textId="77777777" w:rsidR="00433AAE" w:rsidRPr="005F1B0E" w:rsidRDefault="00433AAE" w:rsidP="00C13740">
      <w:pPr>
        <w:pStyle w:val="msonormalcxspmiddle"/>
        <w:numPr>
          <w:ilvl w:val="0"/>
          <w:numId w:val="11"/>
        </w:numPr>
        <w:spacing w:before="0" w:beforeAutospacing="0" w:after="0" w:afterAutospacing="0"/>
        <w:ind w:left="0" w:firstLine="709"/>
        <w:contextualSpacing/>
        <w:jc w:val="both"/>
      </w:pPr>
      <w:r w:rsidRPr="005F1B0E">
        <w:t>обеспечить целостность, подлинность и конфиденциальность передаваемой информации и сообщений/распоряжений, в том числе относительно адресатов и адресантов на всех этапах её приема и передачи;</w:t>
      </w:r>
      <w:r w:rsidRPr="005F1B0E">
        <w:rPr>
          <w:rFonts w:eastAsia="Arial Unicode MS"/>
          <w:color w:val="000000"/>
          <w:u w:color="000000"/>
        </w:rPr>
        <w:t xml:space="preserve"> </w:t>
      </w:r>
    </w:p>
    <w:p w14:paraId="1077350E" w14:textId="77777777" w:rsidR="00433AAE" w:rsidRPr="005F1B0E" w:rsidRDefault="00433AAE" w:rsidP="00C13740">
      <w:pPr>
        <w:pStyle w:val="msonormalcxspmiddle"/>
        <w:numPr>
          <w:ilvl w:val="0"/>
          <w:numId w:val="11"/>
        </w:numPr>
        <w:spacing w:before="0" w:beforeAutospacing="0" w:after="0" w:afterAutospacing="0"/>
        <w:ind w:left="0" w:firstLine="709"/>
        <w:contextualSpacing/>
        <w:jc w:val="both"/>
      </w:pPr>
      <w:r w:rsidRPr="005F1B0E">
        <w:rPr>
          <w:rFonts w:eastAsia="Arial Unicode MS"/>
          <w:color w:val="000000"/>
          <w:u w:color="000000"/>
        </w:rPr>
        <w:t xml:space="preserve">формировать и удостоверять Распоряжения </w:t>
      </w:r>
      <w:r w:rsidRPr="005F1B0E">
        <w:t>для осуществления переводов денежных сре</w:t>
      </w:r>
      <w:proofErr w:type="gramStart"/>
      <w:r w:rsidRPr="005F1B0E">
        <w:t>дств в с</w:t>
      </w:r>
      <w:proofErr w:type="gramEnd"/>
      <w:r w:rsidRPr="005F1B0E">
        <w:t xml:space="preserve">оответствии с Разделом 2 Правил Системы на основании </w:t>
      </w:r>
      <w:r w:rsidRPr="005F1B0E">
        <w:lastRenderedPageBreak/>
        <w:t>информации, поступившей от Участника-Страховщика в соответствии с пунктами 2-6 Приложения № 4 к Правилам в Операционный период</w:t>
      </w:r>
      <w:r w:rsidRPr="005F1B0E">
        <w:rPr>
          <w:rFonts w:eastAsia="Arial Unicode MS"/>
          <w:color w:val="000000"/>
          <w:u w:color="000000"/>
        </w:rPr>
        <w:t>;</w:t>
      </w:r>
    </w:p>
    <w:p w14:paraId="483B1E7F" w14:textId="77777777" w:rsidR="00433AAE" w:rsidRPr="005F1B0E" w:rsidRDefault="00433AAE" w:rsidP="00C13740">
      <w:pPr>
        <w:pStyle w:val="msonormalcxspmiddle"/>
        <w:numPr>
          <w:ilvl w:val="0"/>
          <w:numId w:val="11"/>
        </w:numPr>
        <w:spacing w:before="0" w:beforeAutospacing="0" w:after="0" w:afterAutospacing="0"/>
        <w:ind w:left="0" w:firstLine="709"/>
        <w:contextualSpacing/>
        <w:jc w:val="both"/>
      </w:pPr>
      <w:r w:rsidRPr="005F1B0E">
        <w:t>передавать сформированные и удостоверенные Распоряжения</w:t>
      </w:r>
      <w:r w:rsidRPr="005F1B0E">
        <w:rPr>
          <w:rFonts w:eastAsia="Arial Unicode MS"/>
          <w:color w:val="000000"/>
          <w:u w:color="000000"/>
        </w:rPr>
        <w:t xml:space="preserve"> </w:t>
      </w:r>
      <w:r w:rsidRPr="005F1B0E">
        <w:t>для осуществления переводов денежных сре</w:t>
      </w:r>
      <w:proofErr w:type="gramStart"/>
      <w:r w:rsidRPr="005F1B0E">
        <w:t>дств в с</w:t>
      </w:r>
      <w:proofErr w:type="gramEnd"/>
      <w:r w:rsidRPr="005F1B0E">
        <w:t>оответствии с Разделом 2 Правил Системы в Платежный клиринговый центр в Операционный период;</w:t>
      </w:r>
    </w:p>
    <w:p w14:paraId="1F0DC1C2" w14:textId="77777777" w:rsidR="00433AAE" w:rsidRPr="005F1B0E" w:rsidRDefault="00433AAE" w:rsidP="00C13740">
      <w:pPr>
        <w:pStyle w:val="msonormalcxspmiddle"/>
        <w:numPr>
          <w:ilvl w:val="0"/>
          <w:numId w:val="11"/>
        </w:numPr>
        <w:spacing w:before="0" w:beforeAutospacing="0" w:after="0" w:afterAutospacing="0"/>
        <w:ind w:left="0" w:firstLine="709"/>
        <w:contextualSpacing/>
        <w:jc w:val="both"/>
      </w:pPr>
      <w:r w:rsidRPr="005F1B0E">
        <w:t>выполнять требования Правил Системы;</w:t>
      </w:r>
    </w:p>
    <w:p w14:paraId="6DCEFE39"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предоставлять Оператору Системы информацию о своей деятельности в соответствии с Правилами Системы;</w:t>
      </w:r>
    </w:p>
    <w:p w14:paraId="38FBCD3D"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обеспечить Участников необходимой информацией о порядке и ходе оказания услуг Системы;</w:t>
      </w:r>
    </w:p>
    <w:p w14:paraId="2EFD72CE"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предоставить лицам, которым оказываются соответствующие услуги в Системе, доступ к услугам Системы;</w:t>
      </w:r>
    </w:p>
    <w:p w14:paraId="4C2A13EA"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не раскрывать третьим лицам сведения об операциях и о счетах Участников-Страховщиков, Партнеров и о Счете учета результатов платежного клиринга, полученные при оказании операционных услуг, за исключением передачи информации в рамках Платежной системы, а также случаев, предусмотренных действующим законодательством Российской Федерации;</w:t>
      </w:r>
    </w:p>
    <w:p w14:paraId="054AD200"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обеспечить соблюдение банковской тайны в соответствии с требованиями действующего законодательства Российской Федерации;</w:t>
      </w:r>
    </w:p>
    <w:p w14:paraId="2267033F" w14:textId="77777777" w:rsidR="00433AAE" w:rsidRPr="005F1B0E" w:rsidRDefault="00433AAE" w:rsidP="00433AAE">
      <w:pPr>
        <w:pStyle w:val="msonormalcxspmiddle"/>
        <w:numPr>
          <w:ilvl w:val="0"/>
          <w:numId w:val="1"/>
        </w:numPr>
        <w:tabs>
          <w:tab w:val="clear" w:pos="889"/>
          <w:tab w:val="num" w:pos="0"/>
        </w:tabs>
        <w:spacing w:before="0" w:beforeAutospacing="0" w:after="0" w:afterAutospacing="0"/>
        <w:ind w:left="0" w:firstLine="709"/>
        <w:contextualSpacing/>
        <w:jc w:val="both"/>
      </w:pPr>
      <w:proofErr w:type="gramStart"/>
      <w:r w:rsidRPr="005F1B0E">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законодательством Российской Федерации, в соответствии с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 ФСТЭК;</w:t>
      </w:r>
      <w:proofErr w:type="gramEnd"/>
    </w:p>
    <w:p w14:paraId="64F45908" w14:textId="77777777" w:rsidR="00433AAE" w:rsidRPr="005F1B0E" w:rsidRDefault="00433AAE" w:rsidP="00433AAE">
      <w:pPr>
        <w:pStyle w:val="msonormalcxspmiddle"/>
        <w:numPr>
          <w:ilvl w:val="0"/>
          <w:numId w:val="1"/>
        </w:numPr>
        <w:tabs>
          <w:tab w:val="clear" w:pos="889"/>
          <w:tab w:val="num" w:pos="0"/>
        </w:tabs>
        <w:spacing w:before="0" w:beforeAutospacing="0" w:after="0" w:afterAutospacing="0"/>
        <w:ind w:left="0" w:firstLine="709"/>
        <w:contextualSpacing/>
        <w:jc w:val="both"/>
      </w:pPr>
      <w:r w:rsidRPr="005F1B0E">
        <w:t>соблюдать требования в части бесперебойности оказания операционных услуг, установленные пунктом 5.8 Правил Системы;</w:t>
      </w:r>
    </w:p>
    <w:p w14:paraId="0D087D3F"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выполнять иные обязанности, возложенные на Операционный центр действующим законодательством Российской Федерации и Правилами Системы.</w:t>
      </w:r>
    </w:p>
    <w:p w14:paraId="19B99E99" w14:textId="77777777" w:rsidR="00433AAE" w:rsidRPr="005F1B0E" w:rsidRDefault="00433AAE" w:rsidP="00B00F6A">
      <w:pPr>
        <w:pStyle w:val="6"/>
        <w:jc w:val="both"/>
      </w:pPr>
      <w:bookmarkStart w:id="537" w:name="_Toc37426866"/>
      <w:bookmarkStart w:id="538" w:name="_Toc38905227"/>
      <w:bookmarkStart w:id="539" w:name="_Toc73978827"/>
      <w:bookmarkStart w:id="540" w:name="_Toc69896898"/>
      <w:bookmarkStart w:id="541" w:name="_Toc70341007"/>
      <w:bookmarkStart w:id="542" w:name="_Toc80272721"/>
      <w:bookmarkStart w:id="543" w:name="_Toc84518128"/>
      <w:bookmarkStart w:id="544" w:name="_Toc86145113"/>
      <w:r w:rsidRPr="005F1B0E">
        <w:t xml:space="preserve">4.2.2. Операционный центр при исполнении возложенных на него обязанностей, в том числе, </w:t>
      </w:r>
      <w:proofErr w:type="gramStart"/>
      <w:r w:rsidRPr="005F1B0E">
        <w:t>но</w:t>
      </w:r>
      <w:proofErr w:type="gramEnd"/>
      <w:r w:rsidRPr="005F1B0E">
        <w:t xml:space="preserve"> не ограничиваясь, вправе:</w:t>
      </w:r>
      <w:bookmarkEnd w:id="536"/>
      <w:bookmarkEnd w:id="537"/>
      <w:bookmarkEnd w:id="538"/>
      <w:bookmarkEnd w:id="539"/>
      <w:bookmarkEnd w:id="540"/>
      <w:bookmarkEnd w:id="541"/>
      <w:bookmarkEnd w:id="542"/>
      <w:bookmarkEnd w:id="543"/>
      <w:bookmarkEnd w:id="544"/>
      <w:r w:rsidRPr="005F1B0E">
        <w:t xml:space="preserve"> </w:t>
      </w:r>
    </w:p>
    <w:p w14:paraId="01061CB7"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требовать надлежащего выполнения Правил Системы от Участников, Операторов услуг платежной инфраструктуры, Партнеров;</w:t>
      </w:r>
    </w:p>
    <w:p w14:paraId="628856BE"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требовать возмещения убытков, причиненных Участником, Оператором услуг платежной инфраструктуры, Партнером вследствие ненадлежащего выполнения своих обязанностей в Системе;</w:t>
      </w:r>
    </w:p>
    <w:p w14:paraId="2374B50E"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получить вознаграждение за оказание услуг в Системе на условиях, предусмотренных Правилами Системы;</w:t>
      </w:r>
    </w:p>
    <w:p w14:paraId="4F52ACF5"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реализовывать иные права, предоставленные Операционному центру действующим законодательством Российской Федерации и/или Правилами Системы.</w:t>
      </w:r>
    </w:p>
    <w:p w14:paraId="31C208CC" w14:textId="77777777" w:rsidR="00433AAE" w:rsidRPr="005F1B0E" w:rsidRDefault="00433AAE" w:rsidP="00433AAE">
      <w:pPr>
        <w:pStyle w:val="6"/>
        <w:jc w:val="both"/>
      </w:pPr>
      <w:bookmarkStart w:id="545" w:name="_Toc492560377"/>
      <w:bookmarkStart w:id="546" w:name="_Toc37426867"/>
      <w:bookmarkStart w:id="547" w:name="_Toc38905228"/>
      <w:bookmarkStart w:id="548" w:name="_Toc73978828"/>
      <w:bookmarkStart w:id="549" w:name="_Toc69896899"/>
      <w:bookmarkStart w:id="550" w:name="_Toc70341008"/>
      <w:bookmarkStart w:id="551" w:name="_Toc80272722"/>
      <w:bookmarkStart w:id="552" w:name="_Toc84518129"/>
      <w:bookmarkStart w:id="553" w:name="_Toc86145114"/>
      <w:r w:rsidRPr="005F1B0E">
        <w:t>4.3.</w:t>
      </w:r>
      <w:r w:rsidR="00CB586D">
        <w:t xml:space="preserve"> </w:t>
      </w:r>
      <w:r w:rsidRPr="005F1B0E">
        <w:t>Функции Платежного клирингового центра</w:t>
      </w:r>
      <w:bookmarkEnd w:id="545"/>
      <w:bookmarkEnd w:id="546"/>
      <w:bookmarkEnd w:id="547"/>
      <w:bookmarkEnd w:id="548"/>
      <w:bookmarkEnd w:id="549"/>
      <w:bookmarkEnd w:id="550"/>
      <w:bookmarkEnd w:id="551"/>
      <w:bookmarkEnd w:id="552"/>
      <w:bookmarkEnd w:id="553"/>
    </w:p>
    <w:p w14:paraId="7BD8531F" w14:textId="77777777" w:rsidR="00433AAE" w:rsidRPr="005F1B0E" w:rsidRDefault="00433AAE" w:rsidP="00433AAE">
      <w:pPr>
        <w:pStyle w:val="6"/>
      </w:pPr>
      <w:bookmarkStart w:id="554" w:name="_Toc492560378"/>
      <w:bookmarkStart w:id="555" w:name="_Toc37426868"/>
      <w:bookmarkStart w:id="556" w:name="_Toc38905229"/>
      <w:bookmarkStart w:id="557" w:name="_Toc73978829"/>
      <w:bookmarkStart w:id="558" w:name="_Toc69896900"/>
      <w:bookmarkStart w:id="559" w:name="_Toc70341009"/>
      <w:bookmarkStart w:id="560" w:name="_Toc80272723"/>
      <w:bookmarkStart w:id="561" w:name="_Toc84518130"/>
      <w:bookmarkStart w:id="562" w:name="_Toc86145115"/>
      <w:r w:rsidRPr="005F1B0E">
        <w:t xml:space="preserve">4.3.1. Платежный клиринговый центр в Платежной системе в том числе, </w:t>
      </w:r>
      <w:proofErr w:type="gramStart"/>
      <w:r w:rsidRPr="005F1B0E">
        <w:t>но</w:t>
      </w:r>
      <w:proofErr w:type="gramEnd"/>
      <w:r w:rsidRPr="005F1B0E">
        <w:t xml:space="preserve"> не ограничиваясь, обязан:</w:t>
      </w:r>
      <w:bookmarkEnd w:id="554"/>
      <w:bookmarkEnd w:id="555"/>
      <w:bookmarkEnd w:id="556"/>
      <w:bookmarkEnd w:id="557"/>
      <w:bookmarkEnd w:id="558"/>
      <w:bookmarkEnd w:id="559"/>
      <w:bookmarkEnd w:id="560"/>
      <w:bookmarkEnd w:id="561"/>
      <w:bookmarkEnd w:id="562"/>
    </w:p>
    <w:p w14:paraId="34F9C45F"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осуществлять сбор, аккумуляцию, проверку, анализ поступающих Распоряжений с целью их последующей передачи Расчетному центру;</w:t>
      </w:r>
    </w:p>
    <w:p w14:paraId="6CEF50F1"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rPr>
          <w:rFonts w:eastAsia="Arial Unicode MS"/>
          <w:color w:val="000000"/>
          <w:u w:color="000000"/>
        </w:rPr>
        <w:t>осуществлять проверку соответствия Распоряжений установленным требованиям;</w:t>
      </w:r>
    </w:p>
    <w:p w14:paraId="340124FD"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rPr>
          <w:rFonts w:eastAsia="Arial Unicode MS"/>
          <w:color w:val="000000"/>
          <w:u w:color="000000"/>
        </w:rPr>
        <w:lastRenderedPageBreak/>
        <w:t>обеспечивать сохранность Распоряжений в течение 5 (пяти) лет с даты их поступления от Операционного центра;</w:t>
      </w:r>
    </w:p>
    <w:p w14:paraId="2AF4C611"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передавать Расчетному центру соответствующие Распоряжения в сроки, предусмотренные Правилами Системы и договорами, заключенными с Расчетным центром;</w:t>
      </w:r>
    </w:p>
    <w:p w14:paraId="0B5F50F2"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осуществлять с определенной периодичностью и на постоянной основе расчет Платежных клиринговых позиций Участников-Страховщиков в Системе;</w:t>
      </w:r>
    </w:p>
    <w:p w14:paraId="62B1146D"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направлять Участникам-Страховщикам извещения (подтверждения), касающиеся </w:t>
      </w:r>
      <w:r w:rsidRPr="005F1B0E">
        <w:rPr>
          <w:rFonts w:eastAsia="Arial Unicode MS"/>
          <w:color w:val="000000"/>
          <w:u w:color="000000"/>
        </w:rPr>
        <w:t>приема и</w:t>
      </w:r>
      <w:r w:rsidRPr="005F1B0E">
        <w:t xml:space="preserve"> исполнения</w:t>
      </w:r>
      <w:r w:rsidRPr="005F1B0E">
        <w:rPr>
          <w:rFonts w:eastAsia="Arial Unicode MS"/>
          <w:color w:val="000000"/>
          <w:u w:color="000000"/>
        </w:rPr>
        <w:t xml:space="preserve"> Платежным клиринговым центром их Распоряжений</w:t>
      </w:r>
      <w:r w:rsidRPr="005F1B0E">
        <w:t>;</w:t>
      </w:r>
    </w:p>
    <w:p w14:paraId="3E69827F"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осуществлять контроль над достаточностью денежных средств Участников-Страховщиков на счетах и на Счете учета результатов платежного клиринга для осуществления перевода денежных средств;</w:t>
      </w:r>
    </w:p>
    <w:p w14:paraId="70C0275D"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выполнять требования Правил, в том числе требования безопасности в Системе; </w:t>
      </w:r>
    </w:p>
    <w:p w14:paraId="16B303D6"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не раскрывать третьим лицам сведения об операциях и о счетах Участников-Страховщиков, Счетах учета результатов платежного клиринга, полученные при оказании клиринговых услуг Участникам-Страховщикам, за исключением передачи информации в рамках Платежной системы, а также случаев, предусмотренных действующим законодательством Российской Федерации;</w:t>
      </w:r>
    </w:p>
    <w:p w14:paraId="6CA6F5B1"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обеспечить соблюдение банковской тайны в соответствии с требованиями действующего законодательства Российской Федерации;</w:t>
      </w:r>
    </w:p>
    <w:p w14:paraId="5C2C760B" w14:textId="77777777" w:rsidR="00433AAE" w:rsidRPr="005F1B0E" w:rsidRDefault="00433AAE" w:rsidP="00433AAE">
      <w:pPr>
        <w:pStyle w:val="msonormalcxspmiddle"/>
        <w:numPr>
          <w:ilvl w:val="0"/>
          <w:numId w:val="1"/>
        </w:numPr>
        <w:tabs>
          <w:tab w:val="clear" w:pos="889"/>
          <w:tab w:val="num" w:pos="0"/>
        </w:tabs>
        <w:spacing w:before="0" w:beforeAutospacing="0" w:after="0" w:afterAutospacing="0"/>
        <w:ind w:left="0" w:firstLine="709"/>
        <w:contextualSpacing/>
        <w:jc w:val="both"/>
      </w:pPr>
      <w:proofErr w:type="gramStart"/>
      <w:r w:rsidRPr="005F1B0E">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 в соответствии с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w:t>
      </w:r>
      <w:proofErr w:type="gramEnd"/>
      <w:r w:rsidRPr="005F1B0E">
        <w:t xml:space="preserve"> ФСТЭК;</w:t>
      </w:r>
    </w:p>
    <w:p w14:paraId="30B96FD2" w14:textId="77777777" w:rsidR="00433AAE" w:rsidRPr="005F1B0E" w:rsidRDefault="00433AAE" w:rsidP="00433AAE">
      <w:pPr>
        <w:pStyle w:val="msonormalcxspmiddle"/>
        <w:numPr>
          <w:ilvl w:val="0"/>
          <w:numId w:val="1"/>
        </w:numPr>
        <w:tabs>
          <w:tab w:val="clear" w:pos="889"/>
          <w:tab w:val="num" w:pos="0"/>
        </w:tabs>
        <w:spacing w:before="0" w:beforeAutospacing="0" w:after="0" w:afterAutospacing="0"/>
        <w:ind w:left="0" w:firstLine="709"/>
        <w:contextualSpacing/>
        <w:jc w:val="both"/>
      </w:pPr>
      <w:r w:rsidRPr="005F1B0E">
        <w:t>соблюдать требования в части бесперебойности оказания услуг платежного клиринга, установленные пунктом 5.8 Правил Системы;</w:t>
      </w:r>
    </w:p>
    <w:p w14:paraId="55038D60"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выполнять иные обязанности, возложенные на Платежный клиринговый центр действующим законодательством Российской Федерации и/или Правилами Системы.</w:t>
      </w:r>
    </w:p>
    <w:p w14:paraId="04537DA9" w14:textId="77777777" w:rsidR="00433AAE" w:rsidRPr="005F1B0E" w:rsidRDefault="00433AAE" w:rsidP="00D96F38">
      <w:pPr>
        <w:pStyle w:val="6"/>
        <w:jc w:val="both"/>
      </w:pPr>
      <w:bookmarkStart w:id="563" w:name="_Toc492560379"/>
      <w:bookmarkStart w:id="564" w:name="_Toc37426869"/>
      <w:bookmarkStart w:id="565" w:name="_Toc38905230"/>
      <w:bookmarkStart w:id="566" w:name="_Toc73978830"/>
      <w:bookmarkStart w:id="567" w:name="_Toc69896901"/>
      <w:bookmarkStart w:id="568" w:name="_Toc70341010"/>
      <w:bookmarkStart w:id="569" w:name="_Toc80272724"/>
      <w:bookmarkStart w:id="570" w:name="_Toc84518131"/>
      <w:bookmarkStart w:id="571" w:name="_Toc86145116"/>
      <w:r w:rsidRPr="005F1B0E">
        <w:t xml:space="preserve">4.3.2. Платежный клиринговый центр при исполнении возложенных на него обязанностей, в том числе, </w:t>
      </w:r>
      <w:proofErr w:type="gramStart"/>
      <w:r w:rsidRPr="005F1B0E">
        <w:t>но</w:t>
      </w:r>
      <w:proofErr w:type="gramEnd"/>
      <w:r w:rsidRPr="005F1B0E">
        <w:t xml:space="preserve"> не ограничиваясь, вправе:</w:t>
      </w:r>
      <w:bookmarkEnd w:id="563"/>
      <w:bookmarkEnd w:id="564"/>
      <w:bookmarkEnd w:id="565"/>
      <w:bookmarkEnd w:id="566"/>
      <w:bookmarkEnd w:id="567"/>
      <w:bookmarkEnd w:id="568"/>
      <w:bookmarkEnd w:id="569"/>
      <w:bookmarkEnd w:id="570"/>
      <w:bookmarkEnd w:id="571"/>
      <w:r w:rsidRPr="005F1B0E">
        <w:t xml:space="preserve"> </w:t>
      </w:r>
    </w:p>
    <w:p w14:paraId="12087172"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требовать надлежащего выполнения требований Правил Системы от Участников, Операторов услуг платежной инфраструктуры; </w:t>
      </w:r>
    </w:p>
    <w:p w14:paraId="68F4ECF7"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требовать возмещения убытков, причиненных Участником, Оператором услуг платежной инфраструктуры вследствие ненадлежащего выполнения своих обязанностей в Системе;</w:t>
      </w:r>
    </w:p>
    <w:p w14:paraId="1733B5AC"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получить вознаграждение за оказание услуг в Системе на условиях, предусмотренных Правилами Системы;</w:t>
      </w:r>
    </w:p>
    <w:p w14:paraId="35CD3737"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реализовывать иные права, предоставленные Платежному клиринговому центру действующим законодательством Российской Федерации, договорами об оказании услуг платежного клиринга, заключенными с Расчетным центром, и Правилами Системы.</w:t>
      </w:r>
    </w:p>
    <w:p w14:paraId="1CCC0782" w14:textId="77777777" w:rsidR="00433AAE" w:rsidRPr="005F1B0E" w:rsidRDefault="00433AAE" w:rsidP="00433AAE">
      <w:pPr>
        <w:pStyle w:val="6"/>
        <w:jc w:val="both"/>
      </w:pPr>
      <w:bookmarkStart w:id="572" w:name="_Toc492560380"/>
      <w:bookmarkStart w:id="573" w:name="_Toc37426870"/>
      <w:bookmarkStart w:id="574" w:name="_Toc38905231"/>
      <w:bookmarkStart w:id="575" w:name="_Toc73978831"/>
      <w:bookmarkStart w:id="576" w:name="_Toc69896902"/>
      <w:bookmarkStart w:id="577" w:name="_Toc70341011"/>
      <w:bookmarkStart w:id="578" w:name="_Toc80272725"/>
      <w:bookmarkStart w:id="579" w:name="_Toc84518132"/>
      <w:bookmarkStart w:id="580" w:name="_Toc86145117"/>
      <w:r w:rsidRPr="005F1B0E">
        <w:t>4.4. Функции Расчетного центра</w:t>
      </w:r>
      <w:bookmarkEnd w:id="572"/>
      <w:bookmarkEnd w:id="573"/>
      <w:bookmarkEnd w:id="574"/>
      <w:bookmarkEnd w:id="575"/>
      <w:bookmarkEnd w:id="576"/>
      <w:bookmarkEnd w:id="577"/>
      <w:bookmarkEnd w:id="578"/>
      <w:bookmarkEnd w:id="579"/>
      <w:bookmarkEnd w:id="580"/>
    </w:p>
    <w:p w14:paraId="5A48C77D" w14:textId="77777777" w:rsidR="00433AAE" w:rsidRPr="005F1B0E" w:rsidRDefault="00433AAE" w:rsidP="00433AAE">
      <w:pPr>
        <w:pStyle w:val="6"/>
      </w:pPr>
      <w:bookmarkStart w:id="581" w:name="_Toc492560381"/>
      <w:bookmarkStart w:id="582" w:name="_Toc37426871"/>
      <w:bookmarkStart w:id="583" w:name="_Toc38905232"/>
      <w:bookmarkStart w:id="584" w:name="_Toc73978832"/>
      <w:bookmarkStart w:id="585" w:name="_Toc69896903"/>
      <w:bookmarkStart w:id="586" w:name="_Toc70341012"/>
      <w:bookmarkStart w:id="587" w:name="_Toc80272726"/>
      <w:bookmarkStart w:id="588" w:name="_Toc84518133"/>
      <w:bookmarkStart w:id="589" w:name="_Toc86145118"/>
      <w:r w:rsidRPr="005F1B0E">
        <w:t xml:space="preserve">4.4.1. Расчетный центр в Платежной системе в том числе, </w:t>
      </w:r>
      <w:proofErr w:type="gramStart"/>
      <w:r w:rsidRPr="005F1B0E">
        <w:t>но</w:t>
      </w:r>
      <w:proofErr w:type="gramEnd"/>
      <w:r w:rsidRPr="005F1B0E">
        <w:t xml:space="preserve"> не ограничиваясь, обязан:</w:t>
      </w:r>
      <w:bookmarkEnd w:id="581"/>
      <w:bookmarkEnd w:id="582"/>
      <w:bookmarkEnd w:id="583"/>
      <w:bookmarkEnd w:id="584"/>
      <w:bookmarkEnd w:id="585"/>
      <w:bookmarkEnd w:id="586"/>
      <w:bookmarkEnd w:id="587"/>
      <w:bookmarkEnd w:id="588"/>
      <w:bookmarkEnd w:id="589"/>
    </w:p>
    <w:p w14:paraId="3519E844"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lastRenderedPageBreak/>
        <w:t>исполнять поступившие от Платежного клирингового центра распоряжения посредством списания денежных сре</w:t>
      </w:r>
      <w:proofErr w:type="gramStart"/>
      <w:r w:rsidRPr="005F1B0E">
        <w:t>дств с б</w:t>
      </w:r>
      <w:proofErr w:type="gramEnd"/>
      <w:r w:rsidRPr="005F1B0E">
        <w:t>анковских счетов Участников-Страховщиков и/или со Счета учета результатов платежного клиринга и зачисления денежных средств на банковские счета Участников-Страховщиков и/или на Счет учета результатов платежного клиринга;</w:t>
      </w:r>
    </w:p>
    <w:p w14:paraId="3DF05B16"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гарантировать соблюдение банковской тайны в соответствии с требованиями действующего законодательства Российской Федерации;</w:t>
      </w:r>
    </w:p>
    <w:p w14:paraId="48E3216D" w14:textId="77777777" w:rsidR="00433AAE" w:rsidRPr="005F1B0E" w:rsidRDefault="00433AAE" w:rsidP="00433AAE">
      <w:pPr>
        <w:pStyle w:val="msonormalcxspmiddle"/>
        <w:numPr>
          <w:ilvl w:val="0"/>
          <w:numId w:val="1"/>
        </w:numPr>
        <w:tabs>
          <w:tab w:val="clear" w:pos="889"/>
          <w:tab w:val="num" w:pos="0"/>
        </w:tabs>
        <w:spacing w:before="0" w:beforeAutospacing="0" w:after="0" w:afterAutospacing="0"/>
        <w:ind w:left="0" w:firstLine="709"/>
        <w:contextualSpacing/>
        <w:jc w:val="both"/>
      </w:pPr>
      <w:proofErr w:type="gramStart"/>
      <w:r w:rsidRPr="005F1B0E">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 в соответствии с</w:t>
      </w:r>
      <w:r w:rsidRPr="005F1B0E">
        <w:tab/>
        <w:t xml:space="preserve">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w:t>
      </w:r>
      <w:proofErr w:type="gramEnd"/>
      <w:r w:rsidRPr="005F1B0E">
        <w:t xml:space="preserve"> ФСТЭК;</w:t>
      </w:r>
    </w:p>
    <w:p w14:paraId="4C86228C"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информировать Оператора Системы об открытии Участниками-Страховщиками счетов в Расчетном центре, об их реквизитах, об остатках денежных средств на них, а также сообщать иные сведения, необходимые для перевода денежных сре</w:t>
      </w:r>
      <w:proofErr w:type="gramStart"/>
      <w:r w:rsidRPr="005F1B0E">
        <w:t>дств в С</w:t>
      </w:r>
      <w:proofErr w:type="gramEnd"/>
      <w:r w:rsidRPr="005F1B0E">
        <w:t>истеме;</w:t>
      </w:r>
    </w:p>
    <w:p w14:paraId="50E8276E"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осуществлять проверку поступивших от Платежного клирингового центра любых документов, на основании которых Расчетный центр осуществляет расчет на предмет их соответствия установленным требованиям;</w:t>
      </w:r>
    </w:p>
    <w:p w14:paraId="753D873E"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направлять Платежному клиринговому центру подтверждения, касающиеся исполнения поступивших от него распоряжений;</w:t>
      </w:r>
    </w:p>
    <w:p w14:paraId="547A3F06"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выполнять требования в части информационной безопасности в Системе в соответствии с настоящими Правилами;</w:t>
      </w:r>
    </w:p>
    <w:p w14:paraId="70D0996D"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предоставлять Оператору Системы информацию о своей деятельности </w:t>
      </w:r>
      <w:r w:rsidRPr="005F1B0E">
        <w:rPr>
          <w:rFonts w:eastAsia="ArialMT"/>
        </w:rPr>
        <w:t>в рамках Системы</w:t>
      </w:r>
      <w:r w:rsidRPr="005F1B0E">
        <w:t xml:space="preserve"> в сроки и порядке, установленные Правилами и в договоре, заключенным между Оператором Системы и Расчетным центром; </w:t>
      </w:r>
    </w:p>
    <w:p w14:paraId="0D9AD90C" w14:textId="77777777" w:rsidR="00433AAE" w:rsidRPr="005F1B0E" w:rsidRDefault="00433AAE" w:rsidP="00433AAE">
      <w:pPr>
        <w:pStyle w:val="msonormalcxspmiddle"/>
        <w:numPr>
          <w:ilvl w:val="0"/>
          <w:numId w:val="1"/>
        </w:numPr>
        <w:tabs>
          <w:tab w:val="clear" w:pos="889"/>
          <w:tab w:val="num" w:pos="0"/>
        </w:tabs>
        <w:spacing w:before="0" w:beforeAutospacing="0" w:after="0" w:afterAutospacing="0"/>
        <w:ind w:left="0" w:firstLine="709"/>
        <w:contextualSpacing/>
        <w:jc w:val="both"/>
      </w:pPr>
      <w:r w:rsidRPr="005F1B0E">
        <w:t>соблюдать требования в части бесперебойности оказания расчетных услуг, установленные пунктом 5.8 Правил Системы;</w:t>
      </w:r>
    </w:p>
    <w:p w14:paraId="08854AF3"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выполнять иные обязанности, возложенные на Расчетный центр действующим законодательством Российской Федерации и/или Правилами Системы.</w:t>
      </w:r>
    </w:p>
    <w:p w14:paraId="7C98F87B" w14:textId="77777777" w:rsidR="00433AAE" w:rsidRPr="005F1B0E" w:rsidRDefault="00433AAE" w:rsidP="00FD2E43">
      <w:pPr>
        <w:pStyle w:val="6"/>
        <w:jc w:val="both"/>
      </w:pPr>
      <w:bookmarkStart w:id="590" w:name="_Toc492560382"/>
      <w:bookmarkStart w:id="591" w:name="_Toc37426872"/>
      <w:bookmarkStart w:id="592" w:name="_Toc38905233"/>
      <w:bookmarkStart w:id="593" w:name="_Toc73978833"/>
      <w:bookmarkStart w:id="594" w:name="_Toc69896904"/>
      <w:bookmarkStart w:id="595" w:name="_Toc70341013"/>
      <w:bookmarkStart w:id="596" w:name="_Toc80272727"/>
      <w:bookmarkStart w:id="597" w:name="_Toc84518134"/>
      <w:bookmarkStart w:id="598" w:name="_Toc86145119"/>
      <w:r w:rsidRPr="005F1B0E">
        <w:t xml:space="preserve">4.4.2. Расчетный центр при исполнении возложенных на него обязанностей, в том числе, </w:t>
      </w:r>
      <w:proofErr w:type="gramStart"/>
      <w:r w:rsidRPr="005F1B0E">
        <w:t>но</w:t>
      </w:r>
      <w:proofErr w:type="gramEnd"/>
      <w:r w:rsidRPr="005F1B0E">
        <w:t xml:space="preserve"> не ограничиваясь, вправе:</w:t>
      </w:r>
      <w:bookmarkEnd w:id="590"/>
      <w:bookmarkEnd w:id="591"/>
      <w:bookmarkEnd w:id="592"/>
      <w:bookmarkEnd w:id="593"/>
      <w:bookmarkEnd w:id="594"/>
      <w:bookmarkEnd w:id="595"/>
      <w:bookmarkEnd w:id="596"/>
      <w:bookmarkEnd w:id="597"/>
      <w:bookmarkEnd w:id="598"/>
    </w:p>
    <w:p w14:paraId="13818D55"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не исполнять поступившие от Платежного клирингового центра распоряжения в случае неверного указания реквизитов счетов Участников-Страховщиков и Счета учета результатов платежного клиринга, недостаточности на указанных счетах денежных средств, несоответствия распоряжения установленной форме, порядку и сроку его направления;</w:t>
      </w:r>
    </w:p>
    <w:p w14:paraId="6C17B916"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вносить изменения в договоры, заключенные между Расчетным центром и Участниками-Страховщиками (договоры банковского счета) для целей перевода денежных сре</w:t>
      </w:r>
      <w:proofErr w:type="gramStart"/>
      <w:r w:rsidRPr="005F1B0E">
        <w:t>дств в С</w:t>
      </w:r>
      <w:proofErr w:type="gramEnd"/>
      <w:r w:rsidRPr="005F1B0E">
        <w:t>истеме, по согласованию с Оператором Системы;</w:t>
      </w:r>
    </w:p>
    <w:p w14:paraId="65247E92"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изменять стоимость оплаты услуг Расчетного центра по согласованию с Оператором Системы;</w:t>
      </w:r>
    </w:p>
    <w:p w14:paraId="4418915D"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требовать надлежащего выполнения Правил Системы от Оператора Системы, Участников, Операторов услуг платежной инфраструктуры; </w:t>
      </w:r>
    </w:p>
    <w:p w14:paraId="7D8D6CF4"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требовать возмещения убытков, причиненных Оператором Системы Участником, Оператором услуг платежной инфраструктуры вследствие ненадлежащего выполнения своих обязанностей в Системе;</w:t>
      </w:r>
    </w:p>
    <w:p w14:paraId="3599DA7B"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lastRenderedPageBreak/>
        <w:t>получать вознаграждение за оказание услуг в Системе на условиях, предусмотренных Правилами Системы;</w:t>
      </w:r>
    </w:p>
    <w:p w14:paraId="6A5F74AD"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реализовывать иные права, предоставленные Расчетному центру действующим законодательством Российской Федерации и/или Правилами Системы.</w:t>
      </w:r>
    </w:p>
    <w:p w14:paraId="6B0C0270" w14:textId="77777777" w:rsidR="00433AAE" w:rsidRPr="005F1B0E" w:rsidRDefault="00433AAE" w:rsidP="00433AAE">
      <w:pPr>
        <w:pStyle w:val="6"/>
        <w:jc w:val="both"/>
      </w:pPr>
      <w:bookmarkStart w:id="599" w:name="_Toc492560383"/>
      <w:bookmarkStart w:id="600" w:name="_Toc37426873"/>
      <w:bookmarkStart w:id="601" w:name="_Toc38905234"/>
      <w:bookmarkStart w:id="602" w:name="_Toc73978834"/>
      <w:bookmarkStart w:id="603" w:name="_Toc69896905"/>
      <w:bookmarkStart w:id="604" w:name="_Toc70341014"/>
      <w:bookmarkStart w:id="605" w:name="_Toc80272728"/>
      <w:bookmarkStart w:id="606" w:name="_Toc84518135"/>
      <w:bookmarkStart w:id="607" w:name="_Toc86145120"/>
      <w:r w:rsidRPr="005F1B0E">
        <w:t>4.5. Утратил силу.</w:t>
      </w:r>
      <w:bookmarkEnd w:id="599"/>
      <w:bookmarkEnd w:id="600"/>
      <w:bookmarkEnd w:id="601"/>
      <w:bookmarkEnd w:id="602"/>
      <w:bookmarkEnd w:id="603"/>
      <w:bookmarkEnd w:id="604"/>
      <w:bookmarkEnd w:id="605"/>
      <w:bookmarkEnd w:id="606"/>
      <w:bookmarkEnd w:id="607"/>
    </w:p>
    <w:p w14:paraId="46C66A9D" w14:textId="77777777" w:rsidR="00433AAE" w:rsidRPr="005F1B0E" w:rsidRDefault="00433AAE" w:rsidP="00433AAE">
      <w:pPr>
        <w:pStyle w:val="6"/>
        <w:jc w:val="both"/>
      </w:pPr>
      <w:bookmarkStart w:id="608" w:name="_Toc492560384"/>
      <w:bookmarkStart w:id="609" w:name="_Toc37426874"/>
      <w:bookmarkStart w:id="610" w:name="_Toc38905235"/>
      <w:bookmarkStart w:id="611" w:name="_Toc73978835"/>
      <w:bookmarkStart w:id="612" w:name="_Toc69896906"/>
      <w:bookmarkStart w:id="613" w:name="_Toc70341015"/>
      <w:bookmarkStart w:id="614" w:name="_Toc80272729"/>
      <w:bookmarkStart w:id="615" w:name="_Toc84518136"/>
      <w:bookmarkStart w:id="616" w:name="_Toc86145121"/>
      <w:r w:rsidRPr="005F1B0E">
        <w:t>4.6. Функции Участников</w:t>
      </w:r>
      <w:bookmarkEnd w:id="608"/>
      <w:bookmarkEnd w:id="609"/>
      <w:bookmarkEnd w:id="610"/>
      <w:bookmarkEnd w:id="611"/>
      <w:bookmarkEnd w:id="612"/>
      <w:bookmarkEnd w:id="613"/>
      <w:bookmarkEnd w:id="614"/>
      <w:bookmarkEnd w:id="615"/>
      <w:bookmarkEnd w:id="616"/>
      <w:r w:rsidRPr="005F1B0E">
        <w:t xml:space="preserve"> </w:t>
      </w:r>
    </w:p>
    <w:p w14:paraId="44F4E07A" w14:textId="77777777" w:rsidR="00433AAE" w:rsidRPr="005F1B0E" w:rsidRDefault="00433AAE" w:rsidP="00433AAE">
      <w:pPr>
        <w:pStyle w:val="6"/>
      </w:pPr>
      <w:bookmarkStart w:id="617" w:name="_Toc492560385"/>
      <w:bookmarkStart w:id="618" w:name="_Toc37426875"/>
      <w:bookmarkStart w:id="619" w:name="_Toc38905236"/>
      <w:bookmarkStart w:id="620" w:name="_Toc73978836"/>
      <w:bookmarkStart w:id="621" w:name="_Toc69896907"/>
      <w:bookmarkStart w:id="622" w:name="_Toc70341016"/>
      <w:bookmarkStart w:id="623" w:name="_Toc80272730"/>
      <w:bookmarkStart w:id="624" w:name="_Toc84518137"/>
      <w:bookmarkStart w:id="625" w:name="_Toc86145122"/>
      <w:r w:rsidRPr="005F1B0E">
        <w:t xml:space="preserve">4.6.1. Участники в Платежной системе в том числе, </w:t>
      </w:r>
      <w:proofErr w:type="gramStart"/>
      <w:r w:rsidRPr="005F1B0E">
        <w:t>но</w:t>
      </w:r>
      <w:proofErr w:type="gramEnd"/>
      <w:r w:rsidRPr="005F1B0E">
        <w:t xml:space="preserve"> не ограничиваясь, обязаны:</w:t>
      </w:r>
      <w:bookmarkEnd w:id="617"/>
      <w:bookmarkEnd w:id="618"/>
      <w:bookmarkEnd w:id="619"/>
      <w:bookmarkEnd w:id="620"/>
      <w:bookmarkEnd w:id="621"/>
      <w:bookmarkEnd w:id="622"/>
      <w:bookmarkEnd w:id="623"/>
      <w:bookmarkEnd w:id="624"/>
      <w:bookmarkEnd w:id="625"/>
    </w:p>
    <w:p w14:paraId="01548130"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proofErr w:type="gramStart"/>
      <w:r w:rsidRPr="005F1B0E">
        <w:t>обеспечить техническую и технологическую возможность своего участия в Системе в соответствии с требованиями Правил Системы, под которыми понимается заключение договоров с Расчетным центром и Операторами услуг платежной инфраструктуры на открытие счетов, предусмотренных Правилами Системы, и размещение на данных счетах денежных средств в размере, устанавливаемом на основании Правил Системы, а также подключение к информационным ресурсам Платежной системы для целей обеспечения взаимодействия</w:t>
      </w:r>
      <w:proofErr w:type="gramEnd"/>
      <w:r w:rsidRPr="005F1B0E">
        <w:t xml:space="preserve"> с Оператором Системы и Участниками Системы в соответствии с установленным Оператором Системы порядком; </w:t>
      </w:r>
    </w:p>
    <w:p w14:paraId="21ECD240"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обеспечить направление в Операционный центр в течение Операционного периода информации, предусмотренной пунктами 2-6 Приложения № 4 к Правилам Системы, необходимой для формирования и удостоверения Операционным центром Распоряжений;</w:t>
      </w:r>
    </w:p>
    <w:p w14:paraId="154AA37E"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предоставлять Оператору Системы документы и сведения в соответствии с Правилами Системы, в том числе по письменному запросу Оператора Системы предоставлять оригиналы или надлежащим образом заверенные копии необходимых для проверки деятельности в Системе документов, а также в случаях, предусмотренных Правилами Системы, Операторам услуг платежной инфраструктуры или иным Участникам; </w:t>
      </w:r>
    </w:p>
    <w:p w14:paraId="6B6EC744"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rPr>
          <w:szCs w:val="28"/>
        </w:rPr>
      </w:pPr>
      <w:r w:rsidRPr="005F1B0E">
        <w:t>своевременно и в полном объеме исполнять свои обязательства в Системе, в том числе обеспечить наличие в достаточном размере денежных средств на своих счетах, открытых в Расчетном центре, для перевода денежных сре</w:t>
      </w:r>
      <w:proofErr w:type="gramStart"/>
      <w:r w:rsidRPr="005F1B0E">
        <w:t>дств в С</w:t>
      </w:r>
      <w:proofErr w:type="gramEnd"/>
      <w:r w:rsidRPr="005F1B0E">
        <w:t>истеме, а также обязаны оплачивать услуги Операторов услуг платежной инфраструктуры;</w:t>
      </w:r>
    </w:p>
    <w:p w14:paraId="13DF5D86"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обеспечить защиту информации, в том числе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 </w:t>
      </w:r>
    </w:p>
    <w:p w14:paraId="7B13A96E" w14:textId="77777777" w:rsidR="00433AAE" w:rsidRPr="005F1B0E" w:rsidRDefault="00433AAE" w:rsidP="00C823A9">
      <w:pPr>
        <w:pStyle w:val="msonormalcxspmiddle"/>
        <w:numPr>
          <w:ilvl w:val="0"/>
          <w:numId w:val="5"/>
        </w:numPr>
        <w:spacing w:before="0" w:beforeAutospacing="0" w:after="0" w:afterAutospacing="0"/>
        <w:ind w:left="0" w:firstLine="709"/>
        <w:contextualSpacing/>
        <w:jc w:val="both"/>
      </w:pPr>
      <w:proofErr w:type="gramStart"/>
      <w:r w:rsidRPr="005F1B0E">
        <w:t>предоставлять Оператору Системы информацию о своей деятельности в соответствии с Правилами Системы, в том числе ежедневно предоставлять Оператору Системы информацию об остатках денежных средств Участников-Страховщиков, находящихся на их Счетах гарантийного фонда Платежной Системы, открытых у соответствующего Участника-Банка (Участников-Банков), способом, обеспечивающим защиту указанной информации от несанкционированного доступа к ней третьих лиц, а также отвечать на запросы Оператора Системы и предоставлять запрашиваемую</w:t>
      </w:r>
      <w:proofErr w:type="gramEnd"/>
      <w:r w:rsidRPr="005F1B0E">
        <w:t xml:space="preserve"> информацию;</w:t>
      </w:r>
      <w:r w:rsidRPr="005F1B0E">
        <w:rPr>
          <w:bCs/>
        </w:rPr>
        <w:t xml:space="preserve"> </w:t>
      </w:r>
    </w:p>
    <w:p w14:paraId="3C57D34D" w14:textId="77777777" w:rsidR="00433AAE" w:rsidRPr="005F1B0E" w:rsidRDefault="00433AAE" w:rsidP="00433AAE">
      <w:pPr>
        <w:pStyle w:val="msonormalcxspmiddle"/>
        <w:numPr>
          <w:ilvl w:val="0"/>
          <w:numId w:val="1"/>
        </w:numPr>
        <w:tabs>
          <w:tab w:val="clear" w:pos="889"/>
        </w:tabs>
        <w:spacing w:before="0" w:beforeAutospacing="0" w:after="0" w:afterAutospacing="0"/>
        <w:ind w:left="0" w:firstLine="709"/>
        <w:contextualSpacing/>
        <w:jc w:val="both"/>
      </w:pPr>
      <w:r w:rsidRPr="005F1B0E">
        <w:t>открыть в Расчетном центре счета, необходимые для осуществления перевода денежных сре</w:t>
      </w:r>
      <w:proofErr w:type="gramStart"/>
      <w:r w:rsidRPr="005F1B0E">
        <w:t>дств в С</w:t>
      </w:r>
      <w:proofErr w:type="gramEnd"/>
      <w:r w:rsidRPr="005F1B0E">
        <w:t>истеме, в том числе Участники-Страховщики обязаны открыть в Расчетном центре для перевода денежных средств, предусмотренного пунктом «а» Раздела 2 Правил Системы, один Счет покрытия и один Счет Участника; для перевода денежных средств, предусмотренных пунктами «б» и «в» Раздела 2 Правил Системы, один Счет покрытия и один Счет Участника; для перевода денежных средств, предусмотренного пунктом «а</w:t>
      </w:r>
      <w:proofErr w:type="gramStart"/>
      <w:r w:rsidRPr="005F1B0E">
        <w:rPr>
          <w:vertAlign w:val="superscript"/>
        </w:rPr>
        <w:t>1</w:t>
      </w:r>
      <w:proofErr w:type="gramEnd"/>
      <w:r w:rsidRPr="005F1B0E">
        <w:t xml:space="preserve">» Раздела 2 Правил Системы, один Счет покрытия и один </w:t>
      </w:r>
      <w:r w:rsidRPr="005F1B0E">
        <w:lastRenderedPageBreak/>
        <w:t>Счет Участника; Участники-Банки обязаны открыть в Расчетном центре один Счет ОПДС;</w:t>
      </w:r>
    </w:p>
    <w:p w14:paraId="10521202" w14:textId="77777777" w:rsidR="00433AAE" w:rsidRPr="005F1B0E" w:rsidRDefault="00433AAE" w:rsidP="00433AAE">
      <w:pPr>
        <w:pStyle w:val="msonormalcxspmiddle"/>
        <w:numPr>
          <w:ilvl w:val="0"/>
          <w:numId w:val="1"/>
        </w:numPr>
        <w:tabs>
          <w:tab w:val="clear" w:pos="889"/>
        </w:tabs>
        <w:spacing w:before="0" w:beforeAutospacing="0" w:after="0" w:afterAutospacing="0"/>
        <w:ind w:left="0" w:firstLine="709"/>
        <w:contextualSpacing/>
        <w:jc w:val="both"/>
      </w:pPr>
      <w:r w:rsidRPr="005F1B0E">
        <w:t>поддерживать на Счете (Счетах) Участника, открытых в Расчетном центре, минимальный доступный для перевода денежных средств, предусмотренного пунктами «а», «а</w:t>
      </w:r>
      <w:proofErr w:type="gramStart"/>
      <w:r w:rsidRPr="005F1B0E">
        <w:rPr>
          <w:vertAlign w:val="superscript"/>
        </w:rPr>
        <w:t>1</w:t>
      </w:r>
      <w:proofErr w:type="gramEnd"/>
      <w:r w:rsidRPr="005F1B0E">
        <w:t>», «б», «в» Раздела 2 Правил Системы, остаток в размере 300 000 (Триста) тысяч рублей;</w:t>
      </w:r>
    </w:p>
    <w:p w14:paraId="378992D2" w14:textId="77777777" w:rsidR="00433AAE" w:rsidRPr="005F1B0E" w:rsidRDefault="00433AAE" w:rsidP="00433AAE">
      <w:pPr>
        <w:pStyle w:val="msonormalcxspmiddle"/>
        <w:numPr>
          <w:ilvl w:val="0"/>
          <w:numId w:val="1"/>
        </w:numPr>
        <w:tabs>
          <w:tab w:val="clear" w:pos="889"/>
        </w:tabs>
        <w:spacing w:before="0" w:beforeAutospacing="0" w:after="0" w:afterAutospacing="0"/>
        <w:ind w:left="0" w:firstLine="709"/>
        <w:contextualSpacing/>
        <w:jc w:val="both"/>
      </w:pPr>
      <w:r w:rsidRPr="005F1B0E">
        <w:rPr>
          <w:bCs/>
        </w:rPr>
        <w:t xml:space="preserve">открыть у Участника-Банка (Участников-Банков) Счет (Счета) гарантийного фонда Платежной системы, перечислить на счет (счета) денежные средства в </w:t>
      </w:r>
      <w:r w:rsidRPr="005F1B0E">
        <w:t>размере гарантийного взноса (в совокупном размере гарантийного взноса для перевода денежных средств, предусмотренного пунктом «а» Раздела 2 Правил Системы), который определен в соответствии с условиями Правил. При открытии Счета (Счетов) гарантийного фонда Платежной системы в качестве лица, которое вправе давать распоряжения по этому Счету (по этим Счетам), указать Оператора Системы. Оплачивать услуги Участника-Банка (для Участника-Страховщика);</w:t>
      </w:r>
    </w:p>
    <w:p w14:paraId="33D24FB1"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обеспечить соблюдение банковской тайны в соответствии с требованиями действующего законодательства Российской Федерации (для Участников-Банков); </w:t>
      </w:r>
    </w:p>
    <w:p w14:paraId="26480521"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proofErr w:type="gramStart"/>
      <w:r w:rsidRPr="005F1B0E">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 в соответствии с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w:t>
      </w:r>
      <w:proofErr w:type="gramEnd"/>
      <w:r w:rsidRPr="005F1B0E">
        <w:t xml:space="preserve"> ФСТЭК (для Участников-Банков);</w:t>
      </w:r>
    </w:p>
    <w:p w14:paraId="33F995EF"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обеспечить защиту информации при переводе денежных средств, в том числе в соответствии с требованиями, установленными Банком России (для Участников-Банков); </w:t>
      </w:r>
    </w:p>
    <w:p w14:paraId="08F9CE97"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выполнять иные обязанности, возложенные на Участников действующим законодательством Российской Федерации и/или Правилами Системы.</w:t>
      </w:r>
    </w:p>
    <w:p w14:paraId="72772562" w14:textId="77777777" w:rsidR="00433AAE" w:rsidRPr="005F1B0E" w:rsidRDefault="00433AAE" w:rsidP="00BF0571">
      <w:pPr>
        <w:pStyle w:val="6"/>
        <w:jc w:val="both"/>
      </w:pPr>
      <w:bookmarkStart w:id="626" w:name="_Toc492560386"/>
      <w:bookmarkStart w:id="627" w:name="_Toc37426876"/>
      <w:bookmarkStart w:id="628" w:name="_Toc38905237"/>
      <w:bookmarkStart w:id="629" w:name="_Toc73978837"/>
      <w:bookmarkStart w:id="630" w:name="_Toc69896908"/>
      <w:bookmarkStart w:id="631" w:name="_Toc70341017"/>
      <w:bookmarkStart w:id="632" w:name="_Toc80272731"/>
      <w:bookmarkStart w:id="633" w:name="_Toc84518138"/>
      <w:bookmarkStart w:id="634" w:name="_Toc86145123"/>
      <w:r w:rsidRPr="005F1B0E">
        <w:t xml:space="preserve">4.6.2. Участники при исполнении возложенных на них обязанностей, в том числе, </w:t>
      </w:r>
      <w:proofErr w:type="gramStart"/>
      <w:r w:rsidRPr="005F1B0E">
        <w:t>но</w:t>
      </w:r>
      <w:proofErr w:type="gramEnd"/>
      <w:r w:rsidRPr="005F1B0E">
        <w:t xml:space="preserve"> не ограничиваясь, вправе:</w:t>
      </w:r>
      <w:bookmarkEnd w:id="626"/>
      <w:bookmarkEnd w:id="627"/>
      <w:bookmarkEnd w:id="628"/>
      <w:bookmarkEnd w:id="629"/>
      <w:bookmarkEnd w:id="630"/>
      <w:bookmarkEnd w:id="631"/>
      <w:bookmarkEnd w:id="632"/>
      <w:bookmarkEnd w:id="633"/>
      <w:bookmarkEnd w:id="634"/>
    </w:p>
    <w:p w14:paraId="5FE21916"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требовать надлежащего выполнения Правил Системы от Оператора Системы, иных Участников, Операторов услуг платежной инфраструктуры; </w:t>
      </w:r>
    </w:p>
    <w:p w14:paraId="7FE93DD3"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требовать возмещения убытков, причиненных Оператором Системы, иным Участником, Оператором услуг платежной инфраструктуры вследствие ненадлежащего выполнения своих обязанностей в Системе; </w:t>
      </w:r>
    </w:p>
    <w:p w14:paraId="31F5C9E1"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получать вознаграждение за оказание услуг в Системе (для Участников-Банков);</w:t>
      </w:r>
    </w:p>
    <w:p w14:paraId="3D4E8AE4"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bookmarkStart w:id="635" w:name="P73"/>
      <w:bookmarkStart w:id="636" w:name="P88"/>
      <w:bookmarkStart w:id="637" w:name="P89"/>
      <w:bookmarkStart w:id="638" w:name="_Toc492560393"/>
      <w:bookmarkEnd w:id="635"/>
      <w:bookmarkEnd w:id="636"/>
      <w:bookmarkEnd w:id="637"/>
      <w:r w:rsidRPr="005F1B0E">
        <w:t>реализовывать иные права, предоставленные Участникам действующим законодательством Российской Федерации и/или Правилами Системы.</w:t>
      </w:r>
    </w:p>
    <w:p w14:paraId="0933119E" w14:textId="77777777" w:rsidR="00433AAE" w:rsidRPr="005F1B0E" w:rsidRDefault="00433AAE" w:rsidP="00433AAE">
      <w:pPr>
        <w:pStyle w:val="6"/>
        <w:jc w:val="both"/>
      </w:pPr>
      <w:bookmarkStart w:id="639" w:name="_Toc492560387"/>
      <w:bookmarkStart w:id="640" w:name="_Toc37426877"/>
      <w:bookmarkStart w:id="641" w:name="_Toc38905238"/>
      <w:bookmarkStart w:id="642" w:name="_Toc73978838"/>
      <w:bookmarkStart w:id="643" w:name="_Toc69896909"/>
      <w:bookmarkStart w:id="644" w:name="_Toc70341018"/>
      <w:bookmarkStart w:id="645" w:name="_Toc80272732"/>
      <w:bookmarkStart w:id="646" w:name="_Toc84518139"/>
      <w:bookmarkStart w:id="647" w:name="_Toc86145124"/>
      <w:r w:rsidRPr="005F1B0E">
        <w:t>4.7. Порядок взаимодействия между Оператором Системы, Участниками и Операторами услуг платежной инфраструктуры</w:t>
      </w:r>
      <w:bookmarkEnd w:id="639"/>
      <w:bookmarkEnd w:id="640"/>
      <w:bookmarkEnd w:id="641"/>
      <w:bookmarkEnd w:id="642"/>
      <w:bookmarkEnd w:id="643"/>
      <w:bookmarkEnd w:id="644"/>
      <w:bookmarkEnd w:id="645"/>
      <w:bookmarkEnd w:id="646"/>
      <w:bookmarkEnd w:id="647"/>
    </w:p>
    <w:p w14:paraId="07378423" w14:textId="77777777" w:rsidR="00433AAE" w:rsidRPr="005F1B0E" w:rsidRDefault="00433AAE" w:rsidP="00433AAE">
      <w:pPr>
        <w:pStyle w:val="msonormalcxspmiddle"/>
        <w:ind w:firstLine="709"/>
        <w:contextualSpacing/>
        <w:jc w:val="both"/>
      </w:pPr>
      <w:r w:rsidRPr="005F1B0E">
        <w:t>4.7.1. Оператор Системы, Участники и Операторы услуг платежной инфраструктуры взаимодействуют в порядке и на условиях, определенных Правилами Системы. Также особенности взаимодействия между отдельными Субъектами системы могут быть детализированы, дополнены или уточнены в рамках заключенных между ними договоров/соглашений, связанных с их участием в Платежной Системе.</w:t>
      </w:r>
    </w:p>
    <w:p w14:paraId="77D4ECDB" w14:textId="77777777" w:rsidR="00433AAE" w:rsidRPr="005F1B0E" w:rsidRDefault="00433AAE" w:rsidP="00433AAE">
      <w:pPr>
        <w:pStyle w:val="msonormalcxspmiddle"/>
        <w:ind w:firstLine="709"/>
        <w:contextualSpacing/>
        <w:jc w:val="both"/>
      </w:pPr>
      <w:r w:rsidRPr="005F1B0E">
        <w:lastRenderedPageBreak/>
        <w:t xml:space="preserve">4.7.2. Оператор Системы осуществляет непосредственное взаимодействие со всеми Участниками, Операторами услуг платежной инфраструктуры на постоянной основе в целях обеспечения функционирования Системы и контроля за соблюдением Участниками, Операторами </w:t>
      </w:r>
      <w:proofErr w:type="gramStart"/>
      <w:r w:rsidRPr="005F1B0E">
        <w:t>услуг платежной инфраструктуры требований Правил Системы</w:t>
      </w:r>
      <w:proofErr w:type="gramEnd"/>
      <w:r w:rsidRPr="005F1B0E">
        <w:t>.</w:t>
      </w:r>
    </w:p>
    <w:p w14:paraId="3E8F8BF7" w14:textId="77777777" w:rsidR="00433AAE" w:rsidRPr="005F1B0E" w:rsidRDefault="00433AAE" w:rsidP="00433AAE">
      <w:pPr>
        <w:pStyle w:val="msonormalcxspmiddle"/>
        <w:ind w:firstLine="709"/>
        <w:contextualSpacing/>
        <w:jc w:val="both"/>
      </w:pPr>
      <w:r w:rsidRPr="005F1B0E">
        <w:t>В рамках указанного взаимодействия Оператор Системы том числе, но не ограничиваясь:</w:t>
      </w:r>
    </w:p>
    <w:p w14:paraId="23F946B1" w14:textId="77777777" w:rsidR="00433AAE" w:rsidRPr="005F1B0E" w:rsidRDefault="00433AAE" w:rsidP="001814B3">
      <w:pPr>
        <w:pStyle w:val="msonormalcxspmiddle"/>
        <w:numPr>
          <w:ilvl w:val="0"/>
          <w:numId w:val="4"/>
        </w:numPr>
        <w:ind w:left="0" w:firstLine="709"/>
        <w:contextualSpacing/>
        <w:jc w:val="both"/>
      </w:pPr>
      <w:r w:rsidRPr="005F1B0E">
        <w:t xml:space="preserve">обеспечивает организационную и технологическую целостность Системы; </w:t>
      </w:r>
    </w:p>
    <w:p w14:paraId="2D19C47A" w14:textId="77777777" w:rsidR="00433AAE" w:rsidRPr="005F1B0E" w:rsidRDefault="00433AAE" w:rsidP="001814B3">
      <w:pPr>
        <w:pStyle w:val="msonormalcxspmiddle"/>
        <w:numPr>
          <w:ilvl w:val="0"/>
          <w:numId w:val="4"/>
        </w:numPr>
        <w:ind w:left="0" w:firstLine="709"/>
        <w:contextualSpacing/>
        <w:jc w:val="both"/>
      </w:pPr>
      <w:r w:rsidRPr="005F1B0E">
        <w:t xml:space="preserve">обеспечивает соблюдение требований Правил Системы Участниками, Операторами услуг платежной инфраструктуры; </w:t>
      </w:r>
    </w:p>
    <w:p w14:paraId="50933D6F" w14:textId="77777777" w:rsidR="00433AAE" w:rsidRPr="005F1B0E" w:rsidRDefault="00433AAE" w:rsidP="001814B3">
      <w:pPr>
        <w:pStyle w:val="msonormalcxspmiddle"/>
        <w:numPr>
          <w:ilvl w:val="0"/>
          <w:numId w:val="4"/>
        </w:numPr>
        <w:ind w:left="0" w:firstLine="709"/>
        <w:contextualSpacing/>
        <w:jc w:val="both"/>
      </w:pPr>
      <w:r w:rsidRPr="005F1B0E">
        <w:t xml:space="preserve">обеспечивает оказание в Системе услуг платежной инфраструктуры, обеспечивает </w:t>
      </w:r>
      <w:proofErr w:type="gramStart"/>
      <w:r w:rsidRPr="005F1B0E">
        <w:t>контроль за</w:t>
      </w:r>
      <w:proofErr w:type="gramEnd"/>
      <w:r w:rsidRPr="005F1B0E">
        <w:t xml:space="preserve"> деятельностью Операторов платежной инфраструктуры в Системе; </w:t>
      </w:r>
    </w:p>
    <w:p w14:paraId="3BA89F3F" w14:textId="77777777" w:rsidR="00433AAE" w:rsidRPr="005F1B0E" w:rsidRDefault="00433AAE" w:rsidP="001814B3">
      <w:pPr>
        <w:pStyle w:val="msonormalcxspmiddle"/>
        <w:numPr>
          <w:ilvl w:val="0"/>
          <w:numId w:val="4"/>
        </w:numPr>
        <w:ind w:left="0" w:firstLine="709"/>
        <w:contextualSpacing/>
        <w:jc w:val="both"/>
      </w:pPr>
      <w:r w:rsidRPr="005F1B0E">
        <w:t xml:space="preserve">осуществляет оценку, анализ и управление рисками в Системе в соответствии с Правилами Системы; </w:t>
      </w:r>
    </w:p>
    <w:p w14:paraId="4EF1F825" w14:textId="77777777" w:rsidR="00433AAE" w:rsidRPr="005F1B0E" w:rsidRDefault="00433AAE" w:rsidP="001814B3">
      <w:pPr>
        <w:pStyle w:val="msonormalcxspmiddle"/>
        <w:numPr>
          <w:ilvl w:val="0"/>
          <w:numId w:val="4"/>
        </w:numPr>
        <w:ind w:left="0" w:firstLine="709"/>
        <w:contextualSpacing/>
        <w:jc w:val="both"/>
      </w:pPr>
      <w:r w:rsidRPr="005F1B0E">
        <w:t>осуществляет ежедневный мониторинг Счетов гарантийного фонда Платежной Системы, в том числе в части достаточности находящихся на них денежных сре</w:t>
      </w:r>
      <w:proofErr w:type="gramStart"/>
      <w:r w:rsidRPr="005F1B0E">
        <w:t>дств дл</w:t>
      </w:r>
      <w:proofErr w:type="gramEnd"/>
      <w:r w:rsidRPr="005F1B0E">
        <w:t>я осуществления расчета в Системе;</w:t>
      </w:r>
    </w:p>
    <w:p w14:paraId="33C98F7D" w14:textId="77777777" w:rsidR="00433AAE" w:rsidRPr="005F1B0E" w:rsidRDefault="00433AAE" w:rsidP="001814B3">
      <w:pPr>
        <w:pStyle w:val="msonormalcxspmiddle"/>
        <w:numPr>
          <w:ilvl w:val="0"/>
          <w:numId w:val="4"/>
        </w:numPr>
        <w:ind w:left="0" w:firstLine="709"/>
        <w:contextualSpacing/>
        <w:jc w:val="both"/>
      </w:pPr>
      <w:r w:rsidRPr="005F1B0E">
        <w:t>обеспечивает защиту информации в Системе, в том числе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w:t>
      </w:r>
    </w:p>
    <w:p w14:paraId="56928567" w14:textId="77777777" w:rsidR="00433AAE" w:rsidRPr="005F1B0E" w:rsidRDefault="00433AAE" w:rsidP="00433AAE">
      <w:pPr>
        <w:pStyle w:val="msonormalcxspmiddle"/>
        <w:ind w:firstLine="709"/>
        <w:contextualSpacing/>
        <w:jc w:val="both"/>
      </w:pPr>
      <w:r w:rsidRPr="005F1B0E">
        <w:t>4.7.3. Расчетный центр осуществляет взаимодействие с Платежным клиринговым центром.</w:t>
      </w:r>
    </w:p>
    <w:p w14:paraId="4E1495D6"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В рамках указанного взаимодействия Расчетный центр в том числе, </w:t>
      </w:r>
      <w:proofErr w:type="gramStart"/>
      <w:r w:rsidRPr="005F1B0E">
        <w:t>но</w:t>
      </w:r>
      <w:proofErr w:type="gramEnd"/>
      <w:r w:rsidRPr="005F1B0E">
        <w:t xml:space="preserve"> не ограничиваясь, исполняет поступившие от Платежного клирингового центра распоряжения посредством списания денежных средств с банковских счетов Участников-Страховщиков и/или со Счета учета результатов платежного клиринга и зачисления денежных средств на банковские счета Участников-Страховщиков и/или на Счет учета результатов платежного клиринга.</w:t>
      </w:r>
    </w:p>
    <w:p w14:paraId="06C50F48" w14:textId="77777777" w:rsidR="00433AAE" w:rsidRPr="005F1B0E" w:rsidRDefault="00433AAE" w:rsidP="00433AAE">
      <w:pPr>
        <w:pStyle w:val="msonormalcxspmiddle"/>
        <w:ind w:firstLine="709"/>
        <w:contextualSpacing/>
        <w:jc w:val="both"/>
      </w:pPr>
      <w:r w:rsidRPr="005F1B0E">
        <w:t>4.7.4. Платежный клиринговый центр осуществляет взаимодействие с Участниками-Банками и Расчетным центром. Платежный клиринговый центр осуществляет взаимодействие с Участниками-Банками и Расчетным центром в целях передачи указанным Субъектам системы Распоряжений ПКЦ для осуществления перевода денежных средств.</w:t>
      </w:r>
    </w:p>
    <w:p w14:paraId="50E7FD25"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В рамках указанного взаимодействия Платежный клиринговый центр в том числе, </w:t>
      </w:r>
      <w:proofErr w:type="gramStart"/>
      <w:r w:rsidRPr="005F1B0E">
        <w:t>но</w:t>
      </w:r>
      <w:proofErr w:type="gramEnd"/>
      <w:r w:rsidRPr="005F1B0E">
        <w:t xml:space="preserve"> не ограничиваясь, обеспечивает аккумулирование, проверку, анализ и передачу Участникам-Банкам и Расчетному центру подлежащие исполнению Распоряжения ПКЦ.</w:t>
      </w:r>
    </w:p>
    <w:p w14:paraId="6EE752EC" w14:textId="77777777" w:rsidR="00433AAE" w:rsidRPr="005F1B0E" w:rsidRDefault="00433AAE" w:rsidP="00433AAE">
      <w:pPr>
        <w:pStyle w:val="msonormalcxspmiddle"/>
        <w:ind w:firstLine="709"/>
        <w:contextualSpacing/>
        <w:jc w:val="both"/>
      </w:pPr>
      <w:r w:rsidRPr="005F1B0E">
        <w:t xml:space="preserve">4.7.5. Участники осуществляют взаимодействие между собой, с Платежным клиринговым центром, Расчетным центром через Операционный центр. В рамках указанного взаимодействия осуществляется документооборот между Участниками, а также направление в Платежный клиринговый центр Распоряжений. Участники-Банки, кроме того, взаимодействуют с Оператором Системы. В рамках данного взаимодействия </w:t>
      </w:r>
      <w:proofErr w:type="gramStart"/>
      <w:r w:rsidRPr="005F1B0E">
        <w:t>осуществляется</w:t>
      </w:r>
      <w:proofErr w:type="gramEnd"/>
      <w:r w:rsidRPr="005F1B0E">
        <w:t xml:space="preserve"> в том числе прием и исполнение распоряжений Оператора Системы о переводе денежных средств со Счетов гарантийного фонда Платежной системы Участников-Страховщиков.</w:t>
      </w:r>
    </w:p>
    <w:p w14:paraId="3B6529CF" w14:textId="77777777" w:rsidR="00433AAE" w:rsidRPr="005F1B0E" w:rsidRDefault="00433AAE" w:rsidP="00433AAE">
      <w:pPr>
        <w:pStyle w:val="msonormalcxspmiddle"/>
        <w:ind w:firstLine="709"/>
        <w:contextualSpacing/>
        <w:jc w:val="both"/>
      </w:pPr>
      <w:r w:rsidRPr="005F1B0E">
        <w:t>Оператор Системы, Участники, Операторы услуг платежной инфраструктуры также могут осуществлять иное взаимодействие в рамках Системы, в том числе в целях разрешения спорных ситуаций и/или при чрезвычайных ситуациях, а также в иных случаях, предусмотренных договорами и/или соглашениями, заключенными в целях и в связи с участием в Системе.</w:t>
      </w:r>
    </w:p>
    <w:p w14:paraId="3301D0A1" w14:textId="77777777" w:rsidR="00433AAE" w:rsidRPr="005F1B0E" w:rsidRDefault="00433AAE" w:rsidP="00433AAE">
      <w:pPr>
        <w:pStyle w:val="msonormalcxspmiddle"/>
        <w:ind w:firstLine="709"/>
        <w:contextualSpacing/>
        <w:jc w:val="both"/>
      </w:pPr>
      <w:r w:rsidRPr="005F1B0E">
        <w:lastRenderedPageBreak/>
        <w:t>Договоры/соглашения в целях осуществления взаимодействия (в случаях выполнения одной из сторон договора различных функциональных обязанностей в Системе) могут являться комплексными договорами, предусматривающими порядок взаимодействия между его сторонами при выполнении различных функциональных обязанностей в процессе участия в Системе.</w:t>
      </w:r>
    </w:p>
    <w:p w14:paraId="67AD6F93" w14:textId="77777777" w:rsidR="00433AAE" w:rsidRPr="005F1B0E" w:rsidRDefault="00433AAE" w:rsidP="00433AAE">
      <w:pPr>
        <w:pStyle w:val="msonormalcxspmiddle"/>
        <w:ind w:firstLine="709"/>
        <w:contextualSpacing/>
        <w:jc w:val="both"/>
      </w:pPr>
      <w:r w:rsidRPr="005F1B0E">
        <w:t>Оператор Системы одновременно выполняет функции Платежного клирингового центра и Операционного центра.</w:t>
      </w:r>
    </w:p>
    <w:p w14:paraId="039E585C" w14:textId="77777777" w:rsidR="00433AAE" w:rsidRPr="005F1B0E" w:rsidRDefault="00433AAE" w:rsidP="00433AAE">
      <w:pPr>
        <w:pStyle w:val="6"/>
        <w:jc w:val="both"/>
      </w:pPr>
      <w:bookmarkStart w:id="648" w:name="_Toc492560388"/>
      <w:bookmarkStart w:id="649" w:name="_Toc37426878"/>
      <w:bookmarkStart w:id="650" w:name="_Toc38905239"/>
      <w:bookmarkStart w:id="651" w:name="_Toc73978839"/>
      <w:bookmarkStart w:id="652" w:name="_Toc69896910"/>
      <w:bookmarkStart w:id="653" w:name="_Toc70341019"/>
      <w:bookmarkStart w:id="654" w:name="_Toc80272733"/>
      <w:bookmarkStart w:id="655" w:name="_Toc84518140"/>
      <w:bookmarkStart w:id="656" w:name="_Toc86145125"/>
      <w:r w:rsidRPr="005F1B0E">
        <w:t>4.8. Порядок привлечения Операторов услуг платежной инфраструктуры, ведение перечня Операторов услуг платежной инфраструктуры, требования к Операторам услуг платежной инфраструктуры</w:t>
      </w:r>
      <w:bookmarkEnd w:id="648"/>
      <w:bookmarkEnd w:id="649"/>
      <w:bookmarkEnd w:id="650"/>
      <w:bookmarkEnd w:id="651"/>
      <w:bookmarkEnd w:id="652"/>
      <w:bookmarkEnd w:id="653"/>
      <w:bookmarkEnd w:id="654"/>
      <w:bookmarkEnd w:id="655"/>
      <w:bookmarkEnd w:id="656"/>
    </w:p>
    <w:p w14:paraId="6CB081DC"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4.8.1. В целях надлежащего функционирования Системы Оператор вправе привлекать для выполнения </w:t>
      </w:r>
      <w:proofErr w:type="gramStart"/>
      <w:r w:rsidRPr="005F1B0E">
        <w:t>функций Операторов услуг платежной инфраструктуры третьих лиц</w:t>
      </w:r>
      <w:proofErr w:type="gramEnd"/>
      <w:r w:rsidRPr="005F1B0E">
        <w:t xml:space="preserve"> на договорной основе.</w:t>
      </w:r>
    </w:p>
    <w:p w14:paraId="4A72B6DA" w14:textId="77777777" w:rsidR="00433AAE" w:rsidRPr="005F1B0E" w:rsidRDefault="00433AAE" w:rsidP="00433AAE">
      <w:pPr>
        <w:pStyle w:val="msonormalcxspmiddle"/>
        <w:spacing w:before="0" w:beforeAutospacing="0" w:after="0" w:afterAutospacing="0"/>
        <w:ind w:firstLine="709"/>
        <w:contextualSpacing/>
        <w:jc w:val="both"/>
      </w:pPr>
      <w:r w:rsidRPr="005F1B0E">
        <w:t>При этом Оператор Системы обязан в целях надлежащего функционирования Системы привлечь для выполнения функций Оператора услуг платежной инфраструктуры – Расчетного центра третье лицо на договорной основе.</w:t>
      </w:r>
    </w:p>
    <w:p w14:paraId="2DDDB29F"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4.8.2. Ведение перечня Операторов услуг платежной инфраструктуры осуществляется Оператором Системы. </w:t>
      </w:r>
    </w:p>
    <w:p w14:paraId="2D1A470B"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4.8.3. К Операторам услуг платежной инфраструктуры, с которыми могут заключаться соответствующие договоры, устанавливаются следующие требования: </w:t>
      </w:r>
    </w:p>
    <w:p w14:paraId="64243D32" w14:textId="77777777" w:rsidR="00433AAE" w:rsidRPr="005F1B0E" w:rsidRDefault="00433AAE" w:rsidP="00433AAE">
      <w:pPr>
        <w:pStyle w:val="msonormalcxspmiddle"/>
        <w:spacing w:before="0" w:beforeAutospacing="0" w:after="0" w:afterAutospacing="0"/>
        <w:ind w:firstLine="709"/>
        <w:contextualSpacing/>
        <w:jc w:val="both"/>
      </w:pPr>
      <w:r w:rsidRPr="005F1B0E">
        <w:t>4.8.3.1. Расчетным центром в Платежной Системе может являться юридическое лицо, отвечающее следующим требованиям:</w:t>
      </w:r>
    </w:p>
    <w:p w14:paraId="5D4C9CF3"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является банком - участником системы обязательного страхования вкладов, находящимся на территории Российской Федерации;</w:t>
      </w:r>
    </w:p>
    <w:p w14:paraId="5F2E04CC"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не </w:t>
      </w:r>
      <w:proofErr w:type="gramStart"/>
      <w:r w:rsidRPr="005F1B0E">
        <w:t>менее десяти лет осуществляет</w:t>
      </w:r>
      <w:proofErr w:type="gramEnd"/>
      <w:r w:rsidRPr="005F1B0E">
        <w:t xml:space="preserve"> переводы денежных средств по открытым в нем банковским счетам;</w:t>
      </w:r>
    </w:p>
    <w:p w14:paraId="037ADCE1"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соответствует требованиям действующего законодательства Российской Федерации, предъявляемым к уставному капиталу соответствующей категории лиц;</w:t>
      </w:r>
    </w:p>
    <w:p w14:paraId="1B786441"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на момент присоединения к Системе имеет рейтинг надежности (финансовой устойчивости) банков на уровне не ниже уровня «Ва3» по шкале рейтингового агентства </w:t>
      </w:r>
      <w:proofErr w:type="spellStart"/>
      <w:r w:rsidRPr="005F1B0E">
        <w:t>Moody's</w:t>
      </w:r>
      <w:proofErr w:type="spellEnd"/>
      <w:r w:rsidRPr="005F1B0E">
        <w:t xml:space="preserve"> </w:t>
      </w:r>
      <w:proofErr w:type="spellStart"/>
      <w:r w:rsidRPr="005F1B0E">
        <w:t>Investors</w:t>
      </w:r>
      <w:proofErr w:type="spellEnd"/>
      <w:r w:rsidRPr="005F1B0E">
        <w:t xml:space="preserve"> </w:t>
      </w:r>
      <w:proofErr w:type="spellStart"/>
      <w:r w:rsidRPr="005F1B0E">
        <w:t>Service</w:t>
      </w:r>
      <w:proofErr w:type="spellEnd"/>
      <w:r w:rsidRPr="005F1B0E">
        <w:t>, либо аналогичный рейтинг по версии иных рейтинговых агентств;</w:t>
      </w:r>
    </w:p>
    <w:p w14:paraId="74AAD426"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обеспечивает соблюдение банковской тайны в процессе оказания банковских услуг в соответствии с требованиями действующего законодательства Российской Федерации;</w:t>
      </w:r>
    </w:p>
    <w:p w14:paraId="58999B08"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выполняет обязательные требования Банка России, в том числе требования по обеспечению мер по противодействию легализации (отмыванию) доходов, полученных преступным путем, и финансированию терроризма;</w:t>
      </w:r>
    </w:p>
    <w:p w14:paraId="17DD6B09"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принимает условия функционирования Системы, изложенные в Правилах Системы в полном объеме, в том числе соглашается нести ответственность в соответствии с Правилами Системы за нарушение Правил Системы и обладает для этих целей необходимым имуществом; </w:t>
      </w:r>
    </w:p>
    <w:p w14:paraId="245FE5AE"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обеспечивает защиту информации, в том числе о средствах и методах обеспечения информационной безопасности в соответствии с действующим законодательством Российской Федерации;</w:t>
      </w:r>
    </w:p>
    <w:p w14:paraId="0DFAFA8A"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имеет технологическую возможность быть подключенным к Системе.</w:t>
      </w:r>
    </w:p>
    <w:p w14:paraId="706A27B1" w14:textId="77777777" w:rsidR="00433AAE" w:rsidRPr="005F1B0E" w:rsidRDefault="00433AAE" w:rsidP="00433AAE">
      <w:pPr>
        <w:pStyle w:val="msonormalcxspmiddle"/>
        <w:spacing w:before="0" w:beforeAutospacing="0" w:after="0" w:afterAutospacing="0"/>
        <w:ind w:firstLine="709"/>
        <w:contextualSpacing/>
        <w:jc w:val="both"/>
      </w:pPr>
      <w:r w:rsidRPr="005F1B0E">
        <w:t>4.8.3.2. Операционным центром в Платежной системе может являться юридическое лицо, отвечающее следующим требованиям:</w:t>
      </w:r>
    </w:p>
    <w:p w14:paraId="3381ADE8"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соответствует требованиям действующего законодательства Российской Федерации, предъявляемым к уставному капиталу соответствующей категории лиц;</w:t>
      </w:r>
    </w:p>
    <w:p w14:paraId="10F979D2"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lastRenderedPageBreak/>
        <w:t xml:space="preserve">принимает условия функционирования Системы, изложенные в Правилах Системы в полном объеме, в том числе соглашается нести ответственность в соответствии с Правилами Системы; </w:t>
      </w:r>
    </w:p>
    <w:p w14:paraId="4DC32D47"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обеспечивает защиту информации, в том числе о средствах и методах обеспечения информационной безопасности в соответствии с действующим законодательством Российской Федерации;</w:t>
      </w:r>
    </w:p>
    <w:p w14:paraId="53ACDB47"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имеет технологическую возможность быть подключенным к Системе;</w:t>
      </w:r>
    </w:p>
    <w:p w14:paraId="29650E82"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находится на территории Российской Федерации.</w:t>
      </w:r>
    </w:p>
    <w:p w14:paraId="24EA514B" w14:textId="77777777" w:rsidR="00433AAE" w:rsidRPr="005F1B0E" w:rsidRDefault="00433AAE" w:rsidP="00433AAE">
      <w:pPr>
        <w:pStyle w:val="msonormalcxspmiddle"/>
        <w:spacing w:before="0" w:beforeAutospacing="0" w:after="0" w:afterAutospacing="0"/>
        <w:ind w:firstLine="709"/>
        <w:contextualSpacing/>
        <w:jc w:val="both"/>
      </w:pPr>
      <w:r w:rsidRPr="005F1B0E">
        <w:t>4.8.3.3. Платежным клиринговым центром в Платежной системе может являться юридическое лицо, отвечающее следующим требованиям:</w:t>
      </w:r>
    </w:p>
    <w:p w14:paraId="4C3D6956"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соответствует требованиям действующего законодательства Российской Федерации, предъявляемым к уставному капиталу соответствующей категории лиц;</w:t>
      </w:r>
    </w:p>
    <w:p w14:paraId="6AFEDFD5"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принимает условия функционирования Системы, изложенные в Правилах Системы в полном объеме, в том числе соглашается нести ответственность в соответствии с Правилами Системы;</w:t>
      </w:r>
    </w:p>
    <w:p w14:paraId="4EDDD52E"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обеспечивает защиту информации, в том числе о средствах и методах обеспечения информационной безопасности в соответствии с действующим законодательством Российской Федерации;</w:t>
      </w:r>
    </w:p>
    <w:p w14:paraId="2F4827A5"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имеет технологическую возможность быть подключенным к Системе;</w:t>
      </w:r>
    </w:p>
    <w:p w14:paraId="7E25A7ED"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находится на территории Российской Федерации.</w:t>
      </w:r>
    </w:p>
    <w:p w14:paraId="05A817C7" w14:textId="77777777" w:rsidR="00433AAE" w:rsidRPr="005F1B0E" w:rsidRDefault="00433AAE" w:rsidP="00433AAE">
      <w:pPr>
        <w:pStyle w:val="6"/>
        <w:jc w:val="both"/>
      </w:pPr>
      <w:bookmarkStart w:id="657" w:name="_Toc492560389"/>
      <w:bookmarkStart w:id="658" w:name="_Toc37426879"/>
      <w:bookmarkStart w:id="659" w:name="_Toc38905240"/>
      <w:bookmarkStart w:id="660" w:name="_Toc73978840"/>
      <w:bookmarkStart w:id="661" w:name="_Toc69896911"/>
      <w:bookmarkStart w:id="662" w:name="_Toc70341020"/>
      <w:bookmarkStart w:id="663" w:name="_Toc80272734"/>
      <w:bookmarkStart w:id="664" w:name="_Toc84518141"/>
      <w:bookmarkStart w:id="665" w:name="_Toc86145126"/>
      <w:r w:rsidRPr="005F1B0E">
        <w:t>4.9.</w:t>
      </w:r>
      <w:r w:rsidRPr="005F1B0E">
        <w:tab/>
        <w:t>Порядок присоединения к Системе. Виды участия, критерии участия, приостановления и прекращения участия в Системе. Порядок идентификации Участника в Системе</w:t>
      </w:r>
      <w:bookmarkEnd w:id="657"/>
      <w:bookmarkEnd w:id="658"/>
      <w:bookmarkEnd w:id="659"/>
      <w:bookmarkEnd w:id="660"/>
      <w:bookmarkEnd w:id="661"/>
      <w:bookmarkEnd w:id="662"/>
      <w:bookmarkEnd w:id="663"/>
      <w:bookmarkEnd w:id="664"/>
      <w:bookmarkEnd w:id="665"/>
    </w:p>
    <w:p w14:paraId="1CA4D755"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4.9.1. </w:t>
      </w:r>
      <w:proofErr w:type="gramStart"/>
      <w:r w:rsidRPr="005F1B0E">
        <w:t>Присоединение к Системе по определенному виду обязательного страхования гражданской ответственности осуществляется путем заключения с Оператором Системы Договора участия в Системе по определенному виду обязательного страхования гражданской ответственности и/или другого Договора/соглашения об осуществлении услуг в рамках Платежной системы на основании письменного или устного обращения (в произвольной форме) потенциального Участника/Оператора услуг платежной инфраструктуры, выразившего желание оказывать/получать услуги в</w:t>
      </w:r>
      <w:proofErr w:type="gramEnd"/>
      <w:r w:rsidRPr="005F1B0E">
        <w:t xml:space="preserve"> </w:t>
      </w:r>
      <w:proofErr w:type="gramStart"/>
      <w:r w:rsidRPr="005F1B0E">
        <w:t>рамках</w:t>
      </w:r>
      <w:proofErr w:type="gramEnd"/>
      <w:r w:rsidRPr="005F1B0E">
        <w:t xml:space="preserve"> настоящей Платежной системы. Участники, а равно Операторы услуг платежной инфраструктуры, привлеченные Оператором Системы, приобретают все права и принимают на себя обязанности, предусмотренные Правилами Системы, </w:t>
      </w:r>
      <w:proofErr w:type="gramStart"/>
      <w:r w:rsidRPr="005F1B0E">
        <w:t>с даты вступления</w:t>
      </w:r>
      <w:proofErr w:type="gramEnd"/>
      <w:r w:rsidRPr="005F1B0E">
        <w:t xml:space="preserve"> указанного Договора/Соглашения в силу, если иное прямо не предусмотрено Правилами или соответствующим Договором/Соглашением с Оператором Системы. Присоединение к Системе бесплатное.</w:t>
      </w:r>
    </w:p>
    <w:p w14:paraId="7AE58788" w14:textId="77777777" w:rsidR="00433AAE" w:rsidRPr="005F1B0E" w:rsidRDefault="00433AAE" w:rsidP="00433AAE">
      <w:pPr>
        <w:pStyle w:val="msonormalcxspmiddle"/>
        <w:spacing w:before="0" w:beforeAutospacing="0" w:after="0" w:afterAutospacing="0"/>
        <w:ind w:firstLine="709"/>
        <w:contextualSpacing/>
        <w:jc w:val="both"/>
      </w:pPr>
      <w:r w:rsidRPr="005F1B0E">
        <w:t>Присоединение к Системе осуществляется с одновременным предоставлением возможности оказания/получения услуг Участникам в рамках Платежной системы в соответствии с Правилами Системы.</w:t>
      </w:r>
    </w:p>
    <w:p w14:paraId="528D5A53"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До присоединения к Платежной системе Участники, Операторы услуг платежной инфраструктуры обязаны ознакомиться с Правилами Системы. Присоединение к Правилам Системы допускается исключительно путем принятия их целиком при подписании Договора участия в Системе и/или другого Договора/Соглашения об осуществлении услуг в рамках Платежной системы с Оператором Системы. </w:t>
      </w:r>
    </w:p>
    <w:p w14:paraId="13CF0DFA"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Для целей подписания Договора участия в Системе с Оператором Системы потенциальный участник направляет Оператору Системы письменное обращение с представлением документов (заверенных надлежащим образом копий документов) и иных сведений об организации, свидетельствующих о своем соответствии требованиям/критериям участия в Системе, в том числе </w:t>
      </w:r>
      <w:proofErr w:type="gramStart"/>
      <w:r w:rsidRPr="005F1B0E">
        <w:t>в</w:t>
      </w:r>
      <w:proofErr w:type="gramEnd"/>
      <w:r w:rsidRPr="005F1B0E">
        <w:t xml:space="preserve"> предусмотренных пунктом 4.9.6 Правил. Оператор Системы проводит проверку представленных потенциальным участником документов (заверенных надлежащим образом копий документов) и </w:t>
      </w:r>
      <w:r w:rsidRPr="005F1B0E">
        <w:lastRenderedPageBreak/>
        <w:t xml:space="preserve">сведений на предмет соответствия данной организации критериям, указанным в пункте 4.9.2 Правил, а также информации в соответствии с пунктом 4.9.6 Правил. В случае необходимости Оператор Системы вправе запросить у потенциального участника дополнительную информацию, необходимую для присоединения потенциального участника к Правилам Системы. </w:t>
      </w:r>
    </w:p>
    <w:p w14:paraId="0957F1E9" w14:textId="77777777" w:rsidR="00433AAE" w:rsidRPr="005F1B0E" w:rsidRDefault="00433AAE" w:rsidP="00433AAE">
      <w:pPr>
        <w:pStyle w:val="msonormalcxspmiddle"/>
        <w:spacing w:before="0" w:beforeAutospacing="0" w:after="0" w:afterAutospacing="0"/>
        <w:ind w:firstLine="709"/>
        <w:contextualSpacing/>
        <w:jc w:val="both"/>
      </w:pPr>
      <w:r w:rsidRPr="005F1B0E">
        <w:t>В Системе предусматривается только прямое участие. В Системе реализуется два вида прямого участия: Участник-Страховщик и Участник-Банк. Приостановление участия в Системе не применяется.</w:t>
      </w:r>
    </w:p>
    <w:p w14:paraId="0DE83311" w14:textId="77777777" w:rsidR="00433AAE" w:rsidRPr="005F1B0E" w:rsidRDefault="00433AAE" w:rsidP="00433AAE">
      <w:pPr>
        <w:pStyle w:val="msonormalcxspmiddle"/>
        <w:spacing w:before="0" w:beforeAutospacing="0" w:after="0" w:afterAutospacing="0"/>
        <w:ind w:firstLine="709"/>
        <w:contextualSpacing/>
        <w:jc w:val="both"/>
      </w:pPr>
      <w:r w:rsidRPr="005F1B0E">
        <w:t>4.9.2. Критерии участия в Системе:</w:t>
      </w:r>
    </w:p>
    <w:p w14:paraId="1FFBC83A" w14:textId="77777777" w:rsidR="00433AAE" w:rsidRPr="005F1B0E" w:rsidRDefault="00433AAE" w:rsidP="00433AAE">
      <w:pPr>
        <w:pStyle w:val="msonormalcxspmiddle"/>
        <w:spacing w:before="0" w:beforeAutospacing="0" w:after="0" w:afterAutospacing="0"/>
        <w:ind w:firstLine="709"/>
        <w:contextualSpacing/>
        <w:jc w:val="both"/>
      </w:pPr>
      <w:r w:rsidRPr="005F1B0E">
        <w:t>4.9.2.1. Общие критерии участия в Системе (применяется к любому потенциальному Участнику):</w:t>
      </w:r>
    </w:p>
    <w:p w14:paraId="193D23A0"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осуществление мер по противодействию легализации (отмыванию) доходов, полученных преступным путем, и финансированию терроризма в соответствии с требованиями действующего законодательства Российской Федерации (применимо для лиц, обязанных в соответствии с требованиями действующего законодательства Российской Федерации совершать указанные действия);</w:t>
      </w:r>
    </w:p>
    <w:p w14:paraId="598C80B3"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наличие технологической возможности участвовать (быть подключенным) к Системе;</w:t>
      </w:r>
    </w:p>
    <w:p w14:paraId="7E32291E"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наличие банковского счета (счетов), открытого в Расчетном центре необходимого для осуществления расчета в Системе; </w:t>
      </w:r>
    </w:p>
    <w:p w14:paraId="656058C9"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соответствие требованиям действующего законодательства Российской Федерации, предъявляемым к уставному капиталу соответствующей категории лиц.</w:t>
      </w:r>
    </w:p>
    <w:p w14:paraId="3C3AFEA5" w14:textId="77777777" w:rsidR="00433AAE" w:rsidRPr="005F1B0E" w:rsidRDefault="00433AAE" w:rsidP="00433AAE">
      <w:pPr>
        <w:pStyle w:val="msonormalcxspmiddle"/>
        <w:spacing w:before="0" w:beforeAutospacing="0" w:after="0" w:afterAutospacing="0"/>
        <w:ind w:left="709"/>
        <w:contextualSpacing/>
        <w:jc w:val="both"/>
      </w:pPr>
      <w:r w:rsidRPr="005F1B0E">
        <w:t>4.9.2.2. Критерии участия в Системе Участника-Банка:</w:t>
      </w:r>
    </w:p>
    <w:p w14:paraId="3E47E1CC"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наличие необходимых лицензий (разрешений) на осуществление деятельности по переводу денежных сре</w:t>
      </w:r>
      <w:proofErr w:type="gramStart"/>
      <w:r w:rsidRPr="005F1B0E">
        <w:t>дств в с</w:t>
      </w:r>
      <w:proofErr w:type="gramEnd"/>
      <w:r w:rsidRPr="005F1B0E">
        <w:t xml:space="preserve">оответствии с требованиями действующего законодательства Российской Федерации; </w:t>
      </w:r>
    </w:p>
    <w:p w14:paraId="66AE317D"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обеспечение банковской тайны в соответствии с требованиями действующего законодательства Российской Федерации;</w:t>
      </w:r>
    </w:p>
    <w:p w14:paraId="43AD7535"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является банком - участником системы обязательного страхования вкладов;</w:t>
      </w:r>
    </w:p>
    <w:p w14:paraId="70764233"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rPr>
          <w:rFonts w:eastAsia="Arial Unicode MS"/>
          <w:color w:val="000000"/>
          <w:u w:color="000000"/>
        </w:rPr>
        <w:t>находится на территории Российской Федерации;</w:t>
      </w:r>
    </w:p>
    <w:p w14:paraId="03D69777"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входит не менее чем в два сформированных Банком России Перечня кредитных организаций, удовлетворяющих требованиям, </w:t>
      </w:r>
      <w:proofErr w:type="gramStart"/>
      <w:r w:rsidRPr="005F1B0E">
        <w:t>предусмотренным</w:t>
      </w:r>
      <w:proofErr w:type="gramEnd"/>
      <w:r w:rsidRPr="005F1B0E">
        <w:t xml:space="preserve"> в том числе определенными Банком России нормам Положения Банка России от 1 марта 2017 года </w:t>
      </w:r>
      <w:r w:rsidRPr="005F1B0E">
        <w:br/>
        <w:t xml:space="preserve">№ 580-П «Об установлении дополнительных ограничений на инвестирование средств пенсионных накоплений негосударственного пенсионного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w:t>
      </w:r>
      <w:proofErr w:type="gramStart"/>
      <w:r w:rsidRPr="005F1B0E">
        <w:t xml:space="preserve">заключать договоры </w:t>
      </w:r>
      <w:proofErr w:type="spellStart"/>
      <w:r w:rsidRPr="005F1B0E">
        <w:t>репо</w:t>
      </w:r>
      <w:proofErr w:type="spellEnd"/>
      <w:r w:rsidRPr="005F1B0E">
        <w:t>, требований, направленных на ограничение рисков,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w:t>
      </w:r>
      <w:proofErr w:type="gramEnd"/>
      <w:r w:rsidRPr="005F1B0E">
        <w:t xml:space="preserve"> </w:t>
      </w:r>
      <w:proofErr w:type="gramStart"/>
      <w:r w:rsidRPr="005F1B0E">
        <w:t xml:space="preserve">пенсии» и определенными Банком России нормами Постановления Правительства Российской Федерации от 13 декабря 2006 года № 761 «Об установлении дополнительных ограничений на инвестирование средств пенсионных накоплений, переданных Пенсионным фондом Российской Федерации в доверительное управление управляющей компании, в депозиты в валюте Российской Федерации и иностранной валюте в кредитных организациях и накоплений для жилищного обеспечения военнослужащих в депозиты в рублях в кредитных организациях». </w:t>
      </w:r>
      <w:proofErr w:type="gramEnd"/>
    </w:p>
    <w:p w14:paraId="5A7D6A4C" w14:textId="77777777" w:rsidR="00433AAE" w:rsidRPr="005F1B0E" w:rsidRDefault="00433AAE" w:rsidP="00433AAE">
      <w:pPr>
        <w:pStyle w:val="msonormalcxspmiddle"/>
        <w:spacing w:before="0" w:beforeAutospacing="0" w:after="0" w:afterAutospacing="0"/>
        <w:ind w:firstLine="709"/>
        <w:contextualSpacing/>
        <w:jc w:val="both"/>
      </w:pPr>
      <w:r w:rsidRPr="005F1B0E">
        <w:lastRenderedPageBreak/>
        <w:t>4.9.2.3. Критерии участия в Системе Участника-Страховщика по определенному виду обязательного страхования гражданской ответственности:</w:t>
      </w:r>
    </w:p>
    <w:p w14:paraId="1863DD0C"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r w:rsidRPr="005F1B0E">
        <w:t xml:space="preserve">наличие на момент присоединения соответствующего разрешения (лицензии) на осуществление определенного вида обязательного страхования гражданской ответственности в соответствии с действующим </w:t>
      </w:r>
      <w:r w:rsidRPr="005F1B0E">
        <w:rPr>
          <w:rStyle w:val="af0"/>
          <w:b w:val="0"/>
          <w:color w:val="auto"/>
        </w:rPr>
        <w:t>законодательством</w:t>
      </w:r>
      <w:r w:rsidRPr="005F1B0E">
        <w:t xml:space="preserve"> Российской Федерации; </w:t>
      </w:r>
    </w:p>
    <w:p w14:paraId="4A23DD5D" w14:textId="77777777" w:rsidR="00433AAE" w:rsidRPr="005F1B0E" w:rsidRDefault="00433AAE" w:rsidP="00433AAE">
      <w:pPr>
        <w:pStyle w:val="msonormalcxspmiddle"/>
        <w:numPr>
          <w:ilvl w:val="0"/>
          <w:numId w:val="1"/>
        </w:numPr>
        <w:tabs>
          <w:tab w:val="clear" w:pos="889"/>
          <w:tab w:val="num" w:pos="720"/>
        </w:tabs>
        <w:spacing w:before="0" w:beforeAutospacing="0" w:after="0" w:afterAutospacing="0"/>
        <w:ind w:left="0" w:firstLine="709"/>
        <w:contextualSpacing/>
        <w:jc w:val="both"/>
      </w:pPr>
      <w:proofErr w:type="gramStart"/>
      <w:r w:rsidRPr="005F1B0E">
        <w:t>наличие Счета (Счетов) гарантийного фонда Платежной системы, открытого (открытых) у Участника-Банка (Участников-Банков), содержащего (содержащих) гарантийный взнос (совокупный гарантийный взнос для перевода денежных средств, предусмотренного пунктом «а» Раздела 2 Правил Системы), в соответствии с требованиями Правил Системы, обеспечивающего надлежащее исполнение Участником-Страховщиком своих обязательств в Системе по определенному виду обязательного страхования гражданской ответственности.</w:t>
      </w:r>
      <w:proofErr w:type="gramEnd"/>
    </w:p>
    <w:p w14:paraId="5CF027FA" w14:textId="77777777" w:rsidR="00433AAE" w:rsidRPr="005F1B0E" w:rsidRDefault="00433AAE" w:rsidP="00433AAE">
      <w:pPr>
        <w:pStyle w:val="msonormalcxspmiddle"/>
        <w:spacing w:before="0" w:beforeAutospacing="0" w:after="0" w:afterAutospacing="0"/>
        <w:ind w:firstLine="709"/>
        <w:contextualSpacing/>
        <w:jc w:val="both"/>
      </w:pPr>
      <w:r w:rsidRPr="005F1B0E">
        <w:t>4.9.3. Критерии полного прекращения участия в Системе или прекращения участия в Системе по определенному виду перевода денежных средств, предусмотренного Разделом 2 Правил (для Участников-Страховщиков), по инициативе Оператора Системы в случаях:</w:t>
      </w:r>
    </w:p>
    <w:p w14:paraId="043A90F1" w14:textId="77777777" w:rsidR="00433AAE" w:rsidRPr="005F1B0E" w:rsidRDefault="00433AAE" w:rsidP="00433AAE">
      <w:pPr>
        <w:pStyle w:val="msonormalcxspmiddle"/>
        <w:spacing w:before="0" w:beforeAutospacing="0" w:after="0" w:afterAutospacing="0"/>
        <w:ind w:firstLine="567"/>
        <w:contextualSpacing/>
        <w:jc w:val="both"/>
      </w:pPr>
      <w:r w:rsidRPr="005F1B0E">
        <w:t>4.9.3.1. нарушения Участником-Страховщиком, Оператором услуг платежной инфраструктуры Правил Системы;</w:t>
      </w:r>
    </w:p>
    <w:p w14:paraId="55D72F56" w14:textId="77777777" w:rsidR="00433AAE" w:rsidRPr="005F1B0E" w:rsidRDefault="00433AAE" w:rsidP="00433AAE">
      <w:pPr>
        <w:pStyle w:val="msonormalcxspmiddle"/>
        <w:spacing w:before="0" w:beforeAutospacing="0" w:after="0" w:afterAutospacing="0"/>
        <w:ind w:firstLine="567"/>
        <w:contextualSpacing/>
        <w:jc w:val="both"/>
      </w:pPr>
      <w:r w:rsidRPr="005F1B0E">
        <w:t>4.9.3.2. отказа в предоставлении или предоставления недостоверных (ложных) сведений Оператору Системы о своей деятельности или иных сведений по запросу Оператора Системы;</w:t>
      </w:r>
    </w:p>
    <w:p w14:paraId="3B3FE284" w14:textId="77777777" w:rsidR="00433AAE" w:rsidRPr="005F1B0E" w:rsidRDefault="00433AAE" w:rsidP="00433AAE">
      <w:pPr>
        <w:pStyle w:val="msonormalcxspmiddle"/>
        <w:spacing w:before="0" w:beforeAutospacing="0" w:after="0" w:afterAutospacing="0"/>
        <w:ind w:firstLine="567"/>
        <w:contextualSpacing/>
        <w:jc w:val="both"/>
      </w:pPr>
      <w:r w:rsidRPr="005F1B0E">
        <w:t>4.9.3.3. добровольного выхода/исключения Участника-Страховщика из соглашения/соглашений, предусмотренных Разделом 2 настоящих Правил, в порядке, определенном таким соглашением /такими соглашениями, при условии исполнения всех обязательств перед иными Участниками-Страховщиками и Партнером, которые возникли в связи с участием Участника-Страховщика в осуществлении расчета, предусмотренного пунктом «а» Раздела 2 Правил и расчета, предусмотренного пунктом «а</w:t>
      </w:r>
      <w:proofErr w:type="gramStart"/>
      <w:r w:rsidRPr="005F1B0E">
        <w:rPr>
          <w:vertAlign w:val="superscript"/>
        </w:rPr>
        <w:t>1</w:t>
      </w:r>
      <w:proofErr w:type="gramEnd"/>
      <w:r w:rsidRPr="005F1B0E">
        <w:t>» Раздела 2 Правил;</w:t>
      </w:r>
    </w:p>
    <w:p w14:paraId="1CE1A77D" w14:textId="77777777" w:rsidR="00433AAE" w:rsidRPr="005F1B0E" w:rsidRDefault="00433AAE" w:rsidP="00433AAE">
      <w:pPr>
        <w:pStyle w:val="msonormalcxspmiddle"/>
        <w:spacing w:before="0" w:beforeAutospacing="0" w:after="0" w:afterAutospacing="0"/>
        <w:ind w:firstLine="567"/>
        <w:contextualSpacing/>
        <w:jc w:val="both"/>
      </w:pPr>
      <w:proofErr w:type="gramStart"/>
      <w:r w:rsidRPr="005F1B0E">
        <w:t>4.9.3.4. добровольного выхода/исключения Участника-Страховщика из соглашения (соглашений), предусмотренных Разделом 2 настоящих Правил, в порядке, определенном таким соглашением (такими соглашениями), при условии снижения размера гарантийного взноса до размера (совокупного размера), определенного пунктом 5.3 Правил Системы, по достижении которого Договор (Договоры) банковского счета, на основании которого (которых) Участнику-Страховщику был открыт Счет гарантийного фонда Платежной системы (были открыты Счета гарантийного фонда Платежной</w:t>
      </w:r>
      <w:proofErr w:type="gramEnd"/>
      <w:r w:rsidRPr="005F1B0E">
        <w:t xml:space="preserve"> системы) по определенному виду расчета в соответствии с Разделом 2 настоящих Правил, может быть расторгнут (могут быть расторгнуты); при этом Договор банковского счета, на основании которого Участнику-Страховщику был открыт Счет гарантийного фонда Платежной системы по виду расчета, предусмотренному пунктом «а</w:t>
      </w:r>
      <w:proofErr w:type="gramStart"/>
      <w:r w:rsidRPr="005F1B0E">
        <w:rPr>
          <w:vertAlign w:val="superscript"/>
        </w:rPr>
        <w:t>1</w:t>
      </w:r>
      <w:proofErr w:type="gramEnd"/>
      <w:r w:rsidRPr="005F1B0E">
        <w:t>» Раздела 2 настоящих Правил, не может быть расторгнут ранее Договора (Договоров) банковского счета, на основании которого (которых) Участнику-Страховщику был открыт Счет гарантийного фонда Платежной системы (были открыты Счета гарантийного фонда Платежной системы) по виду расчета, предусмотренному пунктом «а» Раздела 2 настоящих Правил, в том числе при наступлении обстоятельства, предусмотренного пунктом 5.3 Правил Системы;</w:t>
      </w:r>
    </w:p>
    <w:p w14:paraId="17E32F78" w14:textId="77777777" w:rsidR="00433AAE" w:rsidRPr="005F1B0E" w:rsidRDefault="00433AAE" w:rsidP="00433AAE">
      <w:pPr>
        <w:pStyle w:val="msonormalcxspmiddle"/>
        <w:spacing w:before="0" w:beforeAutospacing="0" w:after="0" w:afterAutospacing="0"/>
        <w:ind w:left="709"/>
        <w:contextualSpacing/>
        <w:jc w:val="both"/>
      </w:pPr>
      <w:r w:rsidRPr="005F1B0E">
        <w:t>4.9.3.5. невыполнение критериев (требований) участия в Системе.</w:t>
      </w:r>
    </w:p>
    <w:p w14:paraId="01A0C5E5" w14:textId="77777777" w:rsidR="00433AAE" w:rsidRPr="005F1B0E" w:rsidRDefault="00433AAE" w:rsidP="00433AAE">
      <w:pPr>
        <w:pStyle w:val="msonormalcxspmiddle"/>
        <w:spacing w:after="0"/>
        <w:ind w:firstLine="708"/>
        <w:contextualSpacing/>
        <w:jc w:val="both"/>
      </w:pPr>
      <w:r w:rsidRPr="005F1B0E">
        <w:t>4.9.4. Критерии полного исполнения обязательств Участников-Страховщиков перед иными Участниками-Страховщиками (для Участников-Страховщиков, исключенных из Соглашения ОСОПО и/или Соглашения ОСОП):</w:t>
      </w:r>
    </w:p>
    <w:p w14:paraId="0FD4979E" w14:textId="77777777" w:rsidR="00433AAE" w:rsidRPr="005F1B0E" w:rsidRDefault="00433AAE" w:rsidP="00433AAE">
      <w:pPr>
        <w:pStyle w:val="msonormalcxspmiddle"/>
        <w:spacing w:before="0" w:beforeAutospacing="0" w:after="0" w:afterAutospacing="0"/>
        <w:ind w:firstLine="708"/>
        <w:contextualSpacing/>
        <w:jc w:val="both"/>
      </w:pPr>
      <w:proofErr w:type="gramStart"/>
      <w:r w:rsidRPr="005F1B0E">
        <w:t xml:space="preserve">а) при добровольном прекращении участия в соответствующем соглашении либо прекращении участия в соответствующем соглашении по любым основаниям при </w:t>
      </w:r>
      <w:r w:rsidRPr="005F1B0E">
        <w:lastRenderedPageBreak/>
        <w:t>условии передачи страхового портфеля в порядке, установленном соответствующим соглашением, а также передачи ответственности по всем убыткам, наступившим по действующим на дату прекращения участия Участника-Страховщика в соответствующем соглашении договорам страхования, риски по которым переданы им в перестрахование в рамках договоров облигаторного перестрахования до</w:t>
      </w:r>
      <w:proofErr w:type="gramEnd"/>
      <w:r w:rsidRPr="005F1B0E">
        <w:t xml:space="preserve"> </w:t>
      </w:r>
      <w:proofErr w:type="gramStart"/>
      <w:r w:rsidRPr="005F1B0E">
        <w:t>даты прекращения участия в соответствующем соглашении включительно, обязательства считаются исполненными после осуществления Участником-Страховщиком расчетов за период, в котором Участник-Страховщик прекратил свое участие в соответствующем соглашении, и расчетов в рамках передачи страхового портфеля и ответственности по всем убыткам, наступившим по действующим на дату прекращения участия Участника-Страховщика в соответствующем соглашении по договорам страхования, риски по которым переданы им в перестрахование в рамках</w:t>
      </w:r>
      <w:proofErr w:type="gramEnd"/>
      <w:r w:rsidRPr="005F1B0E">
        <w:t xml:space="preserve"> договоров облигаторного перестрахования до даты прекращения участия в соответствующем соглашении, либо при наличии информации от Национального союза страховщиков ответственности, подтверждающей отсутствие у такого Участника-Страховщика действующих договоров страхования, а также об отсутствии задолженности перед остальными Участниками-Страховщиками соответствующего соглашения;</w:t>
      </w:r>
    </w:p>
    <w:p w14:paraId="69C94F6E" w14:textId="77777777" w:rsidR="00433AAE" w:rsidRPr="005F1B0E" w:rsidRDefault="00433AAE" w:rsidP="00433AAE">
      <w:pPr>
        <w:pStyle w:val="msonormalcxspmiddle"/>
        <w:spacing w:before="0" w:beforeAutospacing="0" w:after="0" w:afterAutospacing="0"/>
        <w:ind w:firstLine="708"/>
        <w:contextualSpacing/>
        <w:jc w:val="both"/>
      </w:pPr>
      <w:proofErr w:type="gramStart"/>
      <w:r w:rsidRPr="005F1B0E">
        <w:t>б) при добровольном прекращении участия либо прекращении участия в соответствующем соглашении по любым основаниям, кроме введения в отношении Участника-Страховщика процедур, применяемых в деле о банкротстве в соответствии с действующим законодательством Российской Федерации, при условии, что Участник-Страховщик не осуществил передачу страхового портфеля</w:t>
      </w:r>
      <w:r w:rsidRPr="005F1B0E">
        <w:rPr>
          <w:bCs/>
          <w:sz w:val="28"/>
          <w:szCs w:val="28"/>
        </w:rPr>
        <w:t xml:space="preserve"> </w:t>
      </w:r>
      <w:r w:rsidRPr="005F1B0E">
        <w:t>в порядке, установленном соответствующим соглашением, и/или не передал ответственность по всем убыткам, наступившим по действующим на дату прекращения</w:t>
      </w:r>
      <w:proofErr w:type="gramEnd"/>
      <w:r w:rsidRPr="005F1B0E">
        <w:t xml:space="preserve"> </w:t>
      </w:r>
      <w:proofErr w:type="gramStart"/>
      <w:r w:rsidRPr="005F1B0E">
        <w:t>участия Участника-Страховщика в соответствующем соглашении договорам страхования, риски по которым переданы ей в перестрахование в рамках договоров облигаторного перестрахования до даты прекращения участия в соответствующем соглашении включительно, обязательства считаются исполненными не ранее, чем по истечении 1 (одного) года с даты прекращения участия в соответствующем соглашении, при условии отсутствия заявленных убытков, выставленных ей другими Участниками-Страховщиками соответствующего соглашения;</w:t>
      </w:r>
      <w:proofErr w:type="gramEnd"/>
    </w:p>
    <w:p w14:paraId="6AF91BCB" w14:textId="77777777" w:rsidR="00433AAE" w:rsidRPr="005F1B0E" w:rsidRDefault="00433AAE" w:rsidP="00433AAE">
      <w:pPr>
        <w:pStyle w:val="msonormalcxspmiddle"/>
        <w:spacing w:before="0" w:beforeAutospacing="0" w:after="0" w:afterAutospacing="0"/>
        <w:ind w:firstLine="708"/>
        <w:contextualSpacing/>
        <w:jc w:val="both"/>
      </w:pPr>
      <w:proofErr w:type="gramStart"/>
      <w:r w:rsidRPr="005F1B0E">
        <w:t>в) при прекращении участия в соответствующем соглашении на основании введения в отношении Участника-Страховщика процедур, применяемых в деле о банкротстве в соответствии с действующим законодательством Российской Федерации, обязательства считаются исполненными после проведения расчетной сессии за квартал, следующий за кварталом, в котором в отношении Участника-Страховщика были введены процедуры, применяемые в деле о банкротстве, в соответствии с действующим законодательством Российской Федерации.</w:t>
      </w:r>
      <w:proofErr w:type="gramEnd"/>
    </w:p>
    <w:p w14:paraId="71AC2165" w14:textId="77777777" w:rsidR="00433AAE" w:rsidRPr="005F1B0E" w:rsidRDefault="00433AAE" w:rsidP="00433AAE">
      <w:pPr>
        <w:pStyle w:val="msonormalcxspmiddle"/>
        <w:spacing w:before="0" w:beforeAutospacing="0" w:after="0" w:afterAutospacing="0"/>
        <w:ind w:firstLine="709"/>
        <w:contextualSpacing/>
        <w:jc w:val="both"/>
      </w:pPr>
      <w:r w:rsidRPr="005F1B0E">
        <w:t>4.9.5. В случае</w:t>
      </w:r>
      <w:proofErr w:type="gramStart"/>
      <w:r w:rsidRPr="005F1B0E">
        <w:t>,</w:t>
      </w:r>
      <w:proofErr w:type="gramEnd"/>
      <w:r w:rsidRPr="005F1B0E">
        <w:t xml:space="preserve"> если по истечении 1 (одного) года с даты исключения Участника-Страховщика из Соглашения о ПВУ основания для прекращения участия в Системе данного Участника-Страховщика не наступили, Оператор в порядке, определенном Соглашением о ПВУ, производит аннулирование всех Ненулевых Распоряжений Участника и Распоряжений о переводе денежных средств, которые не были оплачены Участником-Страховщиком, а также аннулирование информации, необходимой для формирования и удостоверения Распоряжений, направленной Участниками-Страховщиками данному Участнику-Страховщику, в соответствии с пунктами 2, 5, 6 Приложения № 4 к Правилам Системы, после чего Участник-Страховщик исключается из Системы.</w:t>
      </w:r>
    </w:p>
    <w:p w14:paraId="738A1A32" w14:textId="77777777" w:rsidR="00433AAE" w:rsidRPr="005F1B0E" w:rsidRDefault="00433AAE" w:rsidP="00433AAE">
      <w:pPr>
        <w:pStyle w:val="msonormalcxspmiddle"/>
        <w:spacing w:before="0" w:beforeAutospacing="0" w:after="0" w:afterAutospacing="0"/>
        <w:ind w:firstLine="709"/>
        <w:contextualSpacing/>
        <w:jc w:val="both"/>
      </w:pPr>
      <w:r w:rsidRPr="005F1B0E">
        <w:t>4.9.6. При присоединении к Системе Участник обязан сообщать данные о себе в целях возможности его идентификации в Системе, а равно сообщать аналогичную информацию иным Участникам, Операторам услуг платежной инфраструктуры при заключении с ними договоров, связанных с участием в Системе для аналогичных целей.</w:t>
      </w:r>
    </w:p>
    <w:p w14:paraId="141BEFC5" w14:textId="77777777" w:rsidR="00433AAE" w:rsidRPr="005F1B0E" w:rsidRDefault="00433AAE" w:rsidP="00433AAE">
      <w:pPr>
        <w:pStyle w:val="msonormalcxspmiddle"/>
        <w:spacing w:before="0" w:beforeAutospacing="0" w:after="0" w:afterAutospacing="0"/>
        <w:ind w:firstLine="709"/>
        <w:contextualSpacing/>
        <w:jc w:val="both"/>
      </w:pPr>
      <w:r w:rsidRPr="005F1B0E">
        <w:lastRenderedPageBreak/>
        <w:t>Перечень такой информации включает в себя:</w:t>
      </w:r>
    </w:p>
    <w:p w14:paraId="0ECA18EF" w14:textId="77777777" w:rsidR="00433AAE" w:rsidRPr="005F1B0E" w:rsidRDefault="00433AAE" w:rsidP="00433AAE">
      <w:pPr>
        <w:pStyle w:val="msonormalcxspmiddle"/>
        <w:numPr>
          <w:ilvl w:val="0"/>
          <w:numId w:val="1"/>
        </w:numPr>
        <w:tabs>
          <w:tab w:val="clear" w:pos="889"/>
          <w:tab w:val="num" w:pos="1134"/>
        </w:tabs>
        <w:spacing w:before="0" w:beforeAutospacing="0" w:after="0" w:afterAutospacing="0"/>
        <w:ind w:left="0" w:firstLine="709"/>
        <w:contextualSpacing/>
        <w:jc w:val="both"/>
      </w:pPr>
      <w:r w:rsidRPr="005F1B0E">
        <w:t>фирменное наименование,</w:t>
      </w:r>
    </w:p>
    <w:p w14:paraId="7A2B3D6C" w14:textId="77777777" w:rsidR="00433AAE" w:rsidRPr="005F1B0E" w:rsidRDefault="00433AAE" w:rsidP="00433AAE">
      <w:pPr>
        <w:pStyle w:val="msonormalcxspmiddle"/>
        <w:numPr>
          <w:ilvl w:val="0"/>
          <w:numId w:val="1"/>
        </w:numPr>
        <w:tabs>
          <w:tab w:val="clear" w:pos="889"/>
          <w:tab w:val="num" w:pos="1134"/>
        </w:tabs>
        <w:spacing w:before="0" w:beforeAutospacing="0" w:after="0" w:afterAutospacing="0"/>
        <w:ind w:left="0" w:firstLine="709"/>
        <w:contextualSpacing/>
        <w:jc w:val="both"/>
      </w:pPr>
      <w:r w:rsidRPr="005F1B0E">
        <w:t>идентификационный номер налогоплательщика (ИНН),</w:t>
      </w:r>
    </w:p>
    <w:p w14:paraId="67E045B4" w14:textId="77777777" w:rsidR="00433AAE" w:rsidRPr="005F1B0E" w:rsidRDefault="00433AAE" w:rsidP="00433AAE">
      <w:pPr>
        <w:pStyle w:val="msonormalcxspmiddle"/>
        <w:numPr>
          <w:ilvl w:val="0"/>
          <w:numId w:val="1"/>
        </w:numPr>
        <w:tabs>
          <w:tab w:val="clear" w:pos="889"/>
          <w:tab w:val="num" w:pos="1134"/>
        </w:tabs>
        <w:spacing w:before="0" w:beforeAutospacing="0" w:after="0" w:afterAutospacing="0"/>
        <w:ind w:left="0" w:firstLine="709"/>
        <w:contextualSpacing/>
        <w:jc w:val="both"/>
      </w:pPr>
      <w:r w:rsidRPr="005F1B0E">
        <w:t>основной государственный регистрационный номер (ОГРН),</w:t>
      </w:r>
    </w:p>
    <w:p w14:paraId="21DEF2C5" w14:textId="77777777" w:rsidR="00433AAE" w:rsidRPr="005F1B0E" w:rsidRDefault="00433AAE" w:rsidP="00433AAE">
      <w:pPr>
        <w:pStyle w:val="msonormalcxspmiddle"/>
        <w:numPr>
          <w:ilvl w:val="0"/>
          <w:numId w:val="1"/>
        </w:numPr>
        <w:tabs>
          <w:tab w:val="clear" w:pos="889"/>
          <w:tab w:val="num" w:pos="1134"/>
        </w:tabs>
        <w:spacing w:before="0" w:beforeAutospacing="0" w:after="0" w:afterAutospacing="0"/>
        <w:ind w:left="0" w:firstLine="709"/>
        <w:contextualSpacing/>
        <w:jc w:val="both"/>
      </w:pPr>
      <w:r w:rsidRPr="005F1B0E">
        <w:t>место государственной регистрации и адрес местонахождения,</w:t>
      </w:r>
    </w:p>
    <w:p w14:paraId="01142405" w14:textId="77777777" w:rsidR="00433AAE" w:rsidRPr="005F1B0E" w:rsidRDefault="00433AAE" w:rsidP="00433AAE">
      <w:pPr>
        <w:pStyle w:val="msonormalcxspmiddle"/>
        <w:numPr>
          <w:ilvl w:val="0"/>
          <w:numId w:val="1"/>
        </w:numPr>
        <w:tabs>
          <w:tab w:val="clear" w:pos="889"/>
          <w:tab w:val="num" w:pos="1134"/>
        </w:tabs>
        <w:spacing w:before="0" w:beforeAutospacing="0" w:after="0" w:afterAutospacing="0"/>
        <w:ind w:left="0" w:firstLine="709"/>
        <w:contextualSpacing/>
        <w:jc w:val="both"/>
      </w:pPr>
      <w:r w:rsidRPr="005F1B0E">
        <w:t>банковские реквизиты.</w:t>
      </w:r>
    </w:p>
    <w:p w14:paraId="7CB68CFC" w14:textId="77777777" w:rsidR="00433AAE" w:rsidRPr="005F1B0E" w:rsidRDefault="00433AAE" w:rsidP="00433AAE">
      <w:pPr>
        <w:pStyle w:val="msonormalcxspmiddle"/>
        <w:spacing w:before="0" w:beforeAutospacing="0" w:after="0" w:afterAutospacing="0"/>
        <w:ind w:firstLine="709"/>
        <w:contextualSpacing/>
        <w:jc w:val="both"/>
      </w:pPr>
      <w:r w:rsidRPr="005F1B0E">
        <w:t>4.9.7. Идентификация Участника в Системе осуществляется на основании предоставленных им данных – по идентификационному номеру налогоплательщика (ИНН).</w:t>
      </w:r>
    </w:p>
    <w:p w14:paraId="024B9018" w14:textId="77777777" w:rsidR="00433AAE" w:rsidRPr="005F1B0E" w:rsidRDefault="00433AAE" w:rsidP="00433AAE">
      <w:pPr>
        <w:pStyle w:val="msonormalcxspmiddle"/>
        <w:spacing w:before="0" w:beforeAutospacing="0" w:after="0" w:afterAutospacing="0"/>
        <w:ind w:firstLine="709"/>
        <w:contextualSpacing/>
        <w:jc w:val="both"/>
      </w:pPr>
      <w:r w:rsidRPr="005F1B0E">
        <w:t>Идентификация Участника в Системе не предполагает присвоения Участнику каких-либо дополнительных номеров (кодов) в качестве отличительного идентификатора.</w:t>
      </w:r>
    </w:p>
    <w:p w14:paraId="27E3A0FE" w14:textId="77777777" w:rsidR="00433AAE" w:rsidRPr="005F1B0E" w:rsidRDefault="00433AAE" w:rsidP="00433AAE">
      <w:pPr>
        <w:pStyle w:val="msonormalcxspmiddle"/>
        <w:spacing w:before="0" w:beforeAutospacing="0" w:after="0" w:afterAutospacing="0"/>
        <w:ind w:firstLine="709"/>
        <w:contextualSpacing/>
        <w:jc w:val="both"/>
      </w:pPr>
      <w:r w:rsidRPr="005F1B0E">
        <w:t>Идентификация Участника для целей определения вида его участия:</w:t>
      </w:r>
    </w:p>
    <w:p w14:paraId="62A3F38F" w14:textId="77777777" w:rsidR="00433AAE" w:rsidRPr="005F1B0E" w:rsidRDefault="00433AAE" w:rsidP="00433AAE">
      <w:pPr>
        <w:pStyle w:val="msonormalcxspmiddle"/>
        <w:spacing w:after="0"/>
        <w:ind w:firstLine="709"/>
        <w:contextualSpacing/>
        <w:jc w:val="both"/>
      </w:pPr>
      <w:r w:rsidRPr="005F1B0E">
        <w:t>- идентификация вида прямого участия осуществляется по идентификационному номеру налогоплательщика (ИНН);</w:t>
      </w:r>
    </w:p>
    <w:p w14:paraId="46C3AA23" w14:textId="77777777" w:rsidR="00433AAE" w:rsidRPr="005F1B0E" w:rsidRDefault="00433AAE" w:rsidP="00433AAE">
      <w:pPr>
        <w:pStyle w:val="msonormalcxspmiddle"/>
        <w:spacing w:after="0"/>
        <w:ind w:firstLine="709"/>
        <w:contextualSpacing/>
        <w:jc w:val="both"/>
      </w:pPr>
      <w:r w:rsidRPr="005F1B0E">
        <w:t xml:space="preserve">- идентификация вида участия (прямой или </w:t>
      </w:r>
      <w:proofErr w:type="gramStart"/>
      <w:r w:rsidRPr="005F1B0E">
        <w:t>косвенный</w:t>
      </w:r>
      <w:proofErr w:type="gramEnd"/>
      <w:r w:rsidRPr="005F1B0E">
        <w:t>) в Системе не осуществляется ввиду недопустимости иного вида участия в Системе, кроме прямого.</w:t>
      </w:r>
    </w:p>
    <w:p w14:paraId="5B62DDD9" w14:textId="77777777" w:rsidR="00433AAE" w:rsidRPr="005F1B0E" w:rsidRDefault="00433AAE" w:rsidP="00433AAE">
      <w:pPr>
        <w:pStyle w:val="6"/>
        <w:jc w:val="both"/>
      </w:pPr>
      <w:bookmarkStart w:id="666" w:name="_Toc492560390"/>
      <w:bookmarkStart w:id="667" w:name="_Toc37426880"/>
      <w:bookmarkStart w:id="668" w:name="_Toc38905241"/>
      <w:bookmarkStart w:id="669" w:name="_Toc73978841"/>
      <w:bookmarkStart w:id="670" w:name="_Toc69896912"/>
      <w:bookmarkStart w:id="671" w:name="_Toc70341021"/>
      <w:bookmarkStart w:id="672" w:name="_Toc80272735"/>
      <w:bookmarkStart w:id="673" w:name="_Toc84518142"/>
      <w:bookmarkStart w:id="674" w:name="_Toc86145127"/>
      <w:r w:rsidRPr="005F1B0E">
        <w:t>4.10. Порядок взаимодействия при досудебном разрешении споров (возникновении спорных ситуаций) с участием Участника и/или Операторов услуг платежной инфраструктуры и/или Оператора Системы</w:t>
      </w:r>
      <w:bookmarkEnd w:id="666"/>
      <w:bookmarkEnd w:id="667"/>
      <w:bookmarkEnd w:id="668"/>
      <w:bookmarkEnd w:id="669"/>
      <w:bookmarkEnd w:id="670"/>
      <w:bookmarkEnd w:id="671"/>
      <w:bookmarkEnd w:id="672"/>
      <w:bookmarkEnd w:id="673"/>
      <w:bookmarkEnd w:id="674"/>
    </w:p>
    <w:p w14:paraId="7AE5C590"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4.10.1. Досудебное рассмотрение споров фиксируется, в том числе в договорах присоединения к Правилам Системы (к Системе) или ином Договоре/соглашении между Участниками, Операторами услуг платежной инфраструктуры, Оператором Системы и предусматривает по выбору сторон такого Договора/соглашения в том числе, </w:t>
      </w:r>
      <w:proofErr w:type="gramStart"/>
      <w:r w:rsidRPr="005F1B0E">
        <w:t>но</w:t>
      </w:r>
      <w:proofErr w:type="gramEnd"/>
      <w:r w:rsidRPr="005F1B0E">
        <w:t xml:space="preserve"> не ограничиваясь, следующие способы досудебного разрешения споров: проведение переговоров, направление претензий, привлечение специалистов в отдельных областях знаний (экспертов) для получения объективного заключения по возникающим вопросам, инициирование создания экспертных комиссий с участием уполномоченных представителей спорящих сторон и т.д. </w:t>
      </w:r>
    </w:p>
    <w:p w14:paraId="5BD92F8E" w14:textId="77777777" w:rsidR="00433AAE" w:rsidRPr="005F1B0E" w:rsidRDefault="00433AAE" w:rsidP="00433AAE">
      <w:pPr>
        <w:pStyle w:val="msonormalcxspmiddle"/>
        <w:spacing w:before="0" w:beforeAutospacing="0" w:after="0" w:afterAutospacing="0"/>
        <w:ind w:firstLine="709"/>
        <w:contextualSpacing/>
        <w:jc w:val="both"/>
      </w:pPr>
      <w:r w:rsidRPr="005F1B0E">
        <w:t>Предусмотренные Правилами Системы способы досудебного разрешения спора не являются исчерпывающими и могут быть дополнены, уточнены или видоизменены в рамках конкретного Договора/соглашения, связанного с участием в Системе.</w:t>
      </w:r>
    </w:p>
    <w:p w14:paraId="3602395F" w14:textId="77777777" w:rsidR="00433AAE" w:rsidRPr="005F1B0E" w:rsidRDefault="00433AAE" w:rsidP="00433AAE">
      <w:pPr>
        <w:pStyle w:val="msonormalcxspmiddle"/>
        <w:spacing w:before="0" w:beforeAutospacing="0" w:after="0" w:afterAutospacing="0"/>
        <w:ind w:firstLine="709"/>
        <w:contextualSpacing/>
        <w:jc w:val="both"/>
        <w:rPr>
          <w:b/>
        </w:rPr>
      </w:pPr>
      <w:r w:rsidRPr="005F1B0E">
        <w:t>4.10.2. В случае проведения переговоров в целях разрешения спорной ситуации сторонами спора по своему усмотрению определяются дата, время и место проведения переговоров.</w:t>
      </w:r>
    </w:p>
    <w:p w14:paraId="0E5FC2BD" w14:textId="77777777" w:rsidR="00433AAE" w:rsidRPr="005F1B0E" w:rsidRDefault="00433AAE" w:rsidP="00433AAE">
      <w:pPr>
        <w:pStyle w:val="msonormalcxspmiddle"/>
        <w:spacing w:before="0" w:beforeAutospacing="0" w:after="0" w:afterAutospacing="0"/>
        <w:ind w:firstLine="709"/>
        <w:contextualSpacing/>
        <w:jc w:val="both"/>
      </w:pPr>
      <w:r w:rsidRPr="005F1B0E">
        <w:t>4.10.3. В случае направления претензии (претензионный порядок разрешения спора), инициатор претензии обязан оформить претензию письменно и указать свое наименование, наименование адресата, свои требования, обстоятельства, на которых инициатор претензии основывает свои требования, перечень прилагаемых к претензии документов (приложив указанные в перечне документы), а также подписать претензию.</w:t>
      </w:r>
    </w:p>
    <w:p w14:paraId="0ABE7C3E" w14:textId="77777777" w:rsidR="00433AAE" w:rsidRPr="005F1B0E" w:rsidRDefault="00433AAE" w:rsidP="00433AAE">
      <w:pPr>
        <w:pStyle w:val="msonormalcxspmiddle"/>
        <w:spacing w:before="0" w:beforeAutospacing="0" w:after="0" w:afterAutospacing="0"/>
        <w:ind w:firstLine="709"/>
        <w:contextualSpacing/>
        <w:jc w:val="both"/>
      </w:pPr>
      <w:r w:rsidRPr="005F1B0E">
        <w:t>Рассмотрение претензий и направление ответа на нее является обязательным для адресата претензии. Срок рассмотрения претензии составляет 30 (тридцать) календарных дней с момента получения адресатом претензии, а в случае направления адресатом претензии дополнительного запроса третьим лицам, не являющимся Субъектами системы и/или в уполномоченные компетентные органы - 40 (сорок) календарных дней с момента получения адресатом претензии.</w:t>
      </w:r>
    </w:p>
    <w:p w14:paraId="48B1171D"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t>При получении претензии Участник и/или Оператор услуг платежной инфраструктуры и/или Оператор Системы вправе в целях получения дополнительных сведений, необходимых для подготовки ответа на претензию, направлять запросы Оператору Системы, Участникам, Операторам услуг платежной инфраструктуры и требовать получения ответа на них, а также направлять соответствующие запросы иным лицам, в том числе в уполномоченные компетентные органы.</w:t>
      </w:r>
      <w:proofErr w:type="gramEnd"/>
      <w:r w:rsidRPr="005F1B0E">
        <w:t xml:space="preserve"> Ответ на указанный запрос </w:t>
      </w:r>
      <w:r w:rsidRPr="005F1B0E">
        <w:lastRenderedPageBreak/>
        <w:t>направляется Оператором Системы, Участником, Оператором услуг платежной инфраструктуры инициатору запроса в срок не позднее 15 (пятнадцать) календарных дней с момента получения запроса, в том числе с приложением необходимых для разрешения спора документов или их надлежащим образом заверенных копий.</w:t>
      </w:r>
    </w:p>
    <w:p w14:paraId="4CD07D0A" w14:textId="77777777" w:rsidR="00433AAE" w:rsidRPr="005F1B0E" w:rsidRDefault="00433AAE" w:rsidP="00433AAE">
      <w:pPr>
        <w:pStyle w:val="msonormalcxspmiddle"/>
        <w:spacing w:before="0" w:beforeAutospacing="0" w:after="0" w:afterAutospacing="0"/>
        <w:ind w:firstLine="720"/>
        <w:contextualSpacing/>
        <w:jc w:val="both"/>
      </w:pPr>
      <w:r w:rsidRPr="005F1B0E">
        <w:t>4.10.4. В целях разрешения конфликтных ситуаций, в том числе связанных с использованием электронного документооборота, использованием электронных сре</w:t>
      </w:r>
      <w:proofErr w:type="gramStart"/>
      <w:r w:rsidRPr="005F1B0E">
        <w:t>дств пл</w:t>
      </w:r>
      <w:proofErr w:type="gramEnd"/>
      <w:r w:rsidRPr="005F1B0E">
        <w:t>атежа, применением средств шифрования и электронной подписи, а также иных ситуаций, требующих специальных познаний, спорящие стороны вправе привлекать специалистов в отдельных областях знаний (экспертов) для получения объективного заключения по возникающим вопросам.</w:t>
      </w:r>
    </w:p>
    <w:p w14:paraId="7559C9BD" w14:textId="77777777" w:rsidR="00433AAE" w:rsidRPr="005F1B0E" w:rsidRDefault="00433AAE" w:rsidP="00433AAE">
      <w:pPr>
        <w:pStyle w:val="msonormalcxspmiddle"/>
        <w:spacing w:before="0" w:beforeAutospacing="0" w:after="0" w:afterAutospacing="0"/>
        <w:ind w:firstLine="709"/>
        <w:contextualSpacing/>
        <w:jc w:val="both"/>
      </w:pPr>
      <w:r w:rsidRPr="005F1B0E">
        <w:t>4.10.5. В случае</w:t>
      </w:r>
      <w:proofErr w:type="gramStart"/>
      <w:r w:rsidRPr="005F1B0E">
        <w:t>,</w:t>
      </w:r>
      <w:proofErr w:type="gramEnd"/>
      <w:r w:rsidRPr="005F1B0E">
        <w:t xml:space="preserve"> если в целях разрешения спора спорящими сторонами принято решение о создании экспертной комиссии, а равно избраны иные способы досудебного разрешения спора, не предусмотренные Правилами Системы, порядок реализации указанных способов стороны вправе определять самостоятельно, в том числе в рамках конкретного договора/соглашения, заключенного для оказания услуг в рамках Платежной системы.</w:t>
      </w:r>
    </w:p>
    <w:p w14:paraId="109D4116" w14:textId="77777777" w:rsidR="00433AAE" w:rsidRPr="005F1B0E" w:rsidRDefault="00433AAE" w:rsidP="00433AAE">
      <w:pPr>
        <w:pStyle w:val="msonormalcxspmiddle"/>
        <w:spacing w:before="0" w:beforeAutospacing="0" w:after="0" w:afterAutospacing="0"/>
        <w:ind w:firstLine="709"/>
        <w:contextualSpacing/>
        <w:jc w:val="both"/>
      </w:pPr>
      <w:r w:rsidRPr="005F1B0E">
        <w:t>4.10.6. При достижении между сторонами спора соглашения по существу спора (по итогам проведения досудебных мероприятий по разрешению спора) - между сторонами спора подписывается соглашение об урегулировании разногласий.</w:t>
      </w:r>
    </w:p>
    <w:p w14:paraId="7BD6B258" w14:textId="77777777" w:rsidR="00433AAE" w:rsidRPr="005F1B0E" w:rsidRDefault="00433AAE" w:rsidP="00433AAE">
      <w:pPr>
        <w:pStyle w:val="msonormalcxspmiddle"/>
        <w:spacing w:before="0" w:beforeAutospacing="0" w:after="0" w:afterAutospacing="0"/>
        <w:ind w:firstLine="709"/>
        <w:contextualSpacing/>
        <w:jc w:val="both"/>
      </w:pPr>
      <w:r w:rsidRPr="005F1B0E">
        <w:t>В случае невозможности урегулировать спор в досудебном порядке, разрешение спора может быть передано на рассмотрение Арбитражного суда г. Москвы, а в случае возникновения спора между Участниками–Страховщиками в связи с осуществлением расчета в рамках Закона № 40-ФЗ, в том числе с привлечением Российского Союза Автостраховщиков при необходимости.</w:t>
      </w:r>
    </w:p>
    <w:p w14:paraId="7684D380"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Досудебное разрешение спора является обязательным. </w:t>
      </w:r>
    </w:p>
    <w:p w14:paraId="60B2C750" w14:textId="77777777" w:rsidR="00433AAE" w:rsidRPr="005F1B0E" w:rsidRDefault="00433AAE" w:rsidP="00433AAE">
      <w:pPr>
        <w:pStyle w:val="6"/>
        <w:jc w:val="both"/>
      </w:pPr>
      <w:bookmarkStart w:id="675" w:name="_Toc492560391"/>
      <w:bookmarkStart w:id="676" w:name="_Toc37426881"/>
      <w:bookmarkStart w:id="677" w:name="_Toc38905242"/>
      <w:bookmarkStart w:id="678" w:name="_Toc73978842"/>
      <w:bookmarkStart w:id="679" w:name="_Toc69896913"/>
      <w:bookmarkStart w:id="680" w:name="_Toc70341022"/>
      <w:bookmarkStart w:id="681" w:name="_Toc80272736"/>
      <w:bookmarkStart w:id="682" w:name="_Toc84518143"/>
      <w:bookmarkStart w:id="683" w:name="_Toc86145128"/>
      <w:r w:rsidRPr="005F1B0E">
        <w:t>4.11. Порядок взаимодействия в чрезвычайных ситуациях</w:t>
      </w:r>
      <w:bookmarkEnd w:id="675"/>
      <w:bookmarkEnd w:id="676"/>
      <w:bookmarkEnd w:id="677"/>
      <w:bookmarkEnd w:id="678"/>
      <w:bookmarkEnd w:id="679"/>
      <w:bookmarkEnd w:id="680"/>
      <w:bookmarkEnd w:id="681"/>
      <w:bookmarkEnd w:id="682"/>
      <w:bookmarkEnd w:id="683"/>
    </w:p>
    <w:p w14:paraId="459544F8" w14:textId="77777777" w:rsidR="00433AAE" w:rsidRPr="005F1B0E" w:rsidRDefault="00433AAE" w:rsidP="00433AAE">
      <w:pPr>
        <w:pStyle w:val="msonormalcxspmiddle"/>
        <w:spacing w:before="0" w:beforeAutospacing="0" w:after="0" w:afterAutospacing="0"/>
        <w:ind w:firstLine="709"/>
        <w:contextualSpacing/>
        <w:jc w:val="both"/>
        <w:rPr>
          <w:color w:val="000000"/>
        </w:rPr>
      </w:pPr>
      <w:proofErr w:type="gramStart"/>
      <w:r w:rsidRPr="005F1B0E">
        <w:t>При возникновении чрезвычайных ситуаций, событий, вызвавших операционные сбои, Участники</w:t>
      </w:r>
      <w:r w:rsidRPr="005F1B0E">
        <w:rPr>
          <w:color w:val="000000"/>
        </w:rPr>
        <w:t xml:space="preserve">, Операторы услуг платежной инфраструктуры незамедлительно (если иные сроки прямо не предусмотрены настоящими Правилами) информируют Оператора Системы о данных ситуациях и событиях, об их причинах и последствиях любым доступным способом: по электронной почте, по адресу: </w:t>
      </w:r>
      <w:hyperlink r:id="rId15" w:history="1">
        <w:r w:rsidRPr="005F1B0E">
          <w:rPr>
            <w:rStyle w:val="af5"/>
            <w:color w:val="000000"/>
            <w:lang w:val="en-US"/>
          </w:rPr>
          <w:t>ins</w:t>
        </w:r>
        <w:r w:rsidRPr="005F1B0E">
          <w:rPr>
            <w:rStyle w:val="af5"/>
            <w:color w:val="000000"/>
          </w:rPr>
          <w:t>-</w:t>
        </w:r>
        <w:r w:rsidRPr="005F1B0E">
          <w:rPr>
            <w:rStyle w:val="af5"/>
            <w:color w:val="000000"/>
            <w:lang w:val="en-US"/>
          </w:rPr>
          <w:t>ps</w:t>
        </w:r>
        <w:r w:rsidRPr="005F1B0E">
          <w:rPr>
            <w:rStyle w:val="af5"/>
            <w:color w:val="000000"/>
          </w:rPr>
          <w:t>@</w:t>
        </w:r>
        <w:r w:rsidRPr="005F1B0E">
          <w:rPr>
            <w:rStyle w:val="af5"/>
            <w:color w:val="000000"/>
            <w:lang w:val="en-US"/>
          </w:rPr>
          <w:t>ins</w:t>
        </w:r>
        <w:r w:rsidRPr="005F1B0E">
          <w:rPr>
            <w:rStyle w:val="af5"/>
            <w:color w:val="000000"/>
          </w:rPr>
          <w:t>-</w:t>
        </w:r>
        <w:r w:rsidRPr="005F1B0E">
          <w:rPr>
            <w:rStyle w:val="af5"/>
            <w:color w:val="000000"/>
            <w:lang w:val="en-US"/>
          </w:rPr>
          <w:t>ps</w:t>
        </w:r>
        <w:r w:rsidRPr="005F1B0E">
          <w:rPr>
            <w:rStyle w:val="af5"/>
            <w:color w:val="000000"/>
          </w:rPr>
          <w:t>.</w:t>
        </w:r>
        <w:proofErr w:type="spellStart"/>
        <w:r w:rsidRPr="005F1B0E">
          <w:rPr>
            <w:rStyle w:val="af5"/>
            <w:color w:val="000000"/>
            <w:lang w:val="en-US"/>
          </w:rPr>
          <w:t>ru</w:t>
        </w:r>
        <w:proofErr w:type="spellEnd"/>
      </w:hyperlink>
      <w:r w:rsidRPr="005F1B0E">
        <w:rPr>
          <w:rStyle w:val="af5"/>
          <w:color w:val="000000"/>
        </w:rPr>
        <w:t>,</w:t>
      </w:r>
      <w:r w:rsidRPr="005F1B0E">
        <w:rPr>
          <w:color w:val="000000"/>
        </w:rPr>
        <w:t xml:space="preserve"> либо по телефону: 8 (495) 771-69-44 в рабочее время Оператора Системы.</w:t>
      </w:r>
      <w:proofErr w:type="gramEnd"/>
    </w:p>
    <w:p w14:paraId="0A83B012" w14:textId="77777777" w:rsidR="00433AAE" w:rsidRPr="005F1B0E" w:rsidRDefault="00433AAE" w:rsidP="00433AAE">
      <w:pPr>
        <w:pStyle w:val="msonormalcxspmiddle"/>
        <w:spacing w:before="0" w:beforeAutospacing="0" w:after="0" w:afterAutospacing="0"/>
        <w:ind w:firstLine="709"/>
        <w:contextualSpacing/>
        <w:jc w:val="both"/>
        <w:rPr>
          <w:color w:val="000000"/>
        </w:rPr>
      </w:pPr>
      <w:r w:rsidRPr="005F1B0E">
        <w:rPr>
          <w:color w:val="000000"/>
        </w:rPr>
        <w:t>Дальнейшие действия Участников, Операторов услуг платежной инфраструктуры и Оператора Системы определяются Оператором Системы индивидуально по каждому обращению.</w:t>
      </w:r>
    </w:p>
    <w:p w14:paraId="79064B12" w14:textId="77777777" w:rsidR="00433AAE" w:rsidRPr="005F1B0E" w:rsidRDefault="00433AAE" w:rsidP="00433AAE">
      <w:pPr>
        <w:pStyle w:val="msonormalcxspmiddle"/>
        <w:spacing w:after="0"/>
        <w:ind w:firstLine="709"/>
        <w:contextualSpacing/>
        <w:jc w:val="both"/>
        <w:rPr>
          <w:color w:val="000000"/>
        </w:rPr>
      </w:pPr>
      <w:r w:rsidRPr="005F1B0E">
        <w:rPr>
          <w:color w:val="000000"/>
        </w:rPr>
        <w:t xml:space="preserve">Оператор Системы оценивает риск возможных последствий чрезвычайной ситуации, которая может повлиять на бесперебойность функционирования Системы, и </w:t>
      </w:r>
      <w:proofErr w:type="gramStart"/>
      <w:r w:rsidRPr="005F1B0E">
        <w:rPr>
          <w:color w:val="000000"/>
        </w:rPr>
        <w:t>прилагает все меры</w:t>
      </w:r>
      <w:proofErr w:type="gramEnd"/>
      <w:r w:rsidRPr="005F1B0E">
        <w:rPr>
          <w:color w:val="000000"/>
        </w:rPr>
        <w:t xml:space="preserve"> по урегулированию ситуации, вплоть до принудительного отключения Участников, Операторов услуг платежной инфраструктуры, создавших чрезвычайную ситуацию, от Системы (на время, необходимое для </w:t>
      </w:r>
      <w:proofErr w:type="spellStart"/>
      <w:r w:rsidRPr="005F1B0E">
        <w:rPr>
          <w:color w:val="000000"/>
        </w:rPr>
        <w:t>стабилизирования</w:t>
      </w:r>
      <w:proofErr w:type="spellEnd"/>
      <w:r w:rsidRPr="005F1B0E">
        <w:rPr>
          <w:color w:val="000000"/>
        </w:rPr>
        <w:t xml:space="preserve"> Системы).</w:t>
      </w:r>
    </w:p>
    <w:p w14:paraId="017AFC03" w14:textId="77777777" w:rsidR="00433AAE" w:rsidRPr="005F1B0E" w:rsidRDefault="00433AAE" w:rsidP="00433AAE">
      <w:pPr>
        <w:pStyle w:val="msonormalcxspmiddle"/>
        <w:spacing w:after="0"/>
        <w:ind w:firstLine="709"/>
        <w:contextualSpacing/>
        <w:jc w:val="both"/>
      </w:pPr>
      <w:r w:rsidRPr="005F1B0E">
        <w:rPr>
          <w:color w:val="000000"/>
        </w:rPr>
        <w:t xml:space="preserve">Оператор Системы оповещает </w:t>
      </w:r>
      <w:r w:rsidRPr="005F1B0E">
        <w:t>доступными средствами связи</w:t>
      </w:r>
      <w:r w:rsidRPr="005F1B0E">
        <w:rPr>
          <w:color w:val="000000"/>
        </w:rPr>
        <w:t xml:space="preserve"> всех Участников, Операторов услуг платежной инфраструктуры о возникшей чрезвычайной</w:t>
      </w:r>
      <w:r w:rsidRPr="005F1B0E">
        <w:t xml:space="preserve"> ситуации в тот же день и координирует их деятельность в Системе в целях поддержания работоспособности Системы с минимальным уровнем рисков для Субъектов системы.</w:t>
      </w:r>
    </w:p>
    <w:p w14:paraId="6622A5FA" w14:textId="06AB1F4E" w:rsidR="00433AAE" w:rsidRPr="005F1B0E" w:rsidRDefault="00433AAE" w:rsidP="00433AAE">
      <w:pPr>
        <w:pStyle w:val="msonormalcxspmiddle"/>
        <w:spacing w:after="0"/>
        <w:ind w:firstLine="709"/>
        <w:contextualSpacing/>
        <w:jc w:val="both"/>
      </w:pPr>
      <w:r w:rsidRPr="005F1B0E">
        <w:t xml:space="preserve">Оператор Системы оповещает </w:t>
      </w:r>
      <w:ins w:id="684" w:author="Ожерельева Ольга Владимировна" w:date="2021-10-26T12:15:00Z">
        <w:r w:rsidR="00F93C90" w:rsidRPr="005F1B0E">
          <w:t>доступными средствами связи</w:t>
        </w:r>
        <w:r w:rsidR="00F93C90" w:rsidRPr="005F1B0E">
          <w:rPr>
            <w:color w:val="000000"/>
          </w:rPr>
          <w:t xml:space="preserve"> всех </w:t>
        </w:r>
      </w:ins>
      <w:r w:rsidRPr="005F1B0E">
        <w:t>Участников, Операторов услуг платежной инфраструктуры об устранении чрезвычайной ситуации, влияющей на бесперебойность функционирования Системы</w:t>
      </w:r>
      <w:ins w:id="685" w:author="Ожерельева Ольга Владимировна" w:date="2021-10-26T12:15:00Z">
        <w:r w:rsidR="00C1034F">
          <w:t>,</w:t>
        </w:r>
        <w:r w:rsidR="00C92743">
          <w:t xml:space="preserve"> </w:t>
        </w:r>
        <w:r w:rsidR="00C1034F" w:rsidRPr="002E25F4">
          <w:t>в срок не позднее 1 (одного) рабочего дня</w:t>
        </w:r>
        <w:r w:rsidR="00385B83" w:rsidRPr="002E25F4">
          <w:t>, следующего за днем</w:t>
        </w:r>
        <w:r w:rsidR="00C1034F" w:rsidRPr="002E25F4">
          <w:t xml:space="preserve"> устранения чрезвычайной ситуации</w:t>
        </w:r>
      </w:ins>
      <w:r w:rsidRPr="002E25F4">
        <w:t>.</w:t>
      </w:r>
    </w:p>
    <w:p w14:paraId="5A464C13" w14:textId="77777777" w:rsidR="00433AAE" w:rsidRPr="005F1B0E" w:rsidRDefault="00433AAE" w:rsidP="00433AAE">
      <w:pPr>
        <w:pStyle w:val="6"/>
        <w:jc w:val="both"/>
      </w:pPr>
      <w:bookmarkStart w:id="686" w:name="_Toc492560392"/>
      <w:bookmarkStart w:id="687" w:name="_Toc37426882"/>
      <w:bookmarkStart w:id="688" w:name="_Toc38905243"/>
      <w:bookmarkStart w:id="689" w:name="_Toc73978843"/>
      <w:bookmarkStart w:id="690" w:name="_Toc69896914"/>
      <w:bookmarkStart w:id="691" w:name="_Toc70341023"/>
      <w:bookmarkStart w:id="692" w:name="_Toc80272737"/>
      <w:bookmarkStart w:id="693" w:name="_Toc84518144"/>
      <w:bookmarkStart w:id="694" w:name="_Toc86145129"/>
      <w:r w:rsidRPr="005F1B0E">
        <w:lastRenderedPageBreak/>
        <w:t>4.12. Порядок предоставления Участниками, Операторами услуг платежной инфраструктуры информации о своей деятельности Оператору Системы</w:t>
      </w:r>
      <w:bookmarkEnd w:id="686"/>
      <w:bookmarkEnd w:id="687"/>
      <w:bookmarkEnd w:id="688"/>
      <w:bookmarkEnd w:id="689"/>
      <w:bookmarkEnd w:id="690"/>
      <w:bookmarkEnd w:id="691"/>
      <w:bookmarkEnd w:id="692"/>
      <w:bookmarkEnd w:id="693"/>
      <w:bookmarkEnd w:id="694"/>
    </w:p>
    <w:p w14:paraId="55E15B8E" w14:textId="77777777" w:rsidR="00433AAE" w:rsidRPr="005F1B0E" w:rsidRDefault="00433AAE" w:rsidP="00433AAE">
      <w:pPr>
        <w:pStyle w:val="msonormalcxspmiddle"/>
        <w:spacing w:before="0" w:beforeAutospacing="0" w:after="0" w:afterAutospacing="0"/>
        <w:ind w:firstLine="709"/>
        <w:contextualSpacing/>
        <w:jc w:val="both"/>
        <w:rPr>
          <w:rFonts w:eastAsia="TimesNewRoman"/>
        </w:rPr>
      </w:pPr>
      <w:r w:rsidRPr="005F1B0E">
        <w:rPr>
          <w:rFonts w:eastAsia="TimesNewRoman"/>
        </w:rPr>
        <w:t>4.12.1. Оператор Системы определяет формы и сроки предоставления Участниками, Операторами услуг платежной инфраструктуры информации о своей деятельности Оператору.</w:t>
      </w:r>
    </w:p>
    <w:p w14:paraId="41822A95" w14:textId="77777777" w:rsidR="00433AAE" w:rsidRPr="005F1B0E" w:rsidRDefault="00433AAE" w:rsidP="00433AAE">
      <w:pPr>
        <w:pStyle w:val="msonormalcxspmiddle"/>
        <w:spacing w:before="0" w:beforeAutospacing="0" w:after="0" w:afterAutospacing="0"/>
        <w:ind w:firstLine="709"/>
        <w:contextualSpacing/>
        <w:jc w:val="both"/>
        <w:rPr>
          <w:rFonts w:eastAsia="TimesNewRoman"/>
        </w:rPr>
      </w:pPr>
      <w:r w:rsidRPr="005F1B0E">
        <w:rPr>
          <w:rFonts w:eastAsia="TimesNewRoman"/>
        </w:rPr>
        <w:t>4.12.2. Информация о деятельности Участника предоставляется по запросу Оператора в следующей форме:</w:t>
      </w:r>
    </w:p>
    <w:p w14:paraId="39A8615C"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eastAsia="TimesNewRoman" w:hAnsi="Times New Roman"/>
          <w:sz w:val="24"/>
          <w:szCs w:val="24"/>
        </w:rPr>
        <w:t xml:space="preserve">4.12.2.1. Для </w:t>
      </w:r>
      <w:r w:rsidRPr="005F1B0E">
        <w:rPr>
          <w:rFonts w:ascii="Times New Roman" w:hAnsi="Times New Roman"/>
          <w:sz w:val="24"/>
          <w:szCs w:val="24"/>
        </w:rPr>
        <w:t xml:space="preserve">Участников-Банков:  </w:t>
      </w:r>
    </w:p>
    <w:p w14:paraId="0BABC7FD" w14:textId="77777777" w:rsidR="00433AAE" w:rsidRPr="005F1B0E" w:rsidRDefault="00433AAE" w:rsidP="00433AAE">
      <w:pPr>
        <w:pStyle w:val="a5"/>
        <w:numPr>
          <w:ilvl w:val="0"/>
          <w:numId w:val="2"/>
        </w:numPr>
        <w:shd w:val="clear" w:color="auto" w:fill="auto"/>
        <w:tabs>
          <w:tab w:val="left" w:pos="1100"/>
        </w:tabs>
        <w:spacing w:before="0" w:after="0" w:line="240" w:lineRule="auto"/>
        <w:ind w:firstLine="709"/>
        <w:rPr>
          <w:rFonts w:ascii="Times New Roman" w:hAnsi="Times New Roman"/>
          <w:sz w:val="24"/>
          <w:szCs w:val="24"/>
        </w:rPr>
      </w:pPr>
      <w:r w:rsidRPr="005F1B0E">
        <w:rPr>
          <w:rFonts w:ascii="Times New Roman" w:hAnsi="Times New Roman"/>
          <w:sz w:val="24"/>
          <w:szCs w:val="24"/>
        </w:rPr>
        <w:t>форма № 0409102 «Отчет о финансовых результатах кредитной организации» на последнюю отчетную дату;</w:t>
      </w:r>
    </w:p>
    <w:p w14:paraId="5823E5EA" w14:textId="77777777" w:rsidR="00433AAE" w:rsidRPr="005F1B0E" w:rsidRDefault="00433AAE" w:rsidP="00433AAE">
      <w:pPr>
        <w:pStyle w:val="a5"/>
        <w:numPr>
          <w:ilvl w:val="0"/>
          <w:numId w:val="2"/>
        </w:numPr>
        <w:shd w:val="clear" w:color="auto" w:fill="auto"/>
        <w:tabs>
          <w:tab w:val="left" w:pos="1100"/>
        </w:tabs>
        <w:spacing w:before="0" w:after="0" w:line="240" w:lineRule="auto"/>
        <w:ind w:firstLine="709"/>
        <w:rPr>
          <w:rFonts w:ascii="Times New Roman" w:hAnsi="Times New Roman"/>
          <w:sz w:val="24"/>
          <w:szCs w:val="24"/>
        </w:rPr>
      </w:pPr>
      <w:r w:rsidRPr="005F1B0E">
        <w:rPr>
          <w:rFonts w:ascii="Times New Roman" w:hAnsi="Times New Roman"/>
          <w:sz w:val="24"/>
          <w:szCs w:val="24"/>
        </w:rPr>
        <w:t xml:space="preserve">форма № 0409123 «Расчет собственных средств (капитала) («БАЗЕЛЬ </w:t>
      </w:r>
      <w:r w:rsidRPr="005F1B0E">
        <w:rPr>
          <w:rFonts w:ascii="Times New Roman" w:hAnsi="Times New Roman"/>
          <w:sz w:val="24"/>
          <w:szCs w:val="24"/>
          <w:lang w:val="en-US"/>
        </w:rPr>
        <w:t>III</w:t>
      </w:r>
      <w:r w:rsidRPr="005F1B0E">
        <w:rPr>
          <w:rFonts w:ascii="Times New Roman" w:hAnsi="Times New Roman"/>
          <w:sz w:val="24"/>
          <w:szCs w:val="24"/>
        </w:rPr>
        <w:t>»).</w:t>
      </w:r>
    </w:p>
    <w:p w14:paraId="743813E7" w14:textId="77777777" w:rsidR="00433AAE" w:rsidRPr="005F1B0E" w:rsidRDefault="00433AAE" w:rsidP="00433AAE">
      <w:pPr>
        <w:pStyle w:val="a5"/>
        <w:shd w:val="clear" w:color="auto" w:fill="auto"/>
        <w:spacing w:before="0" w:after="0" w:line="240" w:lineRule="auto"/>
        <w:ind w:firstLine="709"/>
        <w:rPr>
          <w:rFonts w:ascii="Times New Roman" w:eastAsia="TimesNewRoman" w:hAnsi="Times New Roman"/>
          <w:sz w:val="24"/>
          <w:szCs w:val="24"/>
        </w:rPr>
      </w:pPr>
      <w:r w:rsidRPr="005F1B0E">
        <w:rPr>
          <w:rFonts w:ascii="Times New Roman" w:eastAsia="TimesNewRoman" w:hAnsi="Times New Roman"/>
          <w:sz w:val="24"/>
          <w:szCs w:val="24"/>
        </w:rPr>
        <w:t>Указанные формы отчетности не направляются Оператору в случае публикации отчетности на официальном сайте</w:t>
      </w:r>
      <w:r w:rsidRPr="005F1B0E">
        <w:rPr>
          <w:rFonts w:ascii="Times New Roman" w:hAnsi="Times New Roman"/>
          <w:sz w:val="24"/>
          <w:szCs w:val="24"/>
        </w:rPr>
        <w:t xml:space="preserve"> Участника-Банка </w:t>
      </w:r>
      <w:r w:rsidRPr="005F1B0E">
        <w:rPr>
          <w:rFonts w:ascii="Times New Roman" w:eastAsia="TimesNewRoman" w:hAnsi="Times New Roman"/>
          <w:sz w:val="24"/>
          <w:szCs w:val="24"/>
        </w:rPr>
        <w:t xml:space="preserve">или Банка России, о чем </w:t>
      </w:r>
      <w:r w:rsidRPr="005F1B0E">
        <w:rPr>
          <w:rFonts w:ascii="Times New Roman" w:hAnsi="Times New Roman"/>
          <w:sz w:val="24"/>
          <w:szCs w:val="24"/>
        </w:rPr>
        <w:t xml:space="preserve">Участник-Банк </w:t>
      </w:r>
      <w:r w:rsidRPr="005F1B0E">
        <w:rPr>
          <w:rFonts w:ascii="Times New Roman" w:eastAsia="TimesNewRoman" w:hAnsi="Times New Roman"/>
          <w:sz w:val="24"/>
          <w:szCs w:val="24"/>
        </w:rPr>
        <w:t xml:space="preserve">информирует Оператора в ответ на письменный запрос Оператора. </w:t>
      </w:r>
    </w:p>
    <w:p w14:paraId="26607337" w14:textId="77777777" w:rsidR="00433AAE" w:rsidRPr="005F1B0E" w:rsidRDefault="00433AAE" w:rsidP="00433AAE">
      <w:pPr>
        <w:pStyle w:val="ae"/>
        <w:ind w:firstLine="709"/>
        <w:rPr>
          <w:rFonts w:ascii="Times New Roman" w:hAnsi="Times New Roman"/>
          <w:szCs w:val="24"/>
        </w:rPr>
      </w:pPr>
      <w:r w:rsidRPr="005F1B0E">
        <w:rPr>
          <w:rFonts w:ascii="Times New Roman" w:hAnsi="Times New Roman"/>
          <w:szCs w:val="24"/>
        </w:rPr>
        <w:t xml:space="preserve">4.12.2.2. Для Участников-Страховщиков: </w:t>
      </w:r>
    </w:p>
    <w:p w14:paraId="5D30C6D7" w14:textId="77777777" w:rsidR="00433AAE" w:rsidRPr="005F1B0E" w:rsidRDefault="00433AAE" w:rsidP="00433AAE">
      <w:pPr>
        <w:pStyle w:val="a5"/>
        <w:numPr>
          <w:ilvl w:val="0"/>
          <w:numId w:val="2"/>
        </w:numPr>
        <w:shd w:val="clear" w:color="auto" w:fill="auto"/>
        <w:tabs>
          <w:tab w:val="left" w:pos="1100"/>
        </w:tabs>
        <w:spacing w:before="0" w:after="0" w:line="240" w:lineRule="auto"/>
        <w:ind w:firstLine="709"/>
        <w:rPr>
          <w:rFonts w:ascii="Times New Roman" w:hAnsi="Times New Roman"/>
          <w:sz w:val="24"/>
          <w:szCs w:val="24"/>
        </w:rPr>
      </w:pPr>
      <w:r w:rsidRPr="005F1B0E">
        <w:rPr>
          <w:rFonts w:ascii="Times New Roman" w:hAnsi="Times New Roman"/>
          <w:sz w:val="24"/>
          <w:szCs w:val="24"/>
        </w:rPr>
        <w:t>Форма № 1 - страховщик «Бухгалтерский баланс страховой организации»;</w:t>
      </w:r>
    </w:p>
    <w:p w14:paraId="33491959" w14:textId="77777777" w:rsidR="00433AAE" w:rsidRPr="005F1B0E" w:rsidRDefault="00433AAE" w:rsidP="00433AAE">
      <w:pPr>
        <w:pStyle w:val="a5"/>
        <w:numPr>
          <w:ilvl w:val="0"/>
          <w:numId w:val="2"/>
        </w:numPr>
        <w:shd w:val="clear" w:color="auto" w:fill="auto"/>
        <w:tabs>
          <w:tab w:val="left" w:pos="1100"/>
        </w:tabs>
        <w:spacing w:before="0" w:after="0" w:line="240" w:lineRule="auto"/>
        <w:ind w:firstLine="709"/>
        <w:rPr>
          <w:rFonts w:ascii="Times New Roman" w:hAnsi="Times New Roman"/>
          <w:sz w:val="24"/>
          <w:szCs w:val="24"/>
        </w:rPr>
      </w:pPr>
      <w:r w:rsidRPr="005F1B0E">
        <w:rPr>
          <w:rFonts w:ascii="Times New Roman" w:hAnsi="Times New Roman"/>
          <w:sz w:val="24"/>
          <w:szCs w:val="24"/>
        </w:rPr>
        <w:t>Форма № 2 - страховщик «Отчет о финансовых результатах страховщика»;</w:t>
      </w:r>
    </w:p>
    <w:p w14:paraId="165E2CBF" w14:textId="77777777" w:rsidR="00433AAE" w:rsidRPr="005F1B0E" w:rsidRDefault="00433AAE" w:rsidP="00433AAE">
      <w:pPr>
        <w:pStyle w:val="msonormalcxspmiddle"/>
        <w:spacing w:before="0" w:beforeAutospacing="0" w:after="0" w:afterAutospacing="0"/>
        <w:ind w:firstLine="709"/>
        <w:contextualSpacing/>
        <w:jc w:val="both"/>
      </w:pPr>
      <w:r w:rsidRPr="005F1B0E">
        <w:rPr>
          <w:rFonts w:eastAsia="TimesNewRoman"/>
        </w:rPr>
        <w:t xml:space="preserve">В случае публикации отчетности на официальном сайте Участника-Страховщика информация об этом доводится до Оператора Системы </w:t>
      </w:r>
      <w:r w:rsidRPr="00DD0970">
        <w:rPr>
          <w:rFonts w:eastAsia="TimesNewRoman"/>
        </w:rPr>
        <w:t xml:space="preserve">по адресу электронной почты </w:t>
      </w:r>
      <w:r w:rsidRPr="00DD0970">
        <w:rPr>
          <w:rFonts w:eastAsia="TimesNewRoman"/>
        </w:rPr>
        <w:br/>
      </w:r>
      <w:hyperlink r:id="rId16" w:history="1">
        <w:r w:rsidRPr="00DD0970">
          <w:rPr>
            <w:rFonts w:eastAsia="TimesNewRoman"/>
          </w:rPr>
          <w:t>ins-ps@ins-ps.ru</w:t>
        </w:r>
      </w:hyperlink>
      <w:r w:rsidRPr="005F1B0E">
        <w:rPr>
          <w:rFonts w:eastAsia="TimesNewRoman"/>
        </w:rPr>
        <w:t>, указанные формы отчетности не представляются.</w:t>
      </w:r>
      <w:r w:rsidRPr="005F1B0E">
        <w:t xml:space="preserve"> </w:t>
      </w:r>
    </w:p>
    <w:p w14:paraId="35E764D1" w14:textId="77777777" w:rsidR="00433AAE" w:rsidRPr="005F1B0E" w:rsidRDefault="00433AAE" w:rsidP="00433AAE">
      <w:pPr>
        <w:pStyle w:val="msonormalcxspmiddle"/>
        <w:spacing w:before="0" w:beforeAutospacing="0" w:after="0" w:afterAutospacing="0"/>
        <w:ind w:firstLine="720"/>
        <w:contextualSpacing/>
        <w:jc w:val="both"/>
      </w:pPr>
      <w:r w:rsidRPr="005F1B0E">
        <w:t>Указанная отчетность не предоставляется и не запрашивается Оператором, если Участник-Страховщик имеет действующую лицензию на осуществление страхования по виду, в рамках которого данный Участник-Страховщик осуществляет свою деятельность в Системе.</w:t>
      </w:r>
    </w:p>
    <w:p w14:paraId="09138011" w14:textId="77777777" w:rsidR="00433AAE" w:rsidRPr="005F1B0E" w:rsidRDefault="00433AAE" w:rsidP="00433AAE">
      <w:pPr>
        <w:pStyle w:val="a5"/>
        <w:shd w:val="clear" w:color="auto" w:fill="auto"/>
        <w:spacing w:before="0" w:after="0" w:line="240" w:lineRule="auto"/>
        <w:ind w:firstLine="709"/>
        <w:rPr>
          <w:rFonts w:ascii="Times New Roman" w:hAnsi="Times New Roman"/>
          <w:sz w:val="24"/>
          <w:szCs w:val="24"/>
        </w:rPr>
      </w:pPr>
      <w:r w:rsidRPr="005F1B0E">
        <w:rPr>
          <w:rFonts w:ascii="Times New Roman" w:hAnsi="Times New Roman"/>
          <w:sz w:val="24"/>
          <w:szCs w:val="24"/>
        </w:rPr>
        <w:t>4.12.3. Участники, Операторы услуг платежной инфраструктуры незамедлительно (если иной срок прямо не предусмотрен настоящими Правилами) доводят до сведения Оператора Системы информацию о событиях, вызвавших спорные, нестандартные и/или чрезвычайные ситуации, включая информацию о неисполнении или ненадлежащем исполнении Участниками, Операторами услуг платежной инфраструктуры обязательств в Системе.</w:t>
      </w:r>
    </w:p>
    <w:p w14:paraId="4C24D35B" w14:textId="77777777" w:rsidR="00433AAE" w:rsidRPr="005F1B0E" w:rsidRDefault="00433AAE" w:rsidP="00433AAE">
      <w:pPr>
        <w:pStyle w:val="a5"/>
        <w:shd w:val="clear" w:color="auto" w:fill="auto"/>
        <w:spacing w:before="0" w:after="0" w:line="240" w:lineRule="auto"/>
        <w:ind w:firstLine="709"/>
        <w:rPr>
          <w:rFonts w:ascii="Times New Roman" w:hAnsi="Times New Roman"/>
          <w:sz w:val="24"/>
          <w:szCs w:val="24"/>
        </w:rPr>
      </w:pPr>
      <w:r w:rsidRPr="005F1B0E">
        <w:rPr>
          <w:rFonts w:ascii="Times New Roman" w:hAnsi="Times New Roman"/>
          <w:sz w:val="24"/>
          <w:szCs w:val="24"/>
        </w:rPr>
        <w:t>4.12.4. Операторы услуг платежной инфраструктуры, привлеченные Оператором Системы на договорной основе (при наличии такой необходимости), не являющиеся кредитными организациями, предоставляют информацию о своей деятельности в порядке, определенном договором присоединения к Правилам Платежной системы (к Системе).</w:t>
      </w:r>
    </w:p>
    <w:p w14:paraId="3BCD3954" w14:textId="77777777" w:rsidR="00433AAE" w:rsidRPr="005F1B0E" w:rsidRDefault="00433AAE" w:rsidP="00433AAE">
      <w:pPr>
        <w:pStyle w:val="a5"/>
        <w:shd w:val="clear" w:color="auto" w:fill="auto"/>
        <w:spacing w:before="0" w:after="0" w:line="240" w:lineRule="auto"/>
        <w:ind w:firstLine="709"/>
        <w:rPr>
          <w:rFonts w:ascii="Times New Roman" w:hAnsi="Times New Roman"/>
          <w:sz w:val="24"/>
          <w:szCs w:val="24"/>
        </w:rPr>
      </w:pPr>
      <w:r w:rsidRPr="005F1B0E">
        <w:rPr>
          <w:rFonts w:ascii="Times New Roman" w:hAnsi="Times New Roman"/>
          <w:sz w:val="24"/>
          <w:szCs w:val="24"/>
        </w:rPr>
        <w:t>В случае если Операторы услуг платежной инфраструктуры, привлеченные Оператором Системы на договорной основе, являются кредитными организациями - информация о своей деятельности представляется ими в порядке, предусмотренном настоящим Разделом для Участников-Банков.</w:t>
      </w:r>
    </w:p>
    <w:p w14:paraId="4B1D1B3D" w14:textId="77777777" w:rsidR="00433AAE" w:rsidRPr="005F1B0E" w:rsidRDefault="00433AAE" w:rsidP="00433AAE">
      <w:pPr>
        <w:pStyle w:val="10"/>
        <w:spacing w:before="100" w:beforeAutospacing="1" w:after="100" w:afterAutospacing="1" w:line="240" w:lineRule="auto"/>
        <w:jc w:val="both"/>
      </w:pPr>
      <w:bookmarkStart w:id="695" w:name="_Toc37426883"/>
      <w:bookmarkStart w:id="696" w:name="_Toc38905244"/>
      <w:bookmarkStart w:id="697" w:name="_Toc73978844"/>
      <w:bookmarkStart w:id="698" w:name="_Toc69896915"/>
      <w:bookmarkStart w:id="699" w:name="_Toc70341024"/>
      <w:bookmarkStart w:id="700" w:name="_Toc80272738"/>
      <w:bookmarkStart w:id="701" w:name="_Toc84518145"/>
      <w:bookmarkStart w:id="702" w:name="_Toc86145130"/>
      <w:r w:rsidRPr="005F1B0E">
        <w:t>5. Система управления рисками и обеспечение бесперебойности функционирования Платежной системы</w:t>
      </w:r>
      <w:bookmarkEnd w:id="695"/>
      <w:bookmarkEnd w:id="696"/>
      <w:bookmarkEnd w:id="697"/>
      <w:bookmarkEnd w:id="698"/>
      <w:bookmarkEnd w:id="699"/>
      <w:bookmarkEnd w:id="700"/>
      <w:bookmarkEnd w:id="701"/>
      <w:bookmarkEnd w:id="702"/>
      <w:r w:rsidRPr="005F1B0E">
        <w:t xml:space="preserve"> </w:t>
      </w:r>
    </w:p>
    <w:p w14:paraId="36AAD731" w14:textId="77777777" w:rsidR="00433AAE" w:rsidRPr="005F1B0E" w:rsidRDefault="00433AAE" w:rsidP="00433AAE">
      <w:pPr>
        <w:pStyle w:val="6"/>
        <w:jc w:val="both"/>
      </w:pPr>
      <w:bookmarkStart w:id="703" w:name="_Toc37426884"/>
      <w:bookmarkStart w:id="704" w:name="_Toc38905245"/>
      <w:bookmarkStart w:id="705" w:name="_Toc73978845"/>
      <w:bookmarkStart w:id="706" w:name="_Toc69896916"/>
      <w:bookmarkStart w:id="707" w:name="_Toc70341025"/>
      <w:bookmarkStart w:id="708" w:name="_Toc80272739"/>
      <w:bookmarkStart w:id="709" w:name="_Toc84518146"/>
      <w:bookmarkStart w:id="710" w:name="_Toc86145131"/>
      <w:r w:rsidRPr="005F1B0E">
        <w:t>5.1. Общие положения</w:t>
      </w:r>
      <w:bookmarkEnd w:id="703"/>
      <w:bookmarkEnd w:id="704"/>
      <w:bookmarkEnd w:id="705"/>
      <w:bookmarkEnd w:id="706"/>
      <w:bookmarkEnd w:id="707"/>
      <w:bookmarkEnd w:id="708"/>
      <w:bookmarkEnd w:id="709"/>
      <w:bookmarkEnd w:id="710"/>
    </w:p>
    <w:p w14:paraId="530E3915" w14:textId="77777777" w:rsidR="00433AAE" w:rsidRPr="005F1B0E" w:rsidRDefault="00433AAE" w:rsidP="00433AAE">
      <w:pPr>
        <w:pStyle w:val="msonormalcxspmiddle"/>
        <w:spacing w:before="0" w:beforeAutospacing="0" w:after="0" w:afterAutospacing="0"/>
        <w:ind w:firstLine="567"/>
        <w:contextualSpacing/>
        <w:jc w:val="both"/>
      </w:pPr>
      <w:r w:rsidRPr="005F1B0E">
        <w:t xml:space="preserve">Под системой управления рисками понимается комплекс мероприятий и способов снижения вероятности реализации рисков и возникновения неблагоприятных последствий для бесперебойности функционирования Платежной системы (далее – БФПС) с учетом размера причиняемого ущерба. </w:t>
      </w:r>
    </w:p>
    <w:p w14:paraId="63B0C301" w14:textId="77777777" w:rsidR="00433AAE" w:rsidRPr="005F1B0E" w:rsidRDefault="00433AAE" w:rsidP="00433AAE">
      <w:pPr>
        <w:pStyle w:val="msonormalcxspmiddle"/>
        <w:spacing w:before="0" w:beforeAutospacing="0" w:after="0" w:afterAutospacing="0"/>
        <w:ind w:firstLine="567"/>
        <w:contextualSpacing/>
        <w:jc w:val="both"/>
      </w:pPr>
      <w:r w:rsidRPr="005F1B0E">
        <w:t>В Системе используется организационная модель управления рисками, предусматривающая распределение функций по оценке и управлению рисками между Оператором Системы, Операторами услуг платежной инфраструктуры и Участниками.</w:t>
      </w:r>
    </w:p>
    <w:p w14:paraId="0F35D82E" w14:textId="77777777" w:rsidR="00433AAE" w:rsidRPr="005F1B0E" w:rsidRDefault="00433AAE" w:rsidP="00433AAE">
      <w:pPr>
        <w:pStyle w:val="msonormalcxspmiddle"/>
        <w:spacing w:before="0" w:beforeAutospacing="0" w:after="0" w:afterAutospacing="0"/>
        <w:ind w:firstLine="567"/>
        <w:contextualSpacing/>
        <w:jc w:val="both"/>
      </w:pPr>
      <w:r w:rsidRPr="005F1B0E">
        <w:lastRenderedPageBreak/>
        <w:t xml:space="preserve">Правила Системы содержат основные принципы управления рисками. Внутренние документы Субъектов системы могут детализировать указанные принципы управления рисками, а также содержать дополнительные мероприятия и способы управления рисками. </w:t>
      </w:r>
      <w:proofErr w:type="gramStart"/>
      <w:r w:rsidRPr="005F1B0E">
        <w:t>Внутренние документы, разрабатываемые Оператором Системы в целях регулирования деятельности Субъектов системы в области управления рисками, доводятся Оператором Системы до сведения Субъектов системы отдельно путем направления уведомления Участникам, Операторам услуг платежной инфраструктуры по адресам электронной почты, указанным в соответствующих договорах, заключаемых с Оператором Системы, или иным адресам электронной почты в случае их наличия, а также публикации документа в информационной телекоммуникационной сети</w:t>
      </w:r>
      <w:proofErr w:type="gramEnd"/>
      <w:r w:rsidRPr="005F1B0E">
        <w:t xml:space="preserve"> «Интернет» на официальном сайте Системы по адресу: www.ins-ps.ru, с целью ознакомления.</w:t>
      </w:r>
    </w:p>
    <w:p w14:paraId="1FB315E2" w14:textId="77777777" w:rsidR="00433AAE" w:rsidRPr="005F1B0E" w:rsidRDefault="00433AAE" w:rsidP="00433AAE">
      <w:pPr>
        <w:pStyle w:val="ConsPlusNormal"/>
        <w:ind w:firstLine="567"/>
        <w:jc w:val="both"/>
        <w:rPr>
          <w:rFonts w:ascii="Times New Roman" w:hAnsi="Times New Roman" w:cs="Times New Roman"/>
          <w:sz w:val="24"/>
          <w:szCs w:val="24"/>
        </w:rPr>
      </w:pPr>
      <w:r w:rsidRPr="005F1B0E">
        <w:rPr>
          <w:rFonts w:ascii="Times New Roman" w:hAnsi="Times New Roman" w:cs="Times New Roman"/>
          <w:sz w:val="24"/>
          <w:szCs w:val="24"/>
        </w:rPr>
        <w:t>Оператор Системы должен обеспечивать БФПС путем осуществления скоординированной с Операторами услуг платежной инфраструктуры и Участниками деятельности:</w:t>
      </w:r>
    </w:p>
    <w:p w14:paraId="345B4948" w14:textId="77777777" w:rsidR="00433AAE" w:rsidRPr="005F1B0E" w:rsidRDefault="00433AAE" w:rsidP="00433AAE">
      <w:pPr>
        <w:pStyle w:val="ConsPlusNormal"/>
        <w:ind w:firstLine="567"/>
        <w:jc w:val="both"/>
        <w:rPr>
          <w:rFonts w:ascii="Times New Roman" w:hAnsi="Times New Roman" w:cs="Times New Roman"/>
          <w:sz w:val="24"/>
          <w:szCs w:val="24"/>
        </w:rPr>
      </w:pPr>
      <w:r w:rsidRPr="005F1B0E">
        <w:rPr>
          <w:rFonts w:ascii="Times New Roman" w:hAnsi="Times New Roman" w:cs="Times New Roman"/>
          <w:sz w:val="24"/>
          <w:szCs w:val="24"/>
        </w:rPr>
        <w:t>- по организации системы управления рисками в Платежной системе, оценке и управлению рисками в платежной системе (далее при совместном упоминании - управление рисками в Платежной системе);</w:t>
      </w:r>
    </w:p>
    <w:p w14:paraId="2D172241" w14:textId="77777777" w:rsidR="00433AAE" w:rsidRPr="005F1B0E" w:rsidRDefault="00433AAE" w:rsidP="00433AAE">
      <w:pPr>
        <w:pStyle w:val="ConsPlusNormal"/>
        <w:ind w:firstLine="567"/>
        <w:jc w:val="both"/>
        <w:rPr>
          <w:rFonts w:ascii="Times New Roman" w:hAnsi="Times New Roman" w:cs="Times New Roman"/>
          <w:sz w:val="24"/>
          <w:szCs w:val="24"/>
        </w:rPr>
      </w:pPr>
      <w:proofErr w:type="gramStart"/>
      <w:r w:rsidRPr="005F1B0E">
        <w:rPr>
          <w:rFonts w:ascii="Times New Roman" w:hAnsi="Times New Roman" w:cs="Times New Roman"/>
          <w:sz w:val="24"/>
          <w:szCs w:val="24"/>
        </w:rPr>
        <w:t>- по выявлению оказания услуг платежной инфраструктуры, не соответствующего требованиям к оказанию услуг, обеспечению функционирования Платежной системы в случае нарушения оказания услуг платежной инфраструктуры, соответствующего требованиям к оказанию услуг, и восстановлению оказания услуг платежной инфраструктуры соответствующего требованиям к оказанию услуг, включая восстановление оказания услуг платежной инфраструктуры в случае приостановления их оказания в течение периодов времени, установленных Оператором Системы в Правилах Системы</w:t>
      </w:r>
      <w:proofErr w:type="gramEnd"/>
      <w:r w:rsidRPr="005F1B0E">
        <w:rPr>
          <w:rFonts w:ascii="Times New Roman" w:hAnsi="Times New Roman" w:cs="Times New Roman"/>
          <w:sz w:val="24"/>
          <w:szCs w:val="24"/>
        </w:rPr>
        <w:t xml:space="preserve"> (далее при совместном упоминании - управление непрерывностью функционирования Платежной системы).</w:t>
      </w:r>
    </w:p>
    <w:p w14:paraId="6B89DBF2" w14:textId="77777777" w:rsidR="00433AAE" w:rsidRPr="005F1B0E" w:rsidRDefault="00433AAE" w:rsidP="00433AAE">
      <w:pPr>
        <w:pStyle w:val="msonormalcxspmiddle"/>
        <w:spacing w:before="0" w:beforeAutospacing="0" w:after="0" w:afterAutospacing="0"/>
        <w:ind w:firstLine="567"/>
        <w:contextualSpacing/>
        <w:jc w:val="both"/>
      </w:pPr>
      <w:r w:rsidRPr="005F1B0E">
        <w:t>5.1.2. Оператор Системы с учетом особенностей функционирования Системы должен определять и соблюдать порядок обеспечения БФПС, который включает:</w:t>
      </w:r>
    </w:p>
    <w:p w14:paraId="22C7C5EE" w14:textId="77777777" w:rsidR="00433AAE" w:rsidRPr="005F1B0E" w:rsidRDefault="00433AAE" w:rsidP="00433AAE">
      <w:pPr>
        <w:pStyle w:val="ConsPlusNormal"/>
        <w:ind w:firstLine="567"/>
        <w:jc w:val="both"/>
        <w:rPr>
          <w:rFonts w:ascii="Times New Roman" w:hAnsi="Times New Roman" w:cs="Times New Roman"/>
          <w:sz w:val="24"/>
          <w:szCs w:val="24"/>
        </w:rPr>
      </w:pPr>
      <w:r w:rsidRPr="005F1B0E">
        <w:rPr>
          <w:rFonts w:ascii="Times New Roman" w:hAnsi="Times New Roman" w:cs="Times New Roman"/>
          <w:sz w:val="24"/>
          <w:szCs w:val="24"/>
        </w:rPr>
        <w:t>а) управление рисками в Платежной системе;</w:t>
      </w:r>
    </w:p>
    <w:p w14:paraId="65010E68" w14:textId="77777777" w:rsidR="00433AAE" w:rsidRPr="005F1B0E" w:rsidRDefault="00433AAE" w:rsidP="00433AAE">
      <w:pPr>
        <w:pStyle w:val="ConsPlusNormal"/>
        <w:ind w:firstLine="567"/>
        <w:jc w:val="both"/>
        <w:rPr>
          <w:rFonts w:ascii="Times New Roman" w:hAnsi="Times New Roman" w:cs="Times New Roman"/>
          <w:sz w:val="24"/>
          <w:szCs w:val="24"/>
        </w:rPr>
      </w:pPr>
      <w:r w:rsidRPr="005F1B0E">
        <w:rPr>
          <w:rFonts w:ascii="Times New Roman" w:hAnsi="Times New Roman" w:cs="Times New Roman"/>
          <w:sz w:val="24"/>
          <w:szCs w:val="24"/>
        </w:rPr>
        <w:t>б) управление непрерывностью функционирования Платежной системы;</w:t>
      </w:r>
    </w:p>
    <w:p w14:paraId="7492888A" w14:textId="77777777" w:rsidR="00433AAE" w:rsidRPr="005F1B0E" w:rsidRDefault="00433AAE" w:rsidP="00433AAE">
      <w:pPr>
        <w:pStyle w:val="ConsPlusNormal"/>
        <w:ind w:firstLine="567"/>
        <w:jc w:val="both"/>
        <w:rPr>
          <w:rFonts w:ascii="Times New Roman" w:hAnsi="Times New Roman" w:cs="Times New Roman"/>
          <w:sz w:val="24"/>
          <w:szCs w:val="24"/>
        </w:rPr>
      </w:pPr>
      <w:r w:rsidRPr="005F1B0E">
        <w:rPr>
          <w:rFonts w:ascii="Times New Roman" w:hAnsi="Times New Roman" w:cs="Times New Roman"/>
          <w:sz w:val="24"/>
          <w:szCs w:val="24"/>
        </w:rPr>
        <w:t>в) организацию взаимодействия Оператора Системы, Операторов услуг платежной инфраструктуры и Участников по обеспечению БФПС;</w:t>
      </w:r>
    </w:p>
    <w:p w14:paraId="348D1164" w14:textId="77777777" w:rsidR="00433AAE" w:rsidRPr="005F1B0E" w:rsidRDefault="00433AAE" w:rsidP="00433AAE">
      <w:pPr>
        <w:pStyle w:val="ConsPlusNormal"/>
        <w:ind w:firstLine="567"/>
        <w:jc w:val="both"/>
        <w:rPr>
          <w:rFonts w:ascii="Times New Roman" w:hAnsi="Times New Roman" w:cs="Times New Roman"/>
          <w:sz w:val="24"/>
          <w:szCs w:val="24"/>
        </w:rPr>
      </w:pPr>
      <w:r w:rsidRPr="005F1B0E">
        <w:rPr>
          <w:rFonts w:ascii="Times New Roman" w:hAnsi="Times New Roman" w:cs="Times New Roman"/>
          <w:sz w:val="24"/>
          <w:szCs w:val="24"/>
        </w:rPr>
        <w:t xml:space="preserve">г) </w:t>
      </w:r>
      <w:proofErr w:type="gramStart"/>
      <w:r w:rsidRPr="005F1B0E">
        <w:rPr>
          <w:rFonts w:ascii="Times New Roman" w:hAnsi="Times New Roman" w:cs="Times New Roman"/>
          <w:sz w:val="24"/>
          <w:szCs w:val="24"/>
        </w:rPr>
        <w:t>контроль за</w:t>
      </w:r>
      <w:proofErr w:type="gramEnd"/>
      <w:r w:rsidRPr="005F1B0E">
        <w:rPr>
          <w:rFonts w:ascii="Times New Roman" w:hAnsi="Times New Roman" w:cs="Times New Roman"/>
          <w:sz w:val="24"/>
          <w:szCs w:val="24"/>
        </w:rPr>
        <w:t xml:space="preserve"> соблюдением Операторами услуг платежной инфраструктуры и Участниками порядка обеспечения БФПС.</w:t>
      </w:r>
    </w:p>
    <w:p w14:paraId="22E0FB87" w14:textId="77777777" w:rsidR="00433AAE" w:rsidRPr="005F1B0E" w:rsidRDefault="00433AAE" w:rsidP="00433AAE">
      <w:pPr>
        <w:pStyle w:val="msonormalcxspmiddle"/>
        <w:spacing w:before="240" w:beforeAutospacing="0" w:after="60" w:afterAutospacing="0" w:line="276" w:lineRule="auto"/>
        <w:contextualSpacing/>
        <w:jc w:val="both"/>
        <w:outlineLvl w:val="5"/>
        <w:rPr>
          <w:rFonts w:ascii="Calibri" w:hAnsi="Calibri"/>
          <w:b/>
          <w:bCs/>
          <w:sz w:val="20"/>
          <w:szCs w:val="20"/>
          <w:lang w:eastAsia="en-US"/>
        </w:rPr>
      </w:pPr>
      <w:bookmarkStart w:id="711" w:name="P34"/>
      <w:bookmarkStart w:id="712" w:name="_Toc37426885"/>
      <w:bookmarkStart w:id="713" w:name="_Toc38905246"/>
      <w:bookmarkStart w:id="714" w:name="_Toc73978846"/>
      <w:bookmarkStart w:id="715" w:name="_Toc69896917"/>
      <w:bookmarkStart w:id="716" w:name="_Toc70341026"/>
      <w:bookmarkStart w:id="717" w:name="_Toc80272740"/>
      <w:bookmarkStart w:id="718" w:name="_Toc84518147"/>
      <w:bookmarkStart w:id="719" w:name="_Toc86145132"/>
      <w:bookmarkEnd w:id="711"/>
      <w:r w:rsidRPr="005F1B0E">
        <w:rPr>
          <w:rFonts w:ascii="Calibri" w:hAnsi="Calibri"/>
          <w:b/>
          <w:bCs/>
          <w:sz w:val="20"/>
          <w:szCs w:val="20"/>
          <w:lang w:eastAsia="en-US"/>
        </w:rPr>
        <w:t>5.2. Система управления рисками</w:t>
      </w:r>
      <w:bookmarkEnd w:id="712"/>
      <w:bookmarkEnd w:id="713"/>
      <w:bookmarkEnd w:id="714"/>
      <w:bookmarkEnd w:id="715"/>
      <w:bookmarkEnd w:id="716"/>
      <w:bookmarkEnd w:id="717"/>
      <w:bookmarkEnd w:id="718"/>
      <w:bookmarkEnd w:id="719"/>
    </w:p>
    <w:p w14:paraId="2C1E277C" w14:textId="77777777" w:rsidR="00433AAE" w:rsidRPr="005F1B0E" w:rsidRDefault="00433AAE" w:rsidP="00433AAE">
      <w:pPr>
        <w:autoSpaceDE w:val="0"/>
        <w:autoSpaceDN w:val="0"/>
        <w:adjustRightInd w:val="0"/>
        <w:spacing w:after="0" w:line="240" w:lineRule="auto"/>
        <w:ind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Система управления рисками предусматривает следующие мероприятия:</w:t>
      </w:r>
    </w:p>
    <w:p w14:paraId="1BDD97CA" w14:textId="77777777" w:rsidR="00433AAE" w:rsidRPr="005F1B0E"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 xml:space="preserve">определение организационной структуры управления рисками, обеспечивающей </w:t>
      </w:r>
      <w:proofErr w:type="gramStart"/>
      <w:r w:rsidRPr="005F1B0E">
        <w:rPr>
          <w:rFonts w:ascii="Times New Roman" w:eastAsia="ArialMT" w:hAnsi="Times New Roman"/>
          <w:sz w:val="24"/>
          <w:szCs w:val="24"/>
          <w:lang w:eastAsia="ru-RU"/>
        </w:rPr>
        <w:t>контроль за</w:t>
      </w:r>
      <w:proofErr w:type="gramEnd"/>
      <w:r w:rsidRPr="005F1B0E">
        <w:rPr>
          <w:rFonts w:ascii="Times New Roman" w:eastAsia="ArialMT" w:hAnsi="Times New Roman"/>
          <w:sz w:val="24"/>
          <w:szCs w:val="24"/>
          <w:lang w:eastAsia="ru-RU"/>
        </w:rPr>
        <w:t xml:space="preserve"> выполнением Субъектами системы требований к управлению рисками, установленных Правилами Системы;</w:t>
      </w:r>
    </w:p>
    <w:p w14:paraId="1F14EEC3" w14:textId="77777777" w:rsidR="00433AAE" w:rsidRPr="005F1B0E"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определение функциональных обязанностей лиц, ответственных за управление рисками, либо соответствующих структурных подразделений;</w:t>
      </w:r>
    </w:p>
    <w:p w14:paraId="0118622B" w14:textId="77777777" w:rsidR="00433AAE" w:rsidRPr="005F1B0E"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доведение до органов управления Оператора Системы информации о рисках;</w:t>
      </w:r>
    </w:p>
    <w:p w14:paraId="1F7ACF5C" w14:textId="77777777" w:rsidR="00433AAE" w:rsidRPr="005F1B0E"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определение показателей БФПС в соответствии с требованиями нормативных актов Банка России;</w:t>
      </w:r>
    </w:p>
    <w:p w14:paraId="4571B7B1" w14:textId="77777777" w:rsidR="00433AAE" w:rsidRPr="005F1B0E"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определение методик анализа рисков в Системе, включая профили рисков;</w:t>
      </w:r>
    </w:p>
    <w:p w14:paraId="36A0DA47" w14:textId="77777777" w:rsidR="00433AAE" w:rsidRPr="005F1B0E"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определение порядка обмена информацией, необходимой для управления рисками;</w:t>
      </w:r>
    </w:p>
    <w:p w14:paraId="53E2B733" w14:textId="77777777" w:rsidR="00433AAE" w:rsidRPr="005F1B0E"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определение порядка взаимодействия в спорных, нестандартных и чрезвычайных ситуациях, включая случаи системных сбоев;</w:t>
      </w:r>
    </w:p>
    <w:p w14:paraId="3B9AFE76" w14:textId="77777777" w:rsidR="00433AAE" w:rsidRPr="005F1B0E"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lastRenderedPageBreak/>
        <w:t>определение порядка изменения операционных и технологических средств и процедур;</w:t>
      </w:r>
    </w:p>
    <w:p w14:paraId="4420D407" w14:textId="77777777" w:rsidR="00433AAE" w:rsidRPr="005F1B0E"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определение порядка оценки качества функционирования операционных и технологических средств, информационных систем независимой организацией;</w:t>
      </w:r>
    </w:p>
    <w:p w14:paraId="3A72DE3F" w14:textId="77777777" w:rsidR="00433AAE" w:rsidRPr="005F1B0E"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определение порядка обеспечения защиты информации в Системе.</w:t>
      </w:r>
    </w:p>
    <w:p w14:paraId="63C4D839" w14:textId="77777777" w:rsidR="00433AAE" w:rsidRPr="005F1B0E" w:rsidRDefault="00433AAE" w:rsidP="00433AAE">
      <w:pPr>
        <w:pStyle w:val="msonormalcxspmiddle"/>
        <w:spacing w:after="0"/>
        <w:ind w:firstLine="709"/>
        <w:contextualSpacing/>
        <w:jc w:val="both"/>
      </w:pPr>
      <w:r w:rsidRPr="005F1B0E">
        <w:t>Основными этапами управления рисками являются:</w:t>
      </w:r>
    </w:p>
    <w:p w14:paraId="11A7EB89" w14:textId="77777777" w:rsidR="00433AAE" w:rsidRPr="005F1B0E" w:rsidRDefault="00433AAE" w:rsidP="006514F5">
      <w:pPr>
        <w:pStyle w:val="msonormalcxspmiddle"/>
        <w:numPr>
          <w:ilvl w:val="0"/>
          <w:numId w:val="7"/>
        </w:numPr>
        <w:ind w:left="0" w:firstLine="709"/>
        <w:contextualSpacing/>
        <w:jc w:val="both"/>
      </w:pPr>
      <w:r w:rsidRPr="005F1B0E">
        <w:t>идентификация риска – выявление риска, определение причин и предпосылок его возникновения;</w:t>
      </w:r>
    </w:p>
    <w:p w14:paraId="72039EAA" w14:textId="77777777" w:rsidR="00433AAE" w:rsidRPr="005F1B0E" w:rsidRDefault="00433AAE" w:rsidP="006514F5">
      <w:pPr>
        <w:pStyle w:val="msonormalcxspmiddle"/>
        <w:numPr>
          <w:ilvl w:val="0"/>
          <w:numId w:val="7"/>
        </w:numPr>
        <w:ind w:left="0" w:firstLine="709"/>
        <w:contextualSpacing/>
        <w:jc w:val="both"/>
      </w:pPr>
      <w:r w:rsidRPr="005F1B0E">
        <w:t>анализ и оценка риска – анализ информации, полученной в результате идентификации риска, определение вероятности наступления негативных для Системы последствий;</w:t>
      </w:r>
    </w:p>
    <w:p w14:paraId="0FEACCEE" w14:textId="77777777" w:rsidR="00433AAE" w:rsidRPr="005F1B0E" w:rsidRDefault="00433AAE" w:rsidP="006514F5">
      <w:pPr>
        <w:pStyle w:val="msonormalcxspmiddle"/>
        <w:numPr>
          <w:ilvl w:val="0"/>
          <w:numId w:val="7"/>
        </w:numPr>
        <w:ind w:left="0" w:firstLine="709"/>
        <w:contextualSpacing/>
        <w:jc w:val="both"/>
      </w:pPr>
      <w:r w:rsidRPr="005F1B0E">
        <w:t>разработка и проведение мероприятий по ограничению, снижению, предупреждению риска;</w:t>
      </w:r>
    </w:p>
    <w:p w14:paraId="3DC492F7" w14:textId="77777777" w:rsidR="00433AAE" w:rsidRPr="005F1B0E" w:rsidRDefault="00433AAE" w:rsidP="006514F5">
      <w:pPr>
        <w:pStyle w:val="msonormalcxspmiddle"/>
        <w:numPr>
          <w:ilvl w:val="0"/>
          <w:numId w:val="7"/>
        </w:numPr>
        <w:ind w:left="0" w:firstLine="709"/>
        <w:contextualSpacing/>
        <w:jc w:val="both"/>
      </w:pPr>
      <w:r w:rsidRPr="005F1B0E">
        <w:t xml:space="preserve">мониторинг уровня риска – анализ риска в динамике его развития; </w:t>
      </w:r>
    </w:p>
    <w:p w14:paraId="3946D2AA" w14:textId="77777777" w:rsidR="00433AAE" w:rsidRPr="005F1B0E" w:rsidRDefault="00433AAE" w:rsidP="006514F5">
      <w:pPr>
        <w:pStyle w:val="msonormalcxspmiddle"/>
        <w:numPr>
          <w:ilvl w:val="0"/>
          <w:numId w:val="7"/>
        </w:numPr>
        <w:ind w:left="0" w:firstLine="709"/>
        <w:contextualSpacing/>
        <w:jc w:val="both"/>
      </w:pPr>
      <w:r w:rsidRPr="005F1B0E">
        <w:t>принятие мер по устранению повышения приемлемого (допустимого) уровня риска и его последствий.</w:t>
      </w:r>
    </w:p>
    <w:p w14:paraId="6D0CA1CA" w14:textId="77777777" w:rsidR="00433AAE" w:rsidRPr="005F1B0E" w:rsidRDefault="00433AAE" w:rsidP="00433AAE">
      <w:pPr>
        <w:pStyle w:val="6"/>
        <w:jc w:val="both"/>
        <w:rPr>
          <w:b w:val="0"/>
          <w:bCs w:val="0"/>
        </w:rPr>
      </w:pPr>
      <w:bookmarkStart w:id="720" w:name="_Toc37426886"/>
      <w:bookmarkStart w:id="721" w:name="_Toc38905247"/>
      <w:bookmarkStart w:id="722" w:name="_Toc73978847"/>
      <w:bookmarkStart w:id="723" w:name="_Toc69896918"/>
      <w:bookmarkStart w:id="724" w:name="_Toc70341027"/>
      <w:bookmarkStart w:id="725" w:name="_Toc80272741"/>
      <w:bookmarkStart w:id="726" w:name="_Toc84518148"/>
      <w:bookmarkStart w:id="727" w:name="_Toc86145133"/>
      <w:r w:rsidRPr="005F1B0E">
        <w:t>5.2.1. Организационная структура управления рисками, функциональные обязанности лиц либо соответствующих структурных подразделений, ответственных за управление рисками</w:t>
      </w:r>
      <w:bookmarkEnd w:id="720"/>
      <w:bookmarkEnd w:id="721"/>
      <w:bookmarkEnd w:id="722"/>
      <w:bookmarkEnd w:id="723"/>
      <w:bookmarkEnd w:id="724"/>
      <w:bookmarkEnd w:id="725"/>
      <w:bookmarkEnd w:id="726"/>
      <w:bookmarkEnd w:id="727"/>
    </w:p>
    <w:p w14:paraId="18A7C104" w14:textId="77777777" w:rsidR="00433AAE" w:rsidRPr="005F1B0E" w:rsidRDefault="00433AAE" w:rsidP="00433AAE">
      <w:pPr>
        <w:spacing w:after="0" w:line="240" w:lineRule="auto"/>
        <w:ind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 xml:space="preserve">Управление рисками осуществляется работниками и подразделениями </w:t>
      </w:r>
      <w:r w:rsidRPr="005F1B0E">
        <w:rPr>
          <w:rFonts w:ascii="Times New Roman" w:hAnsi="Times New Roman"/>
          <w:sz w:val="24"/>
          <w:szCs w:val="24"/>
        </w:rPr>
        <w:t xml:space="preserve">Операторов услуг платежной инфраструктуры и Участников </w:t>
      </w:r>
      <w:r w:rsidRPr="005F1B0E">
        <w:rPr>
          <w:rFonts w:ascii="Times New Roman" w:eastAsia="ArialMT" w:hAnsi="Times New Roman"/>
          <w:sz w:val="24"/>
          <w:szCs w:val="24"/>
          <w:lang w:eastAsia="ru-RU"/>
        </w:rPr>
        <w:t xml:space="preserve">в рамках их полномочий. Распределение и детализация функциональных обязанностей </w:t>
      </w:r>
      <w:r w:rsidRPr="005F1B0E">
        <w:rPr>
          <w:rFonts w:ascii="Times New Roman" w:hAnsi="Times New Roman"/>
          <w:sz w:val="24"/>
          <w:szCs w:val="24"/>
        </w:rPr>
        <w:t xml:space="preserve">структурных подразделений (при необходимости и лиц) </w:t>
      </w:r>
      <w:r w:rsidRPr="005F1B0E">
        <w:rPr>
          <w:rFonts w:ascii="Times New Roman" w:eastAsia="ArialMT" w:hAnsi="Times New Roman"/>
          <w:sz w:val="24"/>
          <w:szCs w:val="24"/>
          <w:lang w:eastAsia="ru-RU"/>
        </w:rPr>
        <w:t xml:space="preserve">производится во внутренних документах </w:t>
      </w:r>
      <w:r w:rsidRPr="005F1B0E">
        <w:rPr>
          <w:rFonts w:ascii="Times New Roman" w:hAnsi="Times New Roman"/>
          <w:sz w:val="24"/>
          <w:szCs w:val="24"/>
        </w:rPr>
        <w:t>Операторов услуг платежной инфраструктуры и Участников.</w:t>
      </w:r>
    </w:p>
    <w:p w14:paraId="76A46907" w14:textId="77777777" w:rsidR="00433AAE" w:rsidRPr="005F1B0E" w:rsidRDefault="00433AAE" w:rsidP="00433AAE">
      <w:pPr>
        <w:pStyle w:val="msonormalcxspmiddle"/>
        <w:spacing w:before="0" w:beforeAutospacing="0" w:after="0" w:afterAutospacing="0"/>
        <w:ind w:firstLine="709"/>
        <w:contextualSpacing/>
        <w:jc w:val="both"/>
      </w:pPr>
      <w:r w:rsidRPr="005F1B0E">
        <w:t>Операторы услуг платежной инфраструктуры обязаны:</w:t>
      </w:r>
    </w:p>
    <w:p w14:paraId="1C5E22B0" w14:textId="77777777" w:rsidR="00433AAE" w:rsidRPr="005F1B0E" w:rsidRDefault="00433AAE" w:rsidP="00055126">
      <w:pPr>
        <w:pStyle w:val="msonormalcxspmiddle"/>
        <w:numPr>
          <w:ilvl w:val="0"/>
          <w:numId w:val="6"/>
        </w:numPr>
        <w:spacing w:before="0" w:beforeAutospacing="0" w:after="0" w:afterAutospacing="0"/>
        <w:ind w:left="0" w:firstLine="709"/>
        <w:contextualSpacing/>
        <w:jc w:val="both"/>
      </w:pPr>
      <w:r w:rsidRPr="005F1B0E">
        <w:t>определить собственную организационную структуру управления рисками и функциональные обязанности структурных подразделений (при необходимости и лиц), ответственных за управление рисками, принимая во внимание требования действующего законодательства Российской Федерации, требования Банка России, а также требования и рекомендации, предусмотренные Правилами Платежной системы;</w:t>
      </w:r>
    </w:p>
    <w:p w14:paraId="62657833" w14:textId="77777777" w:rsidR="00433AAE" w:rsidRPr="005F1B0E" w:rsidRDefault="00433AAE" w:rsidP="00055126">
      <w:pPr>
        <w:pStyle w:val="msonormalcxspmiddle"/>
        <w:numPr>
          <w:ilvl w:val="0"/>
          <w:numId w:val="6"/>
        </w:numPr>
        <w:spacing w:before="0" w:beforeAutospacing="0" w:after="0" w:afterAutospacing="0"/>
        <w:ind w:left="0" w:firstLine="709"/>
        <w:contextualSpacing/>
        <w:jc w:val="both"/>
      </w:pPr>
      <w:r w:rsidRPr="005F1B0E">
        <w:t>на постоянной основе в рамках своей компетенции участвовать в реализации основных этапов управления рисками, предусмотренных пунктом 5.2 настоящих Правил;</w:t>
      </w:r>
    </w:p>
    <w:p w14:paraId="69C13A8E" w14:textId="77777777" w:rsidR="00433AAE" w:rsidRPr="005F1B0E" w:rsidRDefault="00433AAE" w:rsidP="00055126">
      <w:pPr>
        <w:pStyle w:val="msonormalcxspmiddle"/>
        <w:numPr>
          <w:ilvl w:val="0"/>
          <w:numId w:val="6"/>
        </w:numPr>
        <w:spacing w:before="0" w:beforeAutospacing="0" w:after="0" w:afterAutospacing="0"/>
        <w:ind w:left="0" w:firstLine="709"/>
        <w:contextualSpacing/>
        <w:jc w:val="both"/>
      </w:pPr>
      <w:r w:rsidRPr="005F1B0E">
        <w:t>участвовать в информационном обмене и доведении до органов управления Оператора Системы соответствующей информации в соответствии с пунктами 5.2.2 и 5.2.5 настоящих Правил;</w:t>
      </w:r>
    </w:p>
    <w:p w14:paraId="34F0475B" w14:textId="77777777" w:rsidR="00433AAE" w:rsidRPr="005F1B0E" w:rsidRDefault="00433AAE" w:rsidP="00055126">
      <w:pPr>
        <w:pStyle w:val="msonormalcxspmiddle"/>
        <w:numPr>
          <w:ilvl w:val="0"/>
          <w:numId w:val="6"/>
        </w:numPr>
        <w:spacing w:before="0" w:beforeAutospacing="0" w:after="0" w:afterAutospacing="0"/>
        <w:ind w:left="0" w:firstLine="709"/>
        <w:contextualSpacing/>
        <w:jc w:val="both"/>
      </w:pPr>
      <w:r w:rsidRPr="005F1B0E">
        <w:t>выполнять иные требования по управлению рисками, предусмотренные настоящими Правилами.</w:t>
      </w:r>
    </w:p>
    <w:p w14:paraId="00EE4BDF" w14:textId="77777777" w:rsidR="00433AAE" w:rsidRPr="005F1B0E" w:rsidRDefault="00433AAE" w:rsidP="00433AAE">
      <w:pPr>
        <w:pStyle w:val="msonormalcxspmiddle"/>
        <w:spacing w:before="0" w:beforeAutospacing="0" w:after="0" w:afterAutospacing="0"/>
        <w:ind w:firstLine="709"/>
        <w:contextualSpacing/>
        <w:jc w:val="both"/>
      </w:pPr>
      <w:r w:rsidRPr="005F1B0E">
        <w:t>Участники обязаны:</w:t>
      </w:r>
    </w:p>
    <w:p w14:paraId="50E16D5F" w14:textId="77777777" w:rsidR="00433AAE" w:rsidRPr="005F1B0E" w:rsidRDefault="00433AAE" w:rsidP="00055126">
      <w:pPr>
        <w:pStyle w:val="msonormalcxspmiddle"/>
        <w:numPr>
          <w:ilvl w:val="0"/>
          <w:numId w:val="6"/>
        </w:numPr>
        <w:spacing w:before="0" w:beforeAutospacing="0" w:after="0" w:afterAutospacing="0"/>
        <w:ind w:left="0" w:firstLine="709"/>
        <w:contextualSpacing/>
        <w:jc w:val="both"/>
      </w:pPr>
      <w:r w:rsidRPr="005F1B0E">
        <w:t>определить собственную организационную структуру управления рисками и функциональные обязанности структурных подразделений (при необходимости и лиц), ответственных за управление рисками, принимая во внимание требования действующего законодательства Российской Федерации, требования Банка России, а также требования и рекомендации, предусмотренные Правилами Платежной системы.</w:t>
      </w:r>
    </w:p>
    <w:p w14:paraId="732DBAAA" w14:textId="77777777" w:rsidR="00433AAE" w:rsidRPr="005F1B0E" w:rsidRDefault="00433AAE" w:rsidP="00433AAE">
      <w:pPr>
        <w:pStyle w:val="af7"/>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В целях управления рисками в Платежной системе, в том числе обеспечения </w:t>
      </w:r>
      <w:proofErr w:type="gramStart"/>
      <w:r w:rsidRPr="005F1B0E">
        <w:rPr>
          <w:rFonts w:ascii="Times New Roman" w:hAnsi="Times New Roman"/>
          <w:color w:val="000000"/>
          <w:sz w:val="24"/>
          <w:szCs w:val="24"/>
          <w:lang w:eastAsia="ru-RU"/>
        </w:rPr>
        <w:t>контроля за</w:t>
      </w:r>
      <w:proofErr w:type="gramEnd"/>
      <w:r w:rsidRPr="005F1B0E">
        <w:rPr>
          <w:rFonts w:ascii="Times New Roman" w:hAnsi="Times New Roman"/>
          <w:color w:val="000000"/>
          <w:sz w:val="24"/>
          <w:szCs w:val="24"/>
          <w:lang w:eastAsia="ru-RU"/>
        </w:rPr>
        <w:t xml:space="preserve"> выполнением Участниками и Операторами услуг платежной инфраструктуры требований к управлению рисками, установленных Правилами Системы, задействованы следующие работники и подразделения Оператора Системы в рамках их полномочий: </w:t>
      </w:r>
    </w:p>
    <w:p w14:paraId="3C5EF94E"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Генеральный директор;</w:t>
      </w:r>
    </w:p>
    <w:p w14:paraId="228EEE65"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lastRenderedPageBreak/>
        <w:t>Р</w:t>
      </w:r>
      <w:r w:rsidRPr="005F1B0E">
        <w:rPr>
          <w:rFonts w:ascii="Times New Roman" w:hAnsi="Times New Roman"/>
          <w:sz w:val="24"/>
          <w:szCs w:val="24"/>
        </w:rPr>
        <w:t>уководитель структурного подразделения/работник Оператора Системы, отвечающий за информационно-техническую поддержку и обеспечение защиты информац</w:t>
      </w:r>
      <w:proofErr w:type="gramStart"/>
      <w:r w:rsidRPr="005F1B0E">
        <w:rPr>
          <w:rFonts w:ascii="Times New Roman" w:hAnsi="Times New Roman"/>
          <w:sz w:val="24"/>
          <w:szCs w:val="24"/>
        </w:rPr>
        <w:t>ии у О</w:t>
      </w:r>
      <w:proofErr w:type="gramEnd"/>
      <w:r w:rsidRPr="005F1B0E">
        <w:rPr>
          <w:rFonts w:ascii="Times New Roman" w:hAnsi="Times New Roman"/>
          <w:sz w:val="24"/>
          <w:szCs w:val="24"/>
        </w:rPr>
        <w:t>ператора Системы</w:t>
      </w:r>
      <w:r w:rsidRPr="005F1B0E">
        <w:rPr>
          <w:rFonts w:ascii="Times New Roman" w:hAnsi="Times New Roman"/>
          <w:color w:val="000000"/>
          <w:sz w:val="24"/>
          <w:szCs w:val="24"/>
          <w:lang w:eastAsia="ru-RU"/>
        </w:rPr>
        <w:t xml:space="preserve">; </w:t>
      </w:r>
    </w:p>
    <w:p w14:paraId="605C4FFD"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иные структурные подразделения и работники Оператора Системы. </w:t>
      </w:r>
    </w:p>
    <w:p w14:paraId="507578B2" w14:textId="77777777" w:rsidR="00433AAE" w:rsidRPr="005F1B0E" w:rsidRDefault="00433AAE" w:rsidP="00433AAE">
      <w:pPr>
        <w:pStyle w:val="af7"/>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Функциональные обязанности Генерального директора по управлению рисками: </w:t>
      </w:r>
    </w:p>
    <w:p w14:paraId="45A4320F"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утверждение основных принципов системы управления рисками; </w:t>
      </w:r>
    </w:p>
    <w:p w14:paraId="47214AC8"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rPr>
      </w:pPr>
      <w:r w:rsidRPr="005F1B0E">
        <w:rPr>
          <w:rFonts w:ascii="Times New Roman" w:hAnsi="Times New Roman"/>
          <w:color w:val="000000"/>
          <w:sz w:val="24"/>
          <w:szCs w:val="24"/>
        </w:rPr>
        <w:t xml:space="preserve">установление критериев оценки системы управления рисками, включая системный риск; </w:t>
      </w:r>
    </w:p>
    <w:p w14:paraId="633EB29F"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утверждение </w:t>
      </w:r>
      <w:proofErr w:type="gramStart"/>
      <w:r w:rsidRPr="005F1B0E">
        <w:rPr>
          <w:rFonts w:ascii="Times New Roman" w:hAnsi="Times New Roman"/>
          <w:color w:val="000000"/>
          <w:sz w:val="24"/>
          <w:szCs w:val="24"/>
          <w:lang w:eastAsia="ru-RU"/>
        </w:rPr>
        <w:t>внутренних</w:t>
      </w:r>
      <w:proofErr w:type="gramEnd"/>
      <w:r w:rsidRPr="005F1B0E">
        <w:rPr>
          <w:rFonts w:ascii="Times New Roman" w:hAnsi="Times New Roman"/>
          <w:color w:val="000000"/>
          <w:sz w:val="24"/>
          <w:szCs w:val="24"/>
          <w:lang w:eastAsia="ru-RU"/>
        </w:rPr>
        <w:t xml:space="preserve"> документов в области управления рисками; </w:t>
      </w:r>
    </w:p>
    <w:p w14:paraId="7757610A"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рассмотрение отчетов структурных подразделений о состоянии системы управления рисками и оценке принимаемых рисков; </w:t>
      </w:r>
    </w:p>
    <w:p w14:paraId="6E32B052"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sz w:val="24"/>
          <w:szCs w:val="24"/>
          <w:lang w:eastAsia="ru-RU"/>
        </w:rPr>
      </w:pPr>
      <w:r w:rsidRPr="005F1B0E">
        <w:rPr>
          <w:rFonts w:ascii="Times New Roman" w:hAnsi="Times New Roman"/>
          <w:sz w:val="24"/>
          <w:szCs w:val="24"/>
          <w:lang w:eastAsia="ru-RU"/>
        </w:rPr>
        <w:t>формирование предложений и рекомендаций по итогам проведения оценки системы управления рисками;</w:t>
      </w:r>
    </w:p>
    <w:p w14:paraId="29A32503"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принятие необходимых управленческих решений по планированию мероприятий в случае признания риска </w:t>
      </w:r>
      <w:proofErr w:type="gramStart"/>
      <w:r w:rsidRPr="005F1B0E">
        <w:rPr>
          <w:rFonts w:ascii="Times New Roman" w:hAnsi="Times New Roman"/>
          <w:color w:val="000000"/>
          <w:sz w:val="24"/>
          <w:szCs w:val="24"/>
          <w:lang w:eastAsia="ru-RU"/>
        </w:rPr>
        <w:t>значимым</w:t>
      </w:r>
      <w:proofErr w:type="gramEnd"/>
      <w:r w:rsidRPr="005F1B0E">
        <w:rPr>
          <w:rFonts w:ascii="Times New Roman" w:hAnsi="Times New Roman"/>
          <w:color w:val="000000"/>
          <w:sz w:val="24"/>
          <w:szCs w:val="24"/>
          <w:lang w:eastAsia="ru-RU"/>
        </w:rPr>
        <w:t xml:space="preserve">. </w:t>
      </w:r>
    </w:p>
    <w:p w14:paraId="72CFBB3B" w14:textId="77777777" w:rsidR="00433AAE" w:rsidRPr="005F1B0E" w:rsidRDefault="00433AAE" w:rsidP="00433AAE">
      <w:pPr>
        <w:pStyle w:val="af7"/>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Функциональные обязанности </w:t>
      </w:r>
      <w:r w:rsidRPr="005F1B0E">
        <w:rPr>
          <w:rFonts w:ascii="Times New Roman" w:hAnsi="Times New Roman"/>
          <w:sz w:val="24"/>
          <w:szCs w:val="24"/>
        </w:rPr>
        <w:t>Руководителя структурного подразделения/работника Оператора Системы, отвечающего за информационно-техническую поддержку и обеспечение защиты информац</w:t>
      </w:r>
      <w:proofErr w:type="gramStart"/>
      <w:r w:rsidRPr="005F1B0E">
        <w:rPr>
          <w:rFonts w:ascii="Times New Roman" w:hAnsi="Times New Roman"/>
          <w:sz w:val="24"/>
          <w:szCs w:val="24"/>
        </w:rPr>
        <w:t>ии у О</w:t>
      </w:r>
      <w:proofErr w:type="gramEnd"/>
      <w:r w:rsidRPr="005F1B0E">
        <w:rPr>
          <w:rFonts w:ascii="Times New Roman" w:hAnsi="Times New Roman"/>
          <w:sz w:val="24"/>
          <w:szCs w:val="24"/>
        </w:rPr>
        <w:t>ператора Системы</w:t>
      </w:r>
      <w:r w:rsidRPr="005F1B0E">
        <w:rPr>
          <w:rFonts w:ascii="Times New Roman" w:hAnsi="Times New Roman"/>
          <w:color w:val="000000"/>
          <w:sz w:val="24"/>
          <w:szCs w:val="24"/>
          <w:lang w:eastAsia="ru-RU"/>
        </w:rPr>
        <w:t xml:space="preserve">: </w:t>
      </w:r>
    </w:p>
    <w:p w14:paraId="264EA9CA"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разработка </w:t>
      </w:r>
      <w:proofErr w:type="gramStart"/>
      <w:r w:rsidRPr="005F1B0E">
        <w:rPr>
          <w:rFonts w:ascii="Times New Roman" w:hAnsi="Times New Roman"/>
          <w:color w:val="000000"/>
          <w:sz w:val="24"/>
          <w:szCs w:val="24"/>
          <w:lang w:eastAsia="ru-RU"/>
        </w:rPr>
        <w:t>внутренних</w:t>
      </w:r>
      <w:proofErr w:type="gramEnd"/>
      <w:r w:rsidRPr="005F1B0E">
        <w:rPr>
          <w:rFonts w:ascii="Times New Roman" w:hAnsi="Times New Roman"/>
          <w:color w:val="000000"/>
          <w:sz w:val="24"/>
          <w:szCs w:val="24"/>
          <w:lang w:eastAsia="ru-RU"/>
        </w:rPr>
        <w:t xml:space="preserve"> документов в области управления рисками; </w:t>
      </w:r>
    </w:p>
    <w:p w14:paraId="32D47ED4"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sz w:val="24"/>
          <w:szCs w:val="24"/>
        </w:rPr>
        <w:t>своевременное информирование Руководства Оператора Системы или Субъекта системы о повышении уровня риска;</w:t>
      </w:r>
    </w:p>
    <w:p w14:paraId="1D1259B1"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выбор и реализация мероприятий, способов достижения и поддержания приемлемого (допустимого) уровня рисков в Платежной системе, оценка их эффективности и совершенствование; </w:t>
      </w:r>
    </w:p>
    <w:p w14:paraId="6407AA80"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проведение </w:t>
      </w:r>
      <w:r w:rsidRPr="005F1B0E">
        <w:rPr>
          <w:rFonts w:ascii="Times New Roman" w:hAnsi="Times New Roman"/>
          <w:sz w:val="24"/>
          <w:szCs w:val="24"/>
        </w:rPr>
        <w:t xml:space="preserve">оценки рисков в Системе с использованием методик анализа рисков, включая профили рисков; </w:t>
      </w:r>
    </w:p>
    <w:p w14:paraId="1524CA1E"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проведение ежегодной оценки </w:t>
      </w:r>
      <w:r w:rsidRPr="005F1B0E">
        <w:rPr>
          <w:rFonts w:ascii="Times New Roman" w:hAnsi="Times New Roman"/>
          <w:bCs/>
          <w:color w:val="000000"/>
          <w:sz w:val="24"/>
          <w:szCs w:val="24"/>
          <w:lang w:eastAsia="ru-RU"/>
        </w:rPr>
        <w:t>системы управления рисками</w:t>
      </w:r>
      <w:r w:rsidRPr="005F1B0E">
        <w:rPr>
          <w:rFonts w:ascii="Times New Roman" w:hAnsi="Times New Roman"/>
          <w:color w:val="000000"/>
          <w:sz w:val="24"/>
          <w:szCs w:val="24"/>
          <w:lang w:eastAsia="ru-RU"/>
        </w:rPr>
        <w:t xml:space="preserve">, внесение изменения в </w:t>
      </w:r>
      <w:r w:rsidRPr="005F1B0E">
        <w:rPr>
          <w:rFonts w:ascii="Times New Roman" w:hAnsi="Times New Roman"/>
          <w:bCs/>
          <w:color w:val="000000"/>
          <w:sz w:val="24"/>
          <w:szCs w:val="24"/>
          <w:lang w:eastAsia="ru-RU"/>
        </w:rPr>
        <w:t>систему управления рисками</w:t>
      </w:r>
      <w:r w:rsidRPr="005F1B0E">
        <w:rPr>
          <w:rFonts w:ascii="Times New Roman" w:hAnsi="Times New Roman"/>
          <w:color w:val="000000"/>
          <w:sz w:val="24"/>
          <w:szCs w:val="24"/>
          <w:lang w:eastAsia="ru-RU"/>
        </w:rPr>
        <w:t xml:space="preserve">, если </w:t>
      </w:r>
      <w:proofErr w:type="gramStart"/>
      <w:r w:rsidRPr="005F1B0E">
        <w:rPr>
          <w:rFonts w:ascii="Times New Roman" w:hAnsi="Times New Roman"/>
          <w:color w:val="000000"/>
          <w:sz w:val="24"/>
          <w:szCs w:val="24"/>
          <w:lang w:eastAsia="ru-RU"/>
        </w:rPr>
        <w:t>действующая</w:t>
      </w:r>
      <w:proofErr w:type="gramEnd"/>
      <w:r w:rsidRPr="005F1B0E">
        <w:rPr>
          <w:rFonts w:ascii="Times New Roman" w:hAnsi="Times New Roman"/>
          <w:color w:val="000000"/>
          <w:sz w:val="24"/>
          <w:szCs w:val="24"/>
          <w:lang w:eastAsia="ru-RU"/>
        </w:rPr>
        <w:t xml:space="preserve"> </w:t>
      </w:r>
      <w:r w:rsidRPr="005F1B0E">
        <w:rPr>
          <w:rFonts w:ascii="Times New Roman" w:hAnsi="Times New Roman"/>
          <w:bCs/>
          <w:color w:val="000000"/>
          <w:sz w:val="24"/>
          <w:szCs w:val="24"/>
          <w:lang w:eastAsia="ru-RU"/>
        </w:rPr>
        <w:t>система управления рисками</w:t>
      </w:r>
      <w:r w:rsidRPr="005F1B0E">
        <w:rPr>
          <w:rFonts w:ascii="Times New Roman" w:hAnsi="Times New Roman"/>
          <w:color w:val="000000"/>
          <w:sz w:val="24"/>
          <w:szCs w:val="24"/>
          <w:lang w:eastAsia="ru-RU"/>
        </w:rPr>
        <w:t xml:space="preserve"> признана не эффективной; </w:t>
      </w:r>
    </w:p>
    <w:p w14:paraId="3F6A9DAA"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мониторинг уровня рисков в Платежной системе; </w:t>
      </w:r>
    </w:p>
    <w:p w14:paraId="782F6882"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выявление, </w:t>
      </w:r>
      <w:r w:rsidRPr="005F1B0E">
        <w:rPr>
          <w:rFonts w:ascii="Times New Roman" w:hAnsi="Times New Roman"/>
          <w:color w:val="000000"/>
          <w:sz w:val="24"/>
          <w:szCs w:val="24"/>
        </w:rPr>
        <w:t>измерение и определение уровня риска по каждому из видов рисков;</w:t>
      </w:r>
    </w:p>
    <w:p w14:paraId="4DC936B1" w14:textId="77777777" w:rsidR="00433AAE" w:rsidRPr="005F1B0E" w:rsidRDefault="00433AAE" w:rsidP="00055126">
      <w:pPr>
        <w:pStyle w:val="msonormalcxspmiddle"/>
        <w:numPr>
          <w:ilvl w:val="0"/>
          <w:numId w:val="6"/>
        </w:numPr>
        <w:spacing w:before="0" w:beforeAutospacing="0" w:after="0" w:afterAutospacing="0"/>
        <w:ind w:left="0" w:firstLine="709"/>
        <w:contextualSpacing/>
        <w:jc w:val="both"/>
      </w:pPr>
      <w:r w:rsidRPr="005F1B0E">
        <w:t xml:space="preserve">организация </w:t>
      </w:r>
      <w:r w:rsidRPr="005F1B0E">
        <w:rPr>
          <w:color w:val="000000"/>
        </w:rPr>
        <w:t>обмена информацией о рисках и мерах по управлению ими между структурными подразделениями Оператора Системы.</w:t>
      </w:r>
    </w:p>
    <w:p w14:paraId="3B43FAB2" w14:textId="77777777" w:rsidR="00433AAE" w:rsidRPr="005F1B0E" w:rsidRDefault="00433AAE" w:rsidP="00433AAE">
      <w:pPr>
        <w:pStyle w:val="af7"/>
        <w:autoSpaceDE w:val="0"/>
        <w:autoSpaceDN w:val="0"/>
        <w:adjustRightInd w:val="0"/>
        <w:spacing w:after="0" w:line="240" w:lineRule="auto"/>
        <w:ind w:left="0" w:firstLine="709"/>
        <w:jc w:val="both"/>
        <w:rPr>
          <w:rFonts w:ascii="Times New Roman" w:hAnsi="Times New Roman"/>
          <w:sz w:val="24"/>
          <w:szCs w:val="24"/>
          <w:lang w:eastAsia="ru-RU"/>
        </w:rPr>
      </w:pPr>
      <w:r w:rsidRPr="005F1B0E">
        <w:rPr>
          <w:rFonts w:ascii="Times New Roman" w:hAnsi="Times New Roman"/>
          <w:sz w:val="24"/>
          <w:szCs w:val="24"/>
          <w:lang w:eastAsia="ru-RU"/>
        </w:rPr>
        <w:t xml:space="preserve">Функциональные обязанности иных структурных подразделений и работников Оператора Системы: </w:t>
      </w:r>
    </w:p>
    <w:p w14:paraId="39F542B3"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sz w:val="24"/>
          <w:szCs w:val="24"/>
          <w:lang w:eastAsia="ru-RU"/>
        </w:rPr>
      </w:pPr>
      <w:proofErr w:type="gramStart"/>
      <w:r w:rsidRPr="005F1B0E">
        <w:rPr>
          <w:rFonts w:ascii="Times New Roman" w:hAnsi="Times New Roman"/>
          <w:sz w:val="24"/>
          <w:szCs w:val="24"/>
          <w:lang w:eastAsia="ru-RU"/>
        </w:rPr>
        <w:t>контроль за</w:t>
      </w:r>
      <w:proofErr w:type="gramEnd"/>
      <w:r w:rsidRPr="005F1B0E">
        <w:rPr>
          <w:rFonts w:ascii="Times New Roman" w:hAnsi="Times New Roman"/>
          <w:sz w:val="24"/>
          <w:szCs w:val="24"/>
          <w:lang w:eastAsia="ru-RU"/>
        </w:rPr>
        <w:t xml:space="preserve"> соблюдением Участниками и Операторами услуг платежной инфраструктуры Правил Системы; </w:t>
      </w:r>
    </w:p>
    <w:p w14:paraId="110CA42C" w14:textId="77777777" w:rsidR="00433AAE" w:rsidRPr="005F1B0E"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sz w:val="24"/>
          <w:szCs w:val="24"/>
          <w:lang w:eastAsia="ru-RU"/>
        </w:rPr>
      </w:pPr>
      <w:r w:rsidRPr="005F1B0E">
        <w:rPr>
          <w:rFonts w:ascii="Times New Roman" w:hAnsi="Times New Roman"/>
          <w:sz w:val="24"/>
          <w:szCs w:val="24"/>
          <w:lang w:eastAsia="ru-RU"/>
        </w:rPr>
        <w:t xml:space="preserve">сбор, обработка и доведение до </w:t>
      </w:r>
      <w:r w:rsidRPr="005F1B0E">
        <w:rPr>
          <w:rFonts w:ascii="Times New Roman" w:hAnsi="Times New Roman"/>
          <w:sz w:val="24"/>
          <w:szCs w:val="24"/>
        </w:rPr>
        <w:t>Руководителя структурного подразделения/работника Оператора Системы, отвечающего за информационно-техническую поддержку и обеспечение защиты информац</w:t>
      </w:r>
      <w:proofErr w:type="gramStart"/>
      <w:r w:rsidRPr="005F1B0E">
        <w:rPr>
          <w:rFonts w:ascii="Times New Roman" w:hAnsi="Times New Roman"/>
          <w:sz w:val="24"/>
          <w:szCs w:val="24"/>
        </w:rPr>
        <w:t>ии у О</w:t>
      </w:r>
      <w:proofErr w:type="gramEnd"/>
      <w:r w:rsidRPr="005F1B0E">
        <w:rPr>
          <w:rFonts w:ascii="Times New Roman" w:hAnsi="Times New Roman"/>
          <w:sz w:val="24"/>
          <w:szCs w:val="24"/>
        </w:rPr>
        <w:t>ператора Системы</w:t>
      </w:r>
      <w:r w:rsidRPr="005F1B0E">
        <w:rPr>
          <w:rFonts w:ascii="Times New Roman" w:hAnsi="Times New Roman"/>
          <w:sz w:val="24"/>
          <w:szCs w:val="24"/>
          <w:lang w:eastAsia="ru-RU"/>
        </w:rPr>
        <w:t xml:space="preserve"> информации о рисках, в том числе информации, поступающей от Участников и Операторов услуг платежной инфраструктуры;</w:t>
      </w:r>
    </w:p>
    <w:p w14:paraId="2D02E8FA" w14:textId="77777777" w:rsidR="00433AAE" w:rsidRPr="005F1B0E" w:rsidRDefault="00433AAE" w:rsidP="00055126">
      <w:pPr>
        <w:pStyle w:val="msonormalcxspmiddle"/>
        <w:numPr>
          <w:ilvl w:val="0"/>
          <w:numId w:val="6"/>
        </w:numPr>
        <w:spacing w:before="0" w:beforeAutospacing="0" w:after="0" w:afterAutospacing="0"/>
        <w:ind w:left="0" w:firstLine="709"/>
        <w:contextualSpacing/>
        <w:jc w:val="both"/>
      </w:pPr>
      <w:r w:rsidRPr="005F1B0E">
        <w:t>ежедневный мониторинг Счетов гарантийного фонда Платежной Системы, в том числе в части достаточности находящихся на них денежных сре</w:t>
      </w:r>
      <w:proofErr w:type="gramStart"/>
      <w:r w:rsidRPr="005F1B0E">
        <w:t>дств дл</w:t>
      </w:r>
      <w:proofErr w:type="gramEnd"/>
      <w:r w:rsidRPr="005F1B0E">
        <w:t>я осуществления расчетов в Системе;</w:t>
      </w:r>
    </w:p>
    <w:p w14:paraId="63B0931D" w14:textId="77777777" w:rsidR="00433AAE" w:rsidRPr="005F1B0E" w:rsidRDefault="00433AAE" w:rsidP="00055126">
      <w:pPr>
        <w:pStyle w:val="Default"/>
        <w:numPr>
          <w:ilvl w:val="0"/>
          <w:numId w:val="6"/>
        </w:numPr>
        <w:ind w:left="0" w:firstLine="680"/>
        <w:jc w:val="both"/>
        <w:rPr>
          <w:rFonts w:ascii="Times New Roman" w:hAnsi="Times New Roman" w:cs="Times New Roman"/>
        </w:rPr>
      </w:pPr>
      <w:r w:rsidRPr="005F1B0E">
        <w:rPr>
          <w:rFonts w:ascii="Times New Roman" w:hAnsi="Times New Roman" w:cs="Times New Roman"/>
        </w:rPr>
        <w:t xml:space="preserve">сбор, обработка и систематизация информации в рамках управления рисками, как </w:t>
      </w:r>
      <w:r w:rsidRPr="005F1B0E">
        <w:rPr>
          <w:rFonts w:ascii="Times New Roman" w:hAnsi="Times New Roman" w:cs="Times New Roman"/>
          <w:color w:val="auto"/>
        </w:rPr>
        <w:t>о собственной деятельности, так и поступающей от Участников;</w:t>
      </w:r>
    </w:p>
    <w:p w14:paraId="0808A6A4" w14:textId="77777777" w:rsidR="00433AAE" w:rsidRPr="005F1B0E" w:rsidRDefault="00433AAE" w:rsidP="00055126">
      <w:pPr>
        <w:pStyle w:val="Default"/>
        <w:numPr>
          <w:ilvl w:val="0"/>
          <w:numId w:val="6"/>
        </w:numPr>
        <w:ind w:left="0" w:firstLine="709"/>
        <w:contextualSpacing/>
        <w:jc w:val="both"/>
      </w:pPr>
      <w:r w:rsidRPr="005F1B0E">
        <w:rPr>
          <w:rFonts w:ascii="Times New Roman" w:hAnsi="Times New Roman" w:cs="Times New Roman"/>
        </w:rPr>
        <w:t>подготовка информации и отчетов, касающихся управления рисками в Системе;</w:t>
      </w:r>
    </w:p>
    <w:p w14:paraId="4EED92A8" w14:textId="77777777" w:rsidR="00433AAE" w:rsidRPr="005F1B0E" w:rsidRDefault="00433AAE" w:rsidP="00055126">
      <w:pPr>
        <w:pStyle w:val="af7"/>
        <w:numPr>
          <w:ilvl w:val="0"/>
          <w:numId w:val="6"/>
        </w:numPr>
        <w:autoSpaceDE w:val="0"/>
        <w:autoSpaceDN w:val="0"/>
        <w:adjustRightInd w:val="0"/>
        <w:spacing w:after="0" w:line="240" w:lineRule="auto"/>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исполнение других обязанностей в целях управления рисками.</w:t>
      </w:r>
    </w:p>
    <w:p w14:paraId="0B200FE6" w14:textId="77777777" w:rsidR="00433AAE" w:rsidRPr="005F1B0E" w:rsidRDefault="00433AAE" w:rsidP="00433AAE">
      <w:pPr>
        <w:pStyle w:val="msonormalcxspmiddle"/>
        <w:spacing w:before="240" w:beforeAutospacing="0" w:after="60" w:afterAutospacing="0" w:line="276" w:lineRule="auto"/>
        <w:contextualSpacing/>
        <w:jc w:val="both"/>
        <w:outlineLvl w:val="5"/>
        <w:rPr>
          <w:rFonts w:ascii="Calibri" w:hAnsi="Calibri"/>
          <w:b/>
          <w:bCs/>
          <w:sz w:val="20"/>
          <w:szCs w:val="20"/>
          <w:lang w:eastAsia="en-US"/>
        </w:rPr>
      </w:pPr>
      <w:bookmarkStart w:id="728" w:name="_Toc37426887"/>
      <w:bookmarkStart w:id="729" w:name="_Toc38905248"/>
      <w:bookmarkStart w:id="730" w:name="_Toc73978848"/>
      <w:bookmarkStart w:id="731" w:name="_Toc69896919"/>
      <w:bookmarkStart w:id="732" w:name="_Toc70341028"/>
      <w:bookmarkStart w:id="733" w:name="_Toc80272742"/>
      <w:bookmarkStart w:id="734" w:name="_Toc84518149"/>
      <w:bookmarkStart w:id="735" w:name="_Toc86145134"/>
      <w:r w:rsidRPr="005F1B0E">
        <w:rPr>
          <w:rFonts w:ascii="Calibri" w:hAnsi="Calibri"/>
          <w:b/>
          <w:bCs/>
          <w:sz w:val="20"/>
          <w:szCs w:val="20"/>
          <w:lang w:eastAsia="en-US"/>
        </w:rPr>
        <w:lastRenderedPageBreak/>
        <w:t>5.2.2. Порядок доведения до органов управления Оператора Системы соответствующей информации о рисках</w:t>
      </w:r>
      <w:bookmarkEnd w:id="728"/>
      <w:bookmarkEnd w:id="729"/>
      <w:bookmarkEnd w:id="730"/>
      <w:bookmarkEnd w:id="731"/>
      <w:bookmarkEnd w:id="732"/>
      <w:bookmarkEnd w:id="733"/>
      <w:bookmarkEnd w:id="734"/>
      <w:bookmarkEnd w:id="735"/>
    </w:p>
    <w:p w14:paraId="680EAE5D"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t>В рамках указанных мероприятий Участники и Операторы услуг платежной инфраструктуры обязаны при выявлении Риск-событий, связанных с работоспособностью Системы, в кратчайшие сроки любым доступным способом проинформировать об этом Оператора Системы, указывая описание характера риска, вероятные причины его возникновения и возможные последствия.</w:t>
      </w:r>
      <w:proofErr w:type="gramEnd"/>
    </w:p>
    <w:p w14:paraId="16440E63" w14:textId="77777777" w:rsidR="00433AAE" w:rsidRPr="005F1B0E" w:rsidRDefault="00433AAE" w:rsidP="00433AAE">
      <w:pPr>
        <w:pStyle w:val="msonormalcxspmiddle"/>
        <w:spacing w:before="0" w:beforeAutospacing="0" w:after="0" w:afterAutospacing="0"/>
        <w:ind w:firstLine="709"/>
        <w:contextualSpacing/>
        <w:jc w:val="both"/>
        <w:rPr>
          <w:strike/>
        </w:rPr>
      </w:pPr>
      <w:r w:rsidRPr="005F1B0E">
        <w:t xml:space="preserve">Оперативная информация о выявлении повышения приемлемого (допустимого) уровня рисков также (как указано в пункте 5.2.1 настоящих Правил) предоставляется должностным лицом (структурным подразделением) Оператора Системы, ответственным за управление рисками, генеральному директору Оператора Системы письменно или по электронной почте по мере необходимости принятия управленческих решений. </w:t>
      </w:r>
    </w:p>
    <w:p w14:paraId="4BE8B552" w14:textId="77777777" w:rsidR="00433AAE" w:rsidRPr="005F1B0E" w:rsidRDefault="00433AAE" w:rsidP="00433AAE">
      <w:pPr>
        <w:autoSpaceDE w:val="0"/>
        <w:autoSpaceDN w:val="0"/>
        <w:adjustRightInd w:val="0"/>
        <w:spacing w:after="0" w:line="240" w:lineRule="auto"/>
        <w:ind w:firstLine="709"/>
        <w:jc w:val="both"/>
        <w:rPr>
          <w:rFonts w:ascii="Times New Roman" w:eastAsia="ArialMT" w:hAnsi="Times New Roman"/>
          <w:sz w:val="24"/>
          <w:szCs w:val="24"/>
          <w:lang w:eastAsia="ru-RU"/>
        </w:rPr>
      </w:pPr>
      <w:r w:rsidRPr="005F1B0E">
        <w:rPr>
          <w:rFonts w:ascii="Times New Roman" w:eastAsia="TimesNewRomanPSMT" w:hAnsi="Times New Roman"/>
          <w:sz w:val="24"/>
          <w:szCs w:val="24"/>
          <w:lang w:eastAsia="ru-RU"/>
        </w:rPr>
        <w:t xml:space="preserve">Информация об общем уровне рисков Платежной системы доводится </w:t>
      </w:r>
      <w:r w:rsidRPr="005F1B0E">
        <w:rPr>
          <w:rFonts w:ascii="Times New Roman" w:eastAsia="ArialMT" w:hAnsi="Times New Roman"/>
          <w:sz w:val="24"/>
          <w:szCs w:val="24"/>
          <w:lang w:eastAsia="ru-RU"/>
        </w:rPr>
        <w:t>до сведения Генерального директора не реже 1 (одного) раза в год.</w:t>
      </w:r>
    </w:p>
    <w:p w14:paraId="3980DDF6" w14:textId="77777777" w:rsidR="00433AAE" w:rsidRPr="005F1B0E" w:rsidRDefault="00433AAE" w:rsidP="00433AAE">
      <w:pPr>
        <w:pStyle w:val="6"/>
        <w:rPr>
          <w:rFonts w:asciiTheme="minorHAnsi" w:eastAsia="ArialMT" w:hAnsiTheme="minorHAnsi"/>
          <w:b w:val="0"/>
          <w:lang w:eastAsia="ru-RU"/>
        </w:rPr>
      </w:pPr>
      <w:bookmarkStart w:id="736" w:name="_Toc37426888"/>
      <w:bookmarkStart w:id="737" w:name="_Toc38905249"/>
      <w:bookmarkStart w:id="738" w:name="_Toc73978849"/>
      <w:bookmarkStart w:id="739" w:name="_Toc69896920"/>
      <w:bookmarkStart w:id="740" w:name="_Toc70341029"/>
      <w:bookmarkStart w:id="741" w:name="_Toc80272743"/>
      <w:bookmarkStart w:id="742" w:name="_Toc84518150"/>
      <w:bookmarkStart w:id="743" w:name="_Toc86145135"/>
      <w:r w:rsidRPr="005F1B0E">
        <w:rPr>
          <w:rFonts w:asciiTheme="minorHAnsi" w:hAnsiTheme="minorHAnsi"/>
        </w:rPr>
        <w:t xml:space="preserve">5.2.3. </w:t>
      </w:r>
      <w:r w:rsidRPr="005F1B0E">
        <w:rPr>
          <w:rFonts w:asciiTheme="minorHAnsi" w:eastAsia="ArialMT" w:hAnsiTheme="minorHAnsi"/>
          <w:lang w:eastAsia="ru-RU"/>
        </w:rPr>
        <w:t>Показатели БФПС в соответствии с требованиями нормативных актов Банка России</w:t>
      </w:r>
      <w:bookmarkEnd w:id="736"/>
      <w:bookmarkEnd w:id="737"/>
      <w:bookmarkEnd w:id="738"/>
      <w:bookmarkEnd w:id="739"/>
      <w:bookmarkEnd w:id="740"/>
      <w:bookmarkEnd w:id="741"/>
      <w:bookmarkEnd w:id="742"/>
      <w:bookmarkEnd w:id="743"/>
    </w:p>
    <w:p w14:paraId="1FCFF1AC" w14:textId="77777777" w:rsidR="00433AAE" w:rsidRPr="005F1B0E" w:rsidRDefault="00433AAE" w:rsidP="00433AAE">
      <w:pPr>
        <w:autoSpaceDE w:val="0"/>
        <w:autoSpaceDN w:val="0"/>
        <w:adjustRightInd w:val="0"/>
        <w:spacing w:after="0" w:line="240" w:lineRule="auto"/>
        <w:ind w:firstLine="709"/>
        <w:jc w:val="both"/>
        <w:rPr>
          <w:rFonts w:ascii="Times New Roman" w:hAnsi="Times New Roman"/>
          <w:sz w:val="24"/>
          <w:szCs w:val="24"/>
        </w:rPr>
      </w:pPr>
      <w:proofErr w:type="gramStart"/>
      <w:r w:rsidRPr="005F1B0E">
        <w:rPr>
          <w:rFonts w:ascii="Times New Roman" w:eastAsia="ArialMT" w:hAnsi="Times New Roman"/>
          <w:sz w:val="24"/>
          <w:szCs w:val="24"/>
          <w:lang w:eastAsia="ru-RU"/>
        </w:rPr>
        <w:t xml:space="preserve">БФПС является центральным элементом системы управления рисками в Платежной системе и </w:t>
      </w:r>
      <w:r w:rsidRPr="005F1B0E">
        <w:rPr>
          <w:rFonts w:ascii="Times New Roman" w:hAnsi="Times New Roman"/>
          <w:sz w:val="24"/>
          <w:szCs w:val="24"/>
        </w:rPr>
        <w:t>достигается при условии оказания Участникам услуг платежной инфраструктуры согласно требованиям Закона № 161-ФЗ и принятых в соответствии с ним нормативных актов Банка России, а также положениям Правил Системы, договоров об оказании услуг платежной инфраструктуры, документов Оператора Системы и привлеченных им Операторов услуг платежной инфраструктуры и (или) восстановления оказания услуг платежной</w:t>
      </w:r>
      <w:proofErr w:type="gramEnd"/>
      <w:r w:rsidRPr="005F1B0E">
        <w:rPr>
          <w:rFonts w:ascii="Times New Roman" w:hAnsi="Times New Roman"/>
          <w:sz w:val="24"/>
          <w:szCs w:val="24"/>
        </w:rPr>
        <w:t xml:space="preserve"> инфраструктуры, соответствующего требованиям к оказанию услуг, и восстановления оказания услуг платежной инфраструктуры в случае приостановления их оказания в течение периодов времени, установленных Оператором Системы в Правилах.</w:t>
      </w:r>
    </w:p>
    <w:p w14:paraId="07771C05" w14:textId="77777777" w:rsidR="00433AAE" w:rsidRPr="005F1B0E" w:rsidRDefault="00433AAE" w:rsidP="00433AAE">
      <w:pPr>
        <w:autoSpaceDE w:val="0"/>
        <w:autoSpaceDN w:val="0"/>
        <w:adjustRightInd w:val="0"/>
        <w:spacing w:after="0" w:line="240" w:lineRule="auto"/>
        <w:ind w:firstLine="709"/>
        <w:jc w:val="both"/>
        <w:rPr>
          <w:rFonts w:ascii="Times New Roman" w:hAnsi="Times New Roman"/>
          <w:sz w:val="24"/>
          <w:szCs w:val="24"/>
        </w:rPr>
      </w:pPr>
      <w:r w:rsidRPr="005F1B0E">
        <w:rPr>
          <w:rFonts w:ascii="Times New Roman" w:hAnsi="Times New Roman"/>
          <w:sz w:val="24"/>
          <w:szCs w:val="24"/>
        </w:rPr>
        <w:t>Оператор Системы должен рассчитывать и анализировать значения показателей БФПС, в том числе путем их сравнения с пороговыми уровнями показателей БФПС, и использовать результаты указанного анализа при оценке системы управления рисками в Платежной системе и при оценке влияния Инцидентов на БФПС.</w:t>
      </w:r>
    </w:p>
    <w:p w14:paraId="7F7A98B2"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Оператор Системы должен определять следующие показатели БФПС:</w:t>
      </w:r>
    </w:p>
    <w:p w14:paraId="1D40DD4D"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а) Показатель продолжительности восстановления оказания услуг платежной инфраструктуры (далее - показатель П</w:t>
      </w:r>
      <w:proofErr w:type="gramStart"/>
      <w:r w:rsidRPr="005F1B0E">
        <w:rPr>
          <w:rFonts w:ascii="Times New Roman" w:hAnsi="Times New Roman" w:cs="Times New Roman"/>
          <w:sz w:val="24"/>
          <w:szCs w:val="24"/>
        </w:rPr>
        <w:t>1</w:t>
      </w:r>
      <w:proofErr w:type="gramEnd"/>
      <w:r w:rsidRPr="005F1B0E">
        <w:rPr>
          <w:rFonts w:ascii="Times New Roman" w:hAnsi="Times New Roman" w:cs="Times New Roman"/>
          <w:sz w:val="24"/>
          <w:szCs w:val="24"/>
        </w:rPr>
        <w:t xml:space="preserve">), характеризующий период времени восстановления оказания услуг Операторами услуг платежной инфраструктуры в случае приостановления оказания услуг платежной инфраструктуры, в том числе вследствие нарушения требований к обеспечению защиты информации при осуществлении переводов денежных средств, установленных </w:t>
      </w:r>
      <w:hyperlink r:id="rId17" w:history="1">
        <w:r w:rsidRPr="005F1B0E">
          <w:rPr>
            <w:rFonts w:ascii="Times New Roman" w:hAnsi="Times New Roman" w:cs="Times New Roman"/>
            <w:sz w:val="24"/>
            <w:szCs w:val="24"/>
          </w:rPr>
          <w:t>Положением</w:t>
        </w:r>
      </w:hyperlink>
      <w:r w:rsidRPr="005F1B0E">
        <w:rPr>
          <w:rFonts w:ascii="Times New Roman" w:hAnsi="Times New Roman" w:cs="Times New Roman"/>
          <w:sz w:val="24"/>
          <w:szCs w:val="24"/>
        </w:rPr>
        <w:t xml:space="preserve"> Банка России от 9 июня 2012 года № 382-П «О требованиях к обеспечению защиты информации при </w:t>
      </w:r>
      <w:proofErr w:type="gramStart"/>
      <w:r w:rsidRPr="005F1B0E">
        <w:rPr>
          <w:rFonts w:ascii="Times New Roman" w:hAnsi="Times New Roman" w:cs="Times New Roman"/>
          <w:sz w:val="24"/>
          <w:szCs w:val="24"/>
        </w:rPr>
        <w:t>осуществлении</w:t>
      </w:r>
      <w:proofErr w:type="gramEnd"/>
      <w:r w:rsidRPr="005F1B0E">
        <w:rPr>
          <w:rFonts w:ascii="Times New Roman" w:hAnsi="Times New Roman" w:cs="Times New Roman"/>
          <w:sz w:val="24"/>
          <w:szCs w:val="24"/>
        </w:rPr>
        <w:t xml:space="preserve"> переводов денежных средств и о порядке осуществления Банком России контроля за соблюдением требований к обеспечению защиты информации при осуществлении переводов денежных средств».</w:t>
      </w:r>
    </w:p>
    <w:p w14:paraId="5C769788"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Показатель П</w:t>
      </w:r>
      <w:proofErr w:type="gramStart"/>
      <w:r w:rsidRPr="005F1B0E">
        <w:rPr>
          <w:rFonts w:ascii="Times New Roman" w:hAnsi="Times New Roman" w:cs="Times New Roman"/>
          <w:sz w:val="24"/>
          <w:szCs w:val="24"/>
        </w:rPr>
        <w:t>1</w:t>
      </w:r>
      <w:proofErr w:type="gramEnd"/>
      <w:r w:rsidRPr="005F1B0E">
        <w:rPr>
          <w:rFonts w:ascii="Times New Roman" w:hAnsi="Times New Roman" w:cs="Times New Roman"/>
          <w:sz w:val="24"/>
          <w:szCs w:val="24"/>
        </w:rPr>
        <w:t xml:space="preserve"> должен рассчитываться по каждому из Операторов услуг платежной инфраструктуры и по каждому из Инцидентов, повлекших приостановление оказания услуг платежной инфраструктуры, как период времени с момента приостановления оказания услуг платежной инфраструктуры вследствие Инцидента, произошедшего у Оператора услуг платежной инфраструктуры, и до момента восстановления оказания услуг платежной инфраструктуры.</w:t>
      </w:r>
    </w:p>
    <w:p w14:paraId="4CA01DF6"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При возникновении Инцидентов, повлекших приостановление оказания услуг платежной инфраструктуры одновременно двумя и более Операторами услуг платежной инфраструктуры, показатель П</w:t>
      </w:r>
      <w:proofErr w:type="gramStart"/>
      <w:r w:rsidRPr="005F1B0E">
        <w:rPr>
          <w:rFonts w:ascii="Times New Roman" w:hAnsi="Times New Roman" w:cs="Times New Roman"/>
          <w:sz w:val="24"/>
          <w:szCs w:val="24"/>
        </w:rPr>
        <w:t>1</w:t>
      </w:r>
      <w:proofErr w:type="gramEnd"/>
      <w:r w:rsidRPr="005F1B0E">
        <w:rPr>
          <w:rFonts w:ascii="Times New Roman" w:hAnsi="Times New Roman" w:cs="Times New Roman"/>
          <w:sz w:val="24"/>
          <w:szCs w:val="24"/>
        </w:rPr>
        <w:t xml:space="preserve"> должен рассчитываться как период времени с момента приостановления оказания услуг платежной инфраструктуры в результате первого из </w:t>
      </w:r>
      <w:r w:rsidRPr="005F1B0E">
        <w:rPr>
          <w:rFonts w:ascii="Times New Roman" w:hAnsi="Times New Roman" w:cs="Times New Roman"/>
          <w:sz w:val="24"/>
          <w:szCs w:val="24"/>
        </w:rPr>
        <w:lastRenderedPageBreak/>
        <w:t>возникших Инцидентов и до момента восстановления оказания услуг платежной инфраструктуры всеми Операторами услуг платежной инфраструктуры, у которых возникли Инциденты.</w:t>
      </w:r>
    </w:p>
    <w:p w14:paraId="35AA533D"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Показатель П</w:t>
      </w:r>
      <w:proofErr w:type="gramStart"/>
      <w:r w:rsidRPr="005F1B0E">
        <w:rPr>
          <w:rFonts w:ascii="Times New Roman" w:hAnsi="Times New Roman" w:cs="Times New Roman"/>
          <w:sz w:val="24"/>
          <w:szCs w:val="24"/>
        </w:rPr>
        <w:t>1</w:t>
      </w:r>
      <w:proofErr w:type="gramEnd"/>
      <w:r w:rsidRPr="005F1B0E">
        <w:rPr>
          <w:rFonts w:ascii="Times New Roman" w:hAnsi="Times New Roman" w:cs="Times New Roman"/>
          <w:sz w:val="24"/>
          <w:szCs w:val="24"/>
        </w:rPr>
        <w:t xml:space="preserve"> должен рассчитываться в часах/минутах/секундах.</w:t>
      </w:r>
    </w:p>
    <w:p w14:paraId="62482213"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Пороговый уровень показателя П</w:t>
      </w:r>
      <w:proofErr w:type="gramStart"/>
      <w:r w:rsidRPr="005F1B0E">
        <w:rPr>
          <w:rFonts w:ascii="Times New Roman" w:hAnsi="Times New Roman" w:cs="Times New Roman"/>
          <w:sz w:val="24"/>
          <w:szCs w:val="24"/>
        </w:rPr>
        <w:t>1</w:t>
      </w:r>
      <w:proofErr w:type="gramEnd"/>
      <w:r w:rsidRPr="005F1B0E">
        <w:rPr>
          <w:rFonts w:ascii="Times New Roman" w:hAnsi="Times New Roman" w:cs="Times New Roman"/>
          <w:sz w:val="24"/>
          <w:szCs w:val="24"/>
        </w:rPr>
        <w:t xml:space="preserve"> должен быть не более 6 (шести) часов для каждого из Операторов услуг платежной инфраструктуры.</w:t>
      </w:r>
    </w:p>
    <w:p w14:paraId="045027B8"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б) Показатель непрерывности оказания услуг платежной инфраструктуры (далее - показатель П</w:t>
      </w:r>
      <w:proofErr w:type="gramStart"/>
      <w:r w:rsidRPr="005F1B0E">
        <w:rPr>
          <w:rFonts w:ascii="Times New Roman" w:hAnsi="Times New Roman" w:cs="Times New Roman"/>
          <w:sz w:val="24"/>
          <w:szCs w:val="24"/>
        </w:rPr>
        <w:t>2</w:t>
      </w:r>
      <w:proofErr w:type="gramEnd"/>
      <w:r w:rsidRPr="005F1B0E">
        <w:rPr>
          <w:rFonts w:ascii="Times New Roman" w:hAnsi="Times New Roman" w:cs="Times New Roman"/>
          <w:sz w:val="24"/>
          <w:szCs w:val="24"/>
        </w:rPr>
        <w:t xml:space="preserve">), характеризующий период времени между двумя последовательно произошедшими в Системе событиями, которые привели к нарушению оказания услуг платежной инфраструктуры, соответствующего требованиям к оказанию услуг, в том числе вследствие нарушений требований к обеспечению защиты информации при осуществлении переводов денежных средств, в результате которых приостанавливалось оказание услуг платежной инфраструктуры. </w:t>
      </w:r>
    </w:p>
    <w:p w14:paraId="12107824"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Показатель П</w:t>
      </w:r>
      <w:proofErr w:type="gramStart"/>
      <w:r w:rsidRPr="005F1B0E">
        <w:rPr>
          <w:rFonts w:ascii="Times New Roman" w:hAnsi="Times New Roman" w:cs="Times New Roman"/>
          <w:sz w:val="24"/>
          <w:szCs w:val="24"/>
        </w:rPr>
        <w:t>2</w:t>
      </w:r>
      <w:proofErr w:type="gramEnd"/>
      <w:r w:rsidRPr="005F1B0E">
        <w:rPr>
          <w:rFonts w:ascii="Times New Roman" w:hAnsi="Times New Roman" w:cs="Times New Roman"/>
          <w:sz w:val="24"/>
          <w:szCs w:val="24"/>
        </w:rPr>
        <w:t xml:space="preserve"> должен рассчитываться по каждому из Операторов услуг платежной инфраструктуры при возникновении каждого из Инцидентов, повлекших приостановление оказания услуг платежной инфраструктуры, как период времени между двумя последовательно произошедшими у Оператора услуг платежной инфраструктуры Инцидентами, в результате которых приостанавливалось оказание услуг платежной инфраструктуры, с момента устранения первого Инцидента и до момента возникновения следующего.</w:t>
      </w:r>
    </w:p>
    <w:p w14:paraId="1CDDBCB2"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Показатель П</w:t>
      </w:r>
      <w:proofErr w:type="gramStart"/>
      <w:r w:rsidRPr="005F1B0E">
        <w:rPr>
          <w:rFonts w:ascii="Times New Roman" w:hAnsi="Times New Roman" w:cs="Times New Roman"/>
          <w:sz w:val="24"/>
          <w:szCs w:val="24"/>
        </w:rPr>
        <w:t>2</w:t>
      </w:r>
      <w:proofErr w:type="gramEnd"/>
      <w:r w:rsidRPr="005F1B0E">
        <w:rPr>
          <w:rFonts w:ascii="Times New Roman" w:hAnsi="Times New Roman" w:cs="Times New Roman"/>
          <w:sz w:val="24"/>
          <w:szCs w:val="24"/>
        </w:rPr>
        <w:t xml:space="preserve"> должен рассчитываться в часах/минутах/секундах.</w:t>
      </w:r>
    </w:p>
    <w:p w14:paraId="019CB450"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Пороговый уровень показателя П</w:t>
      </w:r>
      <w:proofErr w:type="gramStart"/>
      <w:r w:rsidRPr="005F1B0E">
        <w:rPr>
          <w:rFonts w:ascii="Times New Roman" w:hAnsi="Times New Roman" w:cs="Times New Roman"/>
          <w:sz w:val="24"/>
          <w:szCs w:val="24"/>
        </w:rPr>
        <w:t>2</w:t>
      </w:r>
      <w:proofErr w:type="gramEnd"/>
      <w:r w:rsidRPr="005F1B0E">
        <w:rPr>
          <w:rFonts w:ascii="Times New Roman" w:hAnsi="Times New Roman" w:cs="Times New Roman"/>
          <w:sz w:val="24"/>
          <w:szCs w:val="24"/>
        </w:rPr>
        <w:t xml:space="preserve"> должен быть не менее 72 (семидесяти двух) часов для каждого из Операторов услуг платежной инфраструктуры.</w:t>
      </w:r>
    </w:p>
    <w:p w14:paraId="73BE04A7" w14:textId="77777777" w:rsidR="00433AAE" w:rsidRPr="005F1B0E" w:rsidRDefault="00433AAE" w:rsidP="00433AAE">
      <w:pPr>
        <w:pStyle w:val="ConsPlusNormal"/>
        <w:ind w:firstLine="709"/>
        <w:jc w:val="both"/>
        <w:rPr>
          <w:rFonts w:ascii="Times New Roman" w:hAnsi="Times New Roman" w:cs="Times New Roman"/>
          <w:sz w:val="24"/>
          <w:szCs w:val="24"/>
        </w:rPr>
      </w:pPr>
      <w:proofErr w:type="gramStart"/>
      <w:r w:rsidRPr="005F1B0E">
        <w:rPr>
          <w:rFonts w:ascii="Times New Roman" w:hAnsi="Times New Roman" w:cs="Times New Roman"/>
          <w:sz w:val="24"/>
          <w:szCs w:val="24"/>
        </w:rPr>
        <w:t xml:space="preserve">в) Показатель соблюдения регламента (далее - показатель П3), характеризующий соблюдение Операторами услуг платежной инфраструктуры времени начала, времени окончания, продолжительности и последовательности процедур, выполняемых Операторами услуг платежной инфраструктуры при оказании операционных услуг, услуг платежного клиринга и расчетных услуг, предусмотренных </w:t>
      </w:r>
      <w:hyperlink r:id="rId18" w:history="1">
        <w:r w:rsidRPr="005F1B0E">
          <w:rPr>
            <w:rFonts w:ascii="Times New Roman" w:hAnsi="Times New Roman" w:cs="Times New Roman"/>
            <w:sz w:val="24"/>
            <w:szCs w:val="24"/>
          </w:rPr>
          <w:t>частями 3</w:t>
        </w:r>
      </w:hyperlink>
      <w:r w:rsidRPr="005F1B0E">
        <w:rPr>
          <w:rFonts w:ascii="Times New Roman" w:hAnsi="Times New Roman" w:cs="Times New Roman"/>
          <w:sz w:val="24"/>
          <w:szCs w:val="24"/>
        </w:rPr>
        <w:t xml:space="preserve"> и </w:t>
      </w:r>
      <w:hyperlink r:id="rId19" w:history="1">
        <w:r w:rsidRPr="005F1B0E">
          <w:rPr>
            <w:rFonts w:ascii="Times New Roman" w:hAnsi="Times New Roman" w:cs="Times New Roman"/>
            <w:sz w:val="24"/>
            <w:szCs w:val="24"/>
          </w:rPr>
          <w:t>4 статьи 17</w:t>
        </w:r>
      </w:hyperlink>
      <w:r w:rsidRPr="005F1B0E">
        <w:rPr>
          <w:rFonts w:ascii="Times New Roman" w:hAnsi="Times New Roman" w:cs="Times New Roman"/>
          <w:sz w:val="24"/>
          <w:szCs w:val="24"/>
        </w:rPr>
        <w:t xml:space="preserve">, </w:t>
      </w:r>
      <w:hyperlink r:id="rId20" w:history="1">
        <w:r w:rsidRPr="005F1B0E">
          <w:rPr>
            <w:rFonts w:ascii="Times New Roman" w:hAnsi="Times New Roman" w:cs="Times New Roman"/>
            <w:sz w:val="24"/>
            <w:szCs w:val="24"/>
          </w:rPr>
          <w:t>частью 4 статьи 19</w:t>
        </w:r>
      </w:hyperlink>
      <w:r w:rsidRPr="005F1B0E">
        <w:rPr>
          <w:rFonts w:ascii="Times New Roman" w:hAnsi="Times New Roman" w:cs="Times New Roman"/>
          <w:sz w:val="24"/>
          <w:szCs w:val="24"/>
        </w:rPr>
        <w:t xml:space="preserve"> и </w:t>
      </w:r>
      <w:hyperlink r:id="rId21" w:history="1">
        <w:r w:rsidRPr="005F1B0E">
          <w:rPr>
            <w:rFonts w:ascii="Times New Roman" w:hAnsi="Times New Roman" w:cs="Times New Roman"/>
            <w:sz w:val="24"/>
            <w:szCs w:val="24"/>
          </w:rPr>
          <w:t>частями 1</w:t>
        </w:r>
      </w:hyperlink>
      <w:r w:rsidRPr="005F1B0E">
        <w:rPr>
          <w:rFonts w:ascii="Times New Roman" w:hAnsi="Times New Roman" w:cs="Times New Roman"/>
          <w:sz w:val="24"/>
          <w:szCs w:val="24"/>
        </w:rPr>
        <w:t xml:space="preserve"> и </w:t>
      </w:r>
      <w:hyperlink r:id="rId22" w:history="1">
        <w:r w:rsidRPr="005F1B0E">
          <w:rPr>
            <w:rFonts w:ascii="Times New Roman" w:hAnsi="Times New Roman" w:cs="Times New Roman"/>
            <w:sz w:val="24"/>
            <w:szCs w:val="24"/>
          </w:rPr>
          <w:t>8 статьи 25</w:t>
        </w:r>
      </w:hyperlink>
      <w:r w:rsidRPr="005F1B0E">
        <w:rPr>
          <w:rFonts w:ascii="Times New Roman" w:hAnsi="Times New Roman" w:cs="Times New Roman"/>
          <w:sz w:val="24"/>
          <w:szCs w:val="24"/>
        </w:rPr>
        <w:t xml:space="preserve"> Федерального закона от 27 июня 2011</w:t>
      </w:r>
      <w:proofErr w:type="gramEnd"/>
      <w:r w:rsidRPr="005F1B0E">
        <w:rPr>
          <w:rFonts w:ascii="Times New Roman" w:hAnsi="Times New Roman" w:cs="Times New Roman"/>
          <w:sz w:val="24"/>
          <w:szCs w:val="24"/>
        </w:rPr>
        <w:t xml:space="preserve"> года № 161-ФЗ «О национальной платежной системе» (далее - регламент выполнения процедур).</w:t>
      </w:r>
    </w:p>
    <w:p w14:paraId="5BC55F39"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Показатель П3 должен рассчитываться по каждому Оператору услуг платежной инфраструктуры.</w:t>
      </w:r>
    </w:p>
    <w:p w14:paraId="3DE2E9F2"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Для Операционного центра показатель П3 должен рассчитываться как отношение количества Распоряжений, по которым в течение календарного месяца были оказаны операционные услуги без нарушения регламента выполнения процедур, к общему количеству Распоряжений, по которым были оказаны операционные услуги в течение календарного месяца, рассчитываемое по следующей формуле:</w:t>
      </w:r>
    </w:p>
    <w:p w14:paraId="4535B365" w14:textId="77777777" w:rsidR="00433AAE" w:rsidRPr="005F1B0E" w:rsidRDefault="00433AAE" w:rsidP="00433AAE">
      <w:pPr>
        <w:pStyle w:val="ConsPlusNormal"/>
        <w:ind w:firstLine="709"/>
        <w:jc w:val="both"/>
        <w:rPr>
          <w:rFonts w:ascii="Times New Roman" w:hAnsi="Times New Roman" w:cs="Times New Roman"/>
          <w:sz w:val="24"/>
          <w:szCs w:val="24"/>
        </w:rPr>
      </w:pPr>
    </w:p>
    <w:p w14:paraId="382FF24C"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noProof/>
          <w:position w:val="-14"/>
          <w:sz w:val="24"/>
          <w:szCs w:val="24"/>
        </w:rPr>
        <w:drawing>
          <wp:inline distT="0" distB="0" distL="0" distR="0" wp14:anchorId="6EA96AF4" wp14:editId="74790068">
            <wp:extent cx="2277110" cy="284480"/>
            <wp:effectExtent l="0" t="0" r="8890" b="0"/>
            <wp:docPr id="14" name="Рисунок 6" descr="base_1_286658_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286658_8"/>
                    <pic:cNvPicPr preferRelativeResize="0">
                      <a:picLocks noChangeArrowheads="1"/>
                    </pic:cNvPicPr>
                  </pic:nvPicPr>
                  <pic:blipFill>
                    <a:blip r:embed="rId23"/>
                    <a:srcRect/>
                    <a:stretch>
                      <a:fillRect/>
                    </a:stretch>
                  </pic:blipFill>
                  <pic:spPr bwMode="auto">
                    <a:xfrm>
                      <a:off x="0" y="0"/>
                      <a:ext cx="2277110" cy="284480"/>
                    </a:xfrm>
                    <a:prstGeom prst="rect">
                      <a:avLst/>
                    </a:prstGeom>
                    <a:noFill/>
                    <a:ln w="9525">
                      <a:noFill/>
                      <a:miter lim="800000"/>
                      <a:headEnd/>
                      <a:tailEnd/>
                    </a:ln>
                  </pic:spPr>
                </pic:pic>
              </a:graphicData>
            </a:graphic>
          </wp:inline>
        </w:drawing>
      </w:r>
      <w:r w:rsidRPr="005F1B0E">
        <w:rPr>
          <w:rFonts w:ascii="Times New Roman" w:hAnsi="Times New Roman" w:cs="Times New Roman"/>
          <w:sz w:val="24"/>
          <w:szCs w:val="24"/>
        </w:rPr>
        <w:t>,</w:t>
      </w:r>
    </w:p>
    <w:p w14:paraId="226F27D3" w14:textId="77777777" w:rsidR="00433AAE" w:rsidRPr="005F1B0E" w:rsidRDefault="00433AAE" w:rsidP="00433AAE">
      <w:pPr>
        <w:pStyle w:val="ConsPlusNormal"/>
        <w:ind w:firstLine="709"/>
        <w:jc w:val="both"/>
        <w:rPr>
          <w:rFonts w:ascii="Times New Roman" w:hAnsi="Times New Roman" w:cs="Times New Roman"/>
          <w:sz w:val="24"/>
          <w:szCs w:val="24"/>
        </w:rPr>
      </w:pPr>
    </w:p>
    <w:p w14:paraId="1D5797CE"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где:</w:t>
      </w:r>
    </w:p>
    <w:p w14:paraId="44677E9F" w14:textId="77777777" w:rsidR="00433AAE" w:rsidRPr="005F1B0E" w:rsidRDefault="00433AAE" w:rsidP="00433AAE">
      <w:pPr>
        <w:pStyle w:val="ConsPlusNormal"/>
        <w:ind w:firstLine="709"/>
        <w:jc w:val="both"/>
        <w:rPr>
          <w:rFonts w:ascii="Times New Roman" w:hAnsi="Times New Roman" w:cs="Times New Roman"/>
          <w:sz w:val="24"/>
          <w:szCs w:val="24"/>
        </w:rPr>
      </w:pPr>
      <w:proofErr w:type="spellStart"/>
      <w:proofErr w:type="gramStart"/>
      <w:r w:rsidRPr="005F1B0E">
        <w:rPr>
          <w:rFonts w:ascii="Times New Roman" w:hAnsi="Times New Roman" w:cs="Times New Roman"/>
          <w:sz w:val="24"/>
          <w:szCs w:val="24"/>
        </w:rPr>
        <w:t>N</w:t>
      </w:r>
      <w:proofErr w:type="gramEnd"/>
      <w:r w:rsidRPr="005F1B0E">
        <w:rPr>
          <w:rFonts w:ascii="Times New Roman" w:hAnsi="Times New Roman" w:cs="Times New Roman"/>
          <w:sz w:val="24"/>
          <w:szCs w:val="24"/>
          <w:vertAlign w:val="subscript"/>
        </w:rPr>
        <w:t>оц</w:t>
      </w:r>
      <w:proofErr w:type="spellEnd"/>
      <w:r w:rsidRPr="005F1B0E">
        <w:rPr>
          <w:rFonts w:ascii="Times New Roman" w:hAnsi="Times New Roman" w:cs="Times New Roman"/>
          <w:sz w:val="24"/>
          <w:szCs w:val="24"/>
        </w:rPr>
        <w:t xml:space="preserve"> - количество Распоряжений, по которым в течение календарного месяца были оказаны операционные услуги без нарушения регламента выполнения процедур,</w:t>
      </w:r>
    </w:p>
    <w:p w14:paraId="517169DC"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noProof/>
          <w:position w:val="-14"/>
          <w:sz w:val="24"/>
          <w:szCs w:val="24"/>
        </w:rPr>
        <w:drawing>
          <wp:inline distT="0" distB="0" distL="0" distR="0" wp14:anchorId="61119A07" wp14:editId="7B4EEF4F">
            <wp:extent cx="370840" cy="284480"/>
            <wp:effectExtent l="19050" t="0" r="0" b="0"/>
            <wp:docPr id="13" name="Рисунок 7" descr="base_1_286658_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286658_9"/>
                    <pic:cNvPicPr preferRelativeResize="0">
                      <a:picLocks noChangeArrowheads="1"/>
                    </pic:cNvPicPr>
                  </pic:nvPicPr>
                  <pic:blipFill>
                    <a:blip r:embed="rId24"/>
                    <a:srcRect/>
                    <a:stretch>
                      <a:fillRect/>
                    </a:stretch>
                  </pic:blipFill>
                  <pic:spPr bwMode="auto">
                    <a:xfrm>
                      <a:off x="0" y="0"/>
                      <a:ext cx="370840" cy="284480"/>
                    </a:xfrm>
                    <a:prstGeom prst="rect">
                      <a:avLst/>
                    </a:prstGeom>
                    <a:noFill/>
                    <a:ln w="9525">
                      <a:noFill/>
                      <a:miter lim="800000"/>
                      <a:headEnd/>
                      <a:tailEnd/>
                    </a:ln>
                  </pic:spPr>
                </pic:pic>
              </a:graphicData>
            </a:graphic>
          </wp:inline>
        </w:drawing>
      </w:r>
      <w:r w:rsidRPr="005F1B0E">
        <w:rPr>
          <w:rFonts w:ascii="Times New Roman" w:hAnsi="Times New Roman" w:cs="Times New Roman"/>
          <w:sz w:val="24"/>
          <w:szCs w:val="24"/>
        </w:rPr>
        <w:t xml:space="preserve"> - общее количество Распоряжений, по которым были оказаны операционные услуги в течение календарного месяца.</w:t>
      </w:r>
    </w:p>
    <w:p w14:paraId="06F6FD6F"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Для Платежного клирингового центра показатель П3 должен рассчитываться как отношение количества Распоряжений, по которым в течение календарного месяца были оказаны услуги платежного клиринга без нарушения регламента выполнения процедур, к общему количеству Распоряжений, по которым были оказаны услуги платежного клиринга в течение календарного месяца, рассчитываемое по следующей формуле:</w:t>
      </w:r>
    </w:p>
    <w:p w14:paraId="4C653D00" w14:textId="77777777" w:rsidR="00433AAE" w:rsidRPr="005F1B0E" w:rsidRDefault="00433AAE" w:rsidP="00433AAE">
      <w:pPr>
        <w:pStyle w:val="ConsPlusNormal"/>
        <w:ind w:firstLine="709"/>
        <w:jc w:val="both"/>
        <w:rPr>
          <w:rFonts w:ascii="Times New Roman" w:hAnsi="Times New Roman" w:cs="Times New Roman"/>
          <w:sz w:val="24"/>
          <w:szCs w:val="24"/>
        </w:rPr>
      </w:pPr>
    </w:p>
    <w:p w14:paraId="62E2133F"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noProof/>
          <w:position w:val="-14"/>
          <w:sz w:val="24"/>
          <w:szCs w:val="24"/>
        </w:rPr>
        <w:drawing>
          <wp:inline distT="0" distB="0" distL="0" distR="0" wp14:anchorId="1E3F91B4" wp14:editId="07C55E5E">
            <wp:extent cx="2355215" cy="284480"/>
            <wp:effectExtent l="0" t="0" r="6985" b="0"/>
            <wp:docPr id="12" name="Рисунок 8" descr="base_1_286658_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286658_10"/>
                    <pic:cNvPicPr preferRelativeResize="0">
                      <a:picLocks noChangeArrowheads="1"/>
                    </pic:cNvPicPr>
                  </pic:nvPicPr>
                  <pic:blipFill>
                    <a:blip r:embed="rId25"/>
                    <a:srcRect/>
                    <a:stretch>
                      <a:fillRect/>
                    </a:stretch>
                  </pic:blipFill>
                  <pic:spPr bwMode="auto">
                    <a:xfrm>
                      <a:off x="0" y="0"/>
                      <a:ext cx="2355215" cy="284480"/>
                    </a:xfrm>
                    <a:prstGeom prst="rect">
                      <a:avLst/>
                    </a:prstGeom>
                    <a:noFill/>
                    <a:ln w="9525">
                      <a:noFill/>
                      <a:miter lim="800000"/>
                      <a:headEnd/>
                      <a:tailEnd/>
                    </a:ln>
                  </pic:spPr>
                </pic:pic>
              </a:graphicData>
            </a:graphic>
          </wp:inline>
        </w:drawing>
      </w:r>
      <w:r w:rsidRPr="005F1B0E">
        <w:rPr>
          <w:rFonts w:ascii="Times New Roman" w:hAnsi="Times New Roman" w:cs="Times New Roman"/>
          <w:sz w:val="24"/>
          <w:szCs w:val="24"/>
        </w:rPr>
        <w:t>,</w:t>
      </w:r>
    </w:p>
    <w:p w14:paraId="16094775" w14:textId="77777777" w:rsidR="00433AAE" w:rsidRPr="005F1B0E" w:rsidRDefault="00433AAE" w:rsidP="00433AAE">
      <w:pPr>
        <w:pStyle w:val="ConsPlusNormal"/>
        <w:ind w:firstLine="709"/>
        <w:jc w:val="both"/>
        <w:rPr>
          <w:rFonts w:ascii="Times New Roman" w:hAnsi="Times New Roman" w:cs="Times New Roman"/>
          <w:sz w:val="24"/>
          <w:szCs w:val="24"/>
        </w:rPr>
      </w:pPr>
    </w:p>
    <w:p w14:paraId="7D0718BC"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где:</w:t>
      </w:r>
    </w:p>
    <w:p w14:paraId="144CDE35" w14:textId="77777777" w:rsidR="00433AAE" w:rsidRPr="005F1B0E" w:rsidRDefault="00433AAE" w:rsidP="00433AAE">
      <w:pPr>
        <w:pStyle w:val="ConsPlusNormal"/>
        <w:ind w:firstLine="709"/>
        <w:jc w:val="both"/>
        <w:rPr>
          <w:rFonts w:ascii="Times New Roman" w:hAnsi="Times New Roman" w:cs="Times New Roman"/>
          <w:sz w:val="24"/>
          <w:szCs w:val="24"/>
        </w:rPr>
      </w:pPr>
      <w:proofErr w:type="spellStart"/>
      <w:proofErr w:type="gramStart"/>
      <w:r w:rsidRPr="005F1B0E">
        <w:rPr>
          <w:rFonts w:ascii="Times New Roman" w:hAnsi="Times New Roman" w:cs="Times New Roman"/>
          <w:sz w:val="24"/>
          <w:szCs w:val="24"/>
        </w:rPr>
        <w:t>N</w:t>
      </w:r>
      <w:proofErr w:type="gramEnd"/>
      <w:r w:rsidRPr="005F1B0E">
        <w:rPr>
          <w:rFonts w:ascii="Times New Roman" w:hAnsi="Times New Roman" w:cs="Times New Roman"/>
          <w:sz w:val="24"/>
          <w:szCs w:val="24"/>
          <w:vertAlign w:val="subscript"/>
        </w:rPr>
        <w:t>пкц</w:t>
      </w:r>
      <w:proofErr w:type="spellEnd"/>
      <w:r w:rsidRPr="005F1B0E">
        <w:rPr>
          <w:rFonts w:ascii="Times New Roman" w:hAnsi="Times New Roman" w:cs="Times New Roman"/>
          <w:sz w:val="24"/>
          <w:szCs w:val="24"/>
        </w:rPr>
        <w:t xml:space="preserve"> - количество Распоряжений, по которым в течение календарного месяца были оказаны услуги платежного клиринга без нарушения регламента выполнения процедур,</w:t>
      </w:r>
    </w:p>
    <w:p w14:paraId="63F55F1C"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noProof/>
          <w:position w:val="-14"/>
          <w:sz w:val="24"/>
          <w:szCs w:val="24"/>
        </w:rPr>
        <w:drawing>
          <wp:inline distT="0" distB="0" distL="0" distR="0" wp14:anchorId="39C1E390" wp14:editId="5E43D39E">
            <wp:extent cx="370840" cy="284480"/>
            <wp:effectExtent l="19050" t="0" r="0" b="0"/>
            <wp:docPr id="3" name="Рисунок 9" descr="base_1_286658_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286658_11"/>
                    <pic:cNvPicPr preferRelativeResize="0">
                      <a:picLocks noChangeArrowheads="1"/>
                    </pic:cNvPicPr>
                  </pic:nvPicPr>
                  <pic:blipFill>
                    <a:blip r:embed="rId26"/>
                    <a:srcRect/>
                    <a:stretch>
                      <a:fillRect/>
                    </a:stretch>
                  </pic:blipFill>
                  <pic:spPr bwMode="auto">
                    <a:xfrm>
                      <a:off x="0" y="0"/>
                      <a:ext cx="370840" cy="284480"/>
                    </a:xfrm>
                    <a:prstGeom prst="rect">
                      <a:avLst/>
                    </a:prstGeom>
                    <a:noFill/>
                    <a:ln w="9525">
                      <a:noFill/>
                      <a:miter lim="800000"/>
                      <a:headEnd/>
                      <a:tailEnd/>
                    </a:ln>
                  </pic:spPr>
                </pic:pic>
              </a:graphicData>
            </a:graphic>
          </wp:inline>
        </w:drawing>
      </w:r>
      <w:r w:rsidRPr="005F1B0E">
        <w:rPr>
          <w:rFonts w:ascii="Times New Roman" w:hAnsi="Times New Roman" w:cs="Times New Roman"/>
          <w:sz w:val="24"/>
          <w:szCs w:val="24"/>
        </w:rPr>
        <w:t xml:space="preserve"> - общее количество Распоряжений, по которым были оказаны услуги платежного клиринга в течение календарного месяца.</w:t>
      </w:r>
    </w:p>
    <w:p w14:paraId="574E966D"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Для Расчетного центра показатель П3 должен рассчитываться как отношение количества Распоряжений ПКЦ, по которым в течение календарного месяца были оказаны расчетные услуги без нарушения регламента выполнения процедур, к общему количеству Распоряжений ПКЦ, по которым были оказаны расчетные услуги в течение календарного месяца, рассчитываемое по следующей формуле:</w:t>
      </w:r>
    </w:p>
    <w:p w14:paraId="7CEDCAF4" w14:textId="77777777" w:rsidR="00433AAE" w:rsidRPr="005F1B0E" w:rsidRDefault="00433AAE" w:rsidP="00433AAE">
      <w:pPr>
        <w:pStyle w:val="ConsPlusNormal"/>
        <w:ind w:firstLine="709"/>
        <w:jc w:val="both"/>
        <w:rPr>
          <w:rFonts w:ascii="Times New Roman" w:hAnsi="Times New Roman" w:cs="Times New Roman"/>
          <w:sz w:val="24"/>
          <w:szCs w:val="24"/>
        </w:rPr>
      </w:pPr>
    </w:p>
    <w:p w14:paraId="49900068"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noProof/>
          <w:position w:val="-14"/>
          <w:sz w:val="24"/>
          <w:szCs w:val="24"/>
        </w:rPr>
        <w:drawing>
          <wp:inline distT="0" distB="0" distL="0" distR="0" wp14:anchorId="6B1A391A" wp14:editId="680D7914">
            <wp:extent cx="2303145" cy="284480"/>
            <wp:effectExtent l="0" t="0" r="1905" b="0"/>
            <wp:docPr id="2" name="Рисунок 10" descr="base_1_286658_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_286658_12"/>
                    <pic:cNvPicPr preferRelativeResize="0">
                      <a:picLocks noChangeArrowheads="1"/>
                    </pic:cNvPicPr>
                  </pic:nvPicPr>
                  <pic:blipFill>
                    <a:blip r:embed="rId27"/>
                    <a:srcRect/>
                    <a:stretch>
                      <a:fillRect/>
                    </a:stretch>
                  </pic:blipFill>
                  <pic:spPr bwMode="auto">
                    <a:xfrm>
                      <a:off x="0" y="0"/>
                      <a:ext cx="2303145" cy="284480"/>
                    </a:xfrm>
                    <a:prstGeom prst="rect">
                      <a:avLst/>
                    </a:prstGeom>
                    <a:noFill/>
                    <a:ln w="9525">
                      <a:noFill/>
                      <a:miter lim="800000"/>
                      <a:headEnd/>
                      <a:tailEnd/>
                    </a:ln>
                  </pic:spPr>
                </pic:pic>
              </a:graphicData>
            </a:graphic>
          </wp:inline>
        </w:drawing>
      </w:r>
      <w:r w:rsidRPr="005F1B0E">
        <w:rPr>
          <w:rFonts w:ascii="Times New Roman" w:hAnsi="Times New Roman" w:cs="Times New Roman"/>
          <w:sz w:val="24"/>
          <w:szCs w:val="24"/>
        </w:rPr>
        <w:t>,</w:t>
      </w:r>
    </w:p>
    <w:p w14:paraId="346C62BC" w14:textId="77777777" w:rsidR="00433AAE" w:rsidRPr="005F1B0E" w:rsidRDefault="00433AAE" w:rsidP="00433AAE">
      <w:pPr>
        <w:pStyle w:val="ConsPlusNormal"/>
        <w:ind w:firstLine="709"/>
        <w:jc w:val="both"/>
        <w:rPr>
          <w:rFonts w:ascii="Times New Roman" w:hAnsi="Times New Roman" w:cs="Times New Roman"/>
          <w:sz w:val="24"/>
          <w:szCs w:val="24"/>
        </w:rPr>
      </w:pPr>
    </w:p>
    <w:p w14:paraId="3D148EAE"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где:</w:t>
      </w:r>
    </w:p>
    <w:p w14:paraId="58B26E85" w14:textId="77777777" w:rsidR="00433AAE" w:rsidRPr="005F1B0E" w:rsidRDefault="00433AAE" w:rsidP="00433AAE">
      <w:pPr>
        <w:pStyle w:val="ConsPlusNormal"/>
        <w:ind w:firstLine="709"/>
        <w:jc w:val="both"/>
        <w:rPr>
          <w:rFonts w:ascii="Times New Roman" w:hAnsi="Times New Roman" w:cs="Times New Roman"/>
          <w:sz w:val="24"/>
          <w:szCs w:val="24"/>
        </w:rPr>
      </w:pPr>
      <w:proofErr w:type="spellStart"/>
      <w:proofErr w:type="gramStart"/>
      <w:r w:rsidRPr="005F1B0E">
        <w:rPr>
          <w:rFonts w:ascii="Times New Roman" w:hAnsi="Times New Roman" w:cs="Times New Roman"/>
          <w:sz w:val="24"/>
          <w:szCs w:val="24"/>
        </w:rPr>
        <w:t>N</w:t>
      </w:r>
      <w:proofErr w:type="gramEnd"/>
      <w:r w:rsidRPr="005F1B0E">
        <w:rPr>
          <w:rFonts w:ascii="Times New Roman" w:hAnsi="Times New Roman" w:cs="Times New Roman"/>
          <w:sz w:val="24"/>
          <w:szCs w:val="24"/>
          <w:vertAlign w:val="subscript"/>
        </w:rPr>
        <w:t>рц</w:t>
      </w:r>
      <w:proofErr w:type="spellEnd"/>
      <w:r w:rsidRPr="005F1B0E">
        <w:rPr>
          <w:rFonts w:ascii="Times New Roman" w:hAnsi="Times New Roman" w:cs="Times New Roman"/>
          <w:sz w:val="24"/>
          <w:szCs w:val="24"/>
        </w:rPr>
        <w:t xml:space="preserve"> - количество Распоряжений ПКЦ, по которым в течение календарного месяца были оказаны расчетные услуги без нарушения регламента выполнения процедур,</w:t>
      </w:r>
    </w:p>
    <w:p w14:paraId="5046BED4"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noProof/>
          <w:position w:val="-14"/>
          <w:sz w:val="24"/>
          <w:szCs w:val="24"/>
        </w:rPr>
        <w:drawing>
          <wp:inline distT="0" distB="0" distL="0" distR="0" wp14:anchorId="67EADDFD" wp14:editId="38531810">
            <wp:extent cx="370840" cy="284480"/>
            <wp:effectExtent l="19050" t="0" r="0" b="0"/>
            <wp:docPr id="1" name="Рисунок 11" descr="base_1_286658_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_286658_13"/>
                    <pic:cNvPicPr preferRelativeResize="0">
                      <a:picLocks noChangeArrowheads="1"/>
                    </pic:cNvPicPr>
                  </pic:nvPicPr>
                  <pic:blipFill>
                    <a:blip r:embed="rId28"/>
                    <a:srcRect/>
                    <a:stretch>
                      <a:fillRect/>
                    </a:stretch>
                  </pic:blipFill>
                  <pic:spPr bwMode="auto">
                    <a:xfrm>
                      <a:off x="0" y="0"/>
                      <a:ext cx="370840" cy="284480"/>
                    </a:xfrm>
                    <a:prstGeom prst="rect">
                      <a:avLst/>
                    </a:prstGeom>
                    <a:noFill/>
                    <a:ln w="9525">
                      <a:noFill/>
                      <a:miter lim="800000"/>
                      <a:headEnd/>
                      <a:tailEnd/>
                    </a:ln>
                  </pic:spPr>
                </pic:pic>
              </a:graphicData>
            </a:graphic>
          </wp:inline>
        </w:drawing>
      </w:r>
      <w:r w:rsidRPr="005F1B0E">
        <w:rPr>
          <w:rFonts w:ascii="Times New Roman" w:hAnsi="Times New Roman" w:cs="Times New Roman"/>
          <w:sz w:val="24"/>
          <w:szCs w:val="24"/>
        </w:rPr>
        <w:t xml:space="preserve"> - общее количество Распоряжений ПКЦ, по которым были оказаны расчетные услуги в течение календарного месяца.</w:t>
      </w:r>
    </w:p>
    <w:p w14:paraId="4513B50A"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Показатель П3 должен рассчитываться ежемесячно в процентах с точностью до двух знаков после запятой (с округлением по математическому методу).</w:t>
      </w:r>
    </w:p>
    <w:p w14:paraId="20151B4C"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Значение показателя П3 по Платежной системе в целом принимается равным наименьшему из значений данного показателя, рассчитанных по всем Операторам услуг платежной инфраструктуры в отношении всех видов оказываемых ими услуг.</w:t>
      </w:r>
    </w:p>
    <w:p w14:paraId="64C50434"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Пороговый уровень показателя П3 должен быть не менее 98,0% для Операционного и Платежного клирингового центров и не менее 99,0% для Расчетного центра. </w:t>
      </w:r>
    </w:p>
    <w:p w14:paraId="753F37AC"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г) показатель доступности Операционного центра (далее - показатель П</w:t>
      </w:r>
      <w:proofErr w:type="gramStart"/>
      <w:r w:rsidRPr="005F1B0E">
        <w:rPr>
          <w:rFonts w:ascii="Times New Roman" w:hAnsi="Times New Roman" w:cs="Times New Roman"/>
          <w:sz w:val="24"/>
          <w:szCs w:val="24"/>
        </w:rPr>
        <w:t>4</w:t>
      </w:r>
      <w:proofErr w:type="gramEnd"/>
      <w:r w:rsidRPr="005F1B0E">
        <w:rPr>
          <w:rFonts w:ascii="Times New Roman" w:hAnsi="Times New Roman" w:cs="Times New Roman"/>
          <w:sz w:val="24"/>
          <w:szCs w:val="24"/>
        </w:rPr>
        <w:t>), характеризующий оказание операционных услуг Операционным центром.</w:t>
      </w:r>
    </w:p>
    <w:p w14:paraId="1547BA32"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Показатель П</w:t>
      </w:r>
      <w:proofErr w:type="gramStart"/>
      <w:r w:rsidRPr="005F1B0E">
        <w:rPr>
          <w:rFonts w:ascii="Times New Roman" w:hAnsi="Times New Roman" w:cs="Times New Roman"/>
          <w:sz w:val="24"/>
          <w:szCs w:val="24"/>
        </w:rPr>
        <w:t>4</w:t>
      </w:r>
      <w:proofErr w:type="gramEnd"/>
      <w:r w:rsidRPr="005F1B0E">
        <w:rPr>
          <w:rFonts w:ascii="Times New Roman" w:hAnsi="Times New Roman" w:cs="Times New Roman"/>
          <w:sz w:val="24"/>
          <w:szCs w:val="24"/>
        </w:rPr>
        <w:t xml:space="preserve"> должен рассчитываться как среднее значение коэффициента доступности Операционного центра за календарный месяц, рассчитываемое по следующей формуле:</w:t>
      </w:r>
    </w:p>
    <w:p w14:paraId="7BBEDB9D" w14:textId="77777777" w:rsidR="00433AAE" w:rsidRPr="005F1B0E" w:rsidRDefault="00433AAE" w:rsidP="00433AAE">
      <w:pPr>
        <w:pStyle w:val="ConsPlusNormal"/>
        <w:ind w:firstLine="709"/>
        <w:jc w:val="both"/>
        <w:rPr>
          <w:rFonts w:ascii="Times New Roman" w:hAnsi="Times New Roman" w:cs="Times New Roman"/>
          <w:sz w:val="24"/>
          <w:szCs w:val="24"/>
        </w:rPr>
      </w:pPr>
    </w:p>
    <w:p w14:paraId="63FC12DD"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noProof/>
          <w:position w:val="-34"/>
          <w:sz w:val="24"/>
          <w:szCs w:val="24"/>
        </w:rPr>
        <w:drawing>
          <wp:inline distT="0" distB="0" distL="0" distR="0" wp14:anchorId="66CEFFE4" wp14:editId="2E3BC51E">
            <wp:extent cx="2626360" cy="563245"/>
            <wp:effectExtent l="0" t="0" r="2540" b="0"/>
            <wp:docPr id="18" name="Рисунок 18" descr="base_1_286658_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1_286658_14"/>
                    <pic:cNvPicPr preferRelativeResize="0">
                      <a:picLocks noChangeArrowheads="1"/>
                    </pic:cNvPicPr>
                  </pic:nvPicPr>
                  <pic:blipFill>
                    <a:blip r:embed="rId29"/>
                    <a:srcRect/>
                    <a:stretch>
                      <a:fillRect/>
                    </a:stretch>
                  </pic:blipFill>
                  <pic:spPr bwMode="auto">
                    <a:xfrm>
                      <a:off x="0" y="0"/>
                      <a:ext cx="2626360" cy="563245"/>
                    </a:xfrm>
                    <a:prstGeom prst="rect">
                      <a:avLst/>
                    </a:prstGeom>
                    <a:noFill/>
                    <a:ln w="9525">
                      <a:noFill/>
                      <a:miter lim="800000"/>
                      <a:headEnd/>
                      <a:tailEnd/>
                    </a:ln>
                  </pic:spPr>
                </pic:pic>
              </a:graphicData>
            </a:graphic>
          </wp:inline>
        </w:drawing>
      </w:r>
      <w:r w:rsidRPr="005F1B0E">
        <w:rPr>
          <w:rFonts w:ascii="Times New Roman" w:hAnsi="Times New Roman" w:cs="Times New Roman"/>
          <w:sz w:val="24"/>
          <w:szCs w:val="24"/>
        </w:rPr>
        <w:t>,</w:t>
      </w:r>
    </w:p>
    <w:p w14:paraId="586C99CD" w14:textId="77777777" w:rsidR="00433AAE" w:rsidRPr="005F1B0E" w:rsidRDefault="00433AAE" w:rsidP="00433AAE">
      <w:pPr>
        <w:pStyle w:val="ConsPlusNormal"/>
        <w:ind w:firstLine="709"/>
        <w:jc w:val="both"/>
        <w:rPr>
          <w:rFonts w:ascii="Times New Roman" w:hAnsi="Times New Roman" w:cs="Times New Roman"/>
          <w:sz w:val="24"/>
          <w:szCs w:val="24"/>
        </w:rPr>
      </w:pPr>
    </w:p>
    <w:p w14:paraId="59552E6E"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где:</w:t>
      </w:r>
    </w:p>
    <w:p w14:paraId="33E30D73"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M - количество рабочих дней Платежной системы в месяце,</w:t>
      </w:r>
    </w:p>
    <w:p w14:paraId="2887C64D" w14:textId="77777777" w:rsidR="00433AAE" w:rsidRPr="005F1B0E" w:rsidRDefault="00433AAE" w:rsidP="00433AAE">
      <w:pPr>
        <w:pStyle w:val="ConsPlusNormal"/>
        <w:ind w:firstLine="709"/>
        <w:jc w:val="both"/>
        <w:rPr>
          <w:rFonts w:ascii="Times New Roman" w:hAnsi="Times New Roman" w:cs="Times New Roman"/>
          <w:sz w:val="24"/>
          <w:szCs w:val="24"/>
        </w:rPr>
      </w:pPr>
      <w:proofErr w:type="spellStart"/>
      <w:r w:rsidRPr="005F1B0E">
        <w:rPr>
          <w:rFonts w:ascii="Times New Roman" w:hAnsi="Times New Roman" w:cs="Times New Roman"/>
          <w:sz w:val="24"/>
          <w:szCs w:val="24"/>
        </w:rPr>
        <w:t>D</w:t>
      </w:r>
      <w:r w:rsidRPr="005F1B0E">
        <w:rPr>
          <w:rFonts w:ascii="Times New Roman" w:hAnsi="Times New Roman" w:cs="Times New Roman"/>
          <w:sz w:val="24"/>
          <w:szCs w:val="24"/>
          <w:vertAlign w:val="subscript"/>
        </w:rPr>
        <w:t>i</w:t>
      </w:r>
      <w:proofErr w:type="spellEnd"/>
      <w:r w:rsidRPr="005F1B0E">
        <w:rPr>
          <w:rFonts w:ascii="Times New Roman" w:hAnsi="Times New Roman" w:cs="Times New Roman"/>
          <w:sz w:val="24"/>
          <w:szCs w:val="24"/>
        </w:rPr>
        <w:t xml:space="preserve"> - общая продолжительность всех приостановлений оказания операционных услуг Операционным центром платежной системы за i-</w:t>
      </w:r>
      <w:proofErr w:type="spellStart"/>
      <w:r w:rsidRPr="005F1B0E">
        <w:rPr>
          <w:rFonts w:ascii="Times New Roman" w:hAnsi="Times New Roman" w:cs="Times New Roman"/>
          <w:sz w:val="24"/>
          <w:szCs w:val="24"/>
        </w:rPr>
        <w:t>ый</w:t>
      </w:r>
      <w:proofErr w:type="spellEnd"/>
      <w:r w:rsidRPr="005F1B0E">
        <w:rPr>
          <w:rFonts w:ascii="Times New Roman" w:hAnsi="Times New Roman" w:cs="Times New Roman"/>
          <w:sz w:val="24"/>
          <w:szCs w:val="24"/>
        </w:rPr>
        <w:t xml:space="preserve"> рабочий день месяца в минутах,</w:t>
      </w:r>
    </w:p>
    <w:p w14:paraId="7BCF436C" w14:textId="77777777" w:rsidR="00433AAE" w:rsidRPr="005F1B0E" w:rsidRDefault="00433AAE" w:rsidP="00433AAE">
      <w:pPr>
        <w:pStyle w:val="ConsPlusNormal"/>
        <w:ind w:firstLine="709"/>
        <w:jc w:val="both"/>
        <w:rPr>
          <w:rFonts w:ascii="Times New Roman" w:hAnsi="Times New Roman" w:cs="Times New Roman"/>
          <w:sz w:val="24"/>
          <w:szCs w:val="24"/>
        </w:rPr>
      </w:pPr>
      <w:proofErr w:type="spellStart"/>
      <w:r w:rsidRPr="005F1B0E">
        <w:rPr>
          <w:rFonts w:ascii="Times New Roman" w:hAnsi="Times New Roman" w:cs="Times New Roman"/>
          <w:sz w:val="24"/>
          <w:szCs w:val="24"/>
        </w:rPr>
        <w:t>T</w:t>
      </w:r>
      <w:r w:rsidRPr="005F1B0E">
        <w:rPr>
          <w:rFonts w:ascii="Times New Roman" w:hAnsi="Times New Roman" w:cs="Times New Roman"/>
          <w:sz w:val="24"/>
          <w:szCs w:val="24"/>
          <w:vertAlign w:val="subscript"/>
        </w:rPr>
        <w:t>i</w:t>
      </w:r>
      <w:proofErr w:type="spellEnd"/>
      <w:r w:rsidRPr="005F1B0E">
        <w:rPr>
          <w:rFonts w:ascii="Times New Roman" w:hAnsi="Times New Roman" w:cs="Times New Roman"/>
          <w:sz w:val="24"/>
          <w:szCs w:val="24"/>
        </w:rPr>
        <w:t xml:space="preserve"> - общая продолжительность времени оказания операционных услуг в течение i-</w:t>
      </w:r>
      <w:proofErr w:type="spellStart"/>
      <w:r w:rsidRPr="005F1B0E">
        <w:rPr>
          <w:rFonts w:ascii="Times New Roman" w:hAnsi="Times New Roman" w:cs="Times New Roman"/>
          <w:sz w:val="24"/>
          <w:szCs w:val="24"/>
        </w:rPr>
        <w:t>го</w:t>
      </w:r>
      <w:proofErr w:type="spellEnd"/>
      <w:r w:rsidRPr="005F1B0E">
        <w:rPr>
          <w:rFonts w:ascii="Times New Roman" w:hAnsi="Times New Roman" w:cs="Times New Roman"/>
          <w:sz w:val="24"/>
          <w:szCs w:val="24"/>
        </w:rPr>
        <w:t xml:space="preserve"> рабочего дня в минутах, установленная в соответствии с временным регламентом функционирования Платежной системы.</w:t>
      </w:r>
    </w:p>
    <w:p w14:paraId="595A8310"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Показатель П</w:t>
      </w:r>
      <w:proofErr w:type="gramStart"/>
      <w:r w:rsidRPr="005F1B0E">
        <w:rPr>
          <w:rFonts w:ascii="Times New Roman" w:hAnsi="Times New Roman" w:cs="Times New Roman"/>
          <w:sz w:val="24"/>
          <w:szCs w:val="24"/>
        </w:rPr>
        <w:t>4</w:t>
      </w:r>
      <w:proofErr w:type="gramEnd"/>
      <w:r w:rsidRPr="005F1B0E">
        <w:rPr>
          <w:rFonts w:ascii="Times New Roman" w:hAnsi="Times New Roman" w:cs="Times New Roman"/>
          <w:sz w:val="24"/>
          <w:szCs w:val="24"/>
        </w:rPr>
        <w:t xml:space="preserve"> должен рассчитываться ежемесячно в процентах с точностью до двух знаков после запятой (с округлением по математическому методу).</w:t>
      </w:r>
    </w:p>
    <w:p w14:paraId="0062EE55"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lastRenderedPageBreak/>
        <w:t>Пороговый уровень показателя П</w:t>
      </w:r>
      <w:proofErr w:type="gramStart"/>
      <w:r w:rsidRPr="005F1B0E">
        <w:rPr>
          <w:rFonts w:ascii="Times New Roman" w:hAnsi="Times New Roman" w:cs="Times New Roman"/>
          <w:sz w:val="24"/>
          <w:szCs w:val="24"/>
        </w:rPr>
        <w:t>4</w:t>
      </w:r>
      <w:proofErr w:type="gramEnd"/>
      <w:r w:rsidRPr="005F1B0E">
        <w:rPr>
          <w:rFonts w:ascii="Times New Roman" w:hAnsi="Times New Roman" w:cs="Times New Roman"/>
          <w:sz w:val="24"/>
          <w:szCs w:val="24"/>
        </w:rPr>
        <w:t xml:space="preserve"> должен быть не менее 96,0%.</w:t>
      </w:r>
    </w:p>
    <w:p w14:paraId="6E5DED78"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д) показатель изменения частоты Инцидентов (далее - показатель П5), характеризующий темп прироста частоты Инцидентов.</w:t>
      </w:r>
    </w:p>
    <w:p w14:paraId="246C1673" w14:textId="77777777" w:rsidR="00433AAE" w:rsidRPr="005F1B0E" w:rsidRDefault="00433AAE" w:rsidP="00A94961">
      <w:pPr>
        <w:pStyle w:val="ConsPlusNormal"/>
        <w:spacing w:after="240"/>
        <w:ind w:firstLine="709"/>
        <w:jc w:val="both"/>
        <w:rPr>
          <w:rFonts w:ascii="Times New Roman" w:hAnsi="Times New Roman" w:cs="Times New Roman"/>
          <w:sz w:val="24"/>
          <w:szCs w:val="24"/>
        </w:rPr>
      </w:pPr>
      <w:r w:rsidRPr="005F1B0E">
        <w:rPr>
          <w:rFonts w:ascii="Times New Roman" w:hAnsi="Times New Roman" w:cs="Times New Roman"/>
          <w:sz w:val="24"/>
          <w:szCs w:val="24"/>
        </w:rPr>
        <w:t>Показатель П5 должен рассчитываться по Платежной системе в целом и для каждого Оператора услуг платежной инфраструктуры в отдельности как темп прироста среднедневного количества Инцидентов за оцениваемый календарный месяц по отношению к среднедневному количеству Инцидентов за предыдущие 12 (двенадцать) календарных месяцев, включая оцениваемый календарный месяц, рассчитываемый по следующей формуле:</w:t>
      </w:r>
    </w:p>
    <w:p w14:paraId="61A5F365" w14:textId="77777777" w:rsidR="00433AAE" w:rsidRPr="005F1B0E" w:rsidRDefault="00433AAE" w:rsidP="00A94961">
      <w:pPr>
        <w:autoSpaceDE w:val="0"/>
        <w:autoSpaceDN w:val="0"/>
        <w:adjustRightInd w:val="0"/>
        <w:spacing w:line="240" w:lineRule="auto"/>
        <w:jc w:val="both"/>
        <w:rPr>
          <w:rFonts w:ascii="Times New Roman" w:hAnsi="Times New Roman"/>
          <w:sz w:val="24"/>
          <w:szCs w:val="24"/>
        </w:rPr>
      </w:pPr>
      <w:r w:rsidRPr="005F1B0E">
        <w:rPr>
          <w:rFonts w:ascii="Times New Roman" w:hAnsi="Times New Roman"/>
          <w:noProof/>
          <w:position w:val="-69"/>
          <w:sz w:val="24"/>
          <w:szCs w:val="24"/>
          <w:lang w:eastAsia="ru-RU"/>
        </w:rPr>
        <w:drawing>
          <wp:inline distT="0" distB="0" distL="0" distR="0" wp14:anchorId="4605C9F8" wp14:editId="6722002A">
            <wp:extent cx="2648585" cy="1035050"/>
            <wp:effectExtent l="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srcRect/>
                    <a:stretch>
                      <a:fillRect/>
                    </a:stretch>
                  </pic:blipFill>
                  <pic:spPr bwMode="auto">
                    <a:xfrm>
                      <a:off x="0" y="0"/>
                      <a:ext cx="2648585" cy="1035050"/>
                    </a:xfrm>
                    <a:prstGeom prst="rect">
                      <a:avLst/>
                    </a:prstGeom>
                    <a:noFill/>
                    <a:ln w="9525">
                      <a:noFill/>
                      <a:miter lim="800000"/>
                      <a:headEnd/>
                      <a:tailEnd/>
                    </a:ln>
                  </pic:spPr>
                </pic:pic>
              </a:graphicData>
            </a:graphic>
          </wp:inline>
        </w:drawing>
      </w:r>
      <w:r w:rsidRPr="005F1B0E">
        <w:rPr>
          <w:rFonts w:ascii="Times New Roman" w:hAnsi="Times New Roman"/>
          <w:sz w:val="24"/>
          <w:szCs w:val="24"/>
        </w:rPr>
        <w:t>,</w:t>
      </w:r>
    </w:p>
    <w:p w14:paraId="36775DAE"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где:</w:t>
      </w:r>
    </w:p>
    <w:p w14:paraId="1C51BCF2" w14:textId="77777777" w:rsidR="00433AAE" w:rsidRPr="005F1B0E" w:rsidRDefault="00433AAE" w:rsidP="00433AAE">
      <w:pPr>
        <w:pStyle w:val="ConsPlusNormal"/>
        <w:ind w:firstLine="709"/>
        <w:jc w:val="both"/>
        <w:rPr>
          <w:rFonts w:ascii="Times New Roman" w:hAnsi="Times New Roman" w:cs="Times New Roman"/>
          <w:color w:val="000000" w:themeColor="text1"/>
          <w:sz w:val="24"/>
          <w:szCs w:val="24"/>
        </w:rPr>
      </w:pPr>
      <w:proofErr w:type="spellStart"/>
      <w:r w:rsidRPr="005F1B0E">
        <w:rPr>
          <w:rFonts w:ascii="Times New Roman" w:hAnsi="Times New Roman" w:cs="Times New Roman"/>
          <w:color w:val="000000" w:themeColor="text1"/>
          <w:sz w:val="24"/>
          <w:szCs w:val="24"/>
        </w:rPr>
        <w:t>КИ</w:t>
      </w:r>
      <w:proofErr w:type="gramStart"/>
      <w:r w:rsidRPr="005F1B0E">
        <w:rPr>
          <w:rFonts w:ascii="Times New Roman" w:hAnsi="Times New Roman" w:cs="Times New Roman"/>
          <w:color w:val="000000" w:themeColor="text1"/>
          <w:sz w:val="24"/>
          <w:szCs w:val="24"/>
        </w:rPr>
        <w:t>i</w:t>
      </w:r>
      <w:proofErr w:type="spellEnd"/>
      <w:proofErr w:type="gramEnd"/>
      <w:r w:rsidRPr="005F1B0E">
        <w:rPr>
          <w:rFonts w:ascii="Times New Roman" w:hAnsi="Times New Roman" w:cs="Times New Roman"/>
          <w:color w:val="000000" w:themeColor="text1"/>
          <w:sz w:val="24"/>
          <w:szCs w:val="24"/>
        </w:rPr>
        <w:t xml:space="preserve"> - количество Инцидентов в течение i-</w:t>
      </w:r>
      <w:proofErr w:type="spellStart"/>
      <w:r w:rsidRPr="005F1B0E">
        <w:rPr>
          <w:rFonts w:ascii="Times New Roman" w:hAnsi="Times New Roman" w:cs="Times New Roman"/>
          <w:color w:val="000000" w:themeColor="text1"/>
          <w:sz w:val="24"/>
          <w:szCs w:val="24"/>
        </w:rPr>
        <w:t>го</w:t>
      </w:r>
      <w:proofErr w:type="spellEnd"/>
      <w:r w:rsidRPr="005F1B0E">
        <w:rPr>
          <w:rFonts w:ascii="Times New Roman" w:hAnsi="Times New Roman" w:cs="Times New Roman"/>
          <w:color w:val="000000" w:themeColor="text1"/>
          <w:sz w:val="24"/>
          <w:szCs w:val="24"/>
        </w:rPr>
        <w:t xml:space="preserve"> рабочего дня Платежной системы оцениваемого календарного месяца,</w:t>
      </w:r>
    </w:p>
    <w:p w14:paraId="06CA5680" w14:textId="77777777" w:rsidR="00433AAE" w:rsidRPr="005F1B0E" w:rsidRDefault="00433AAE" w:rsidP="00433AAE">
      <w:pPr>
        <w:pStyle w:val="ConsPlusNormal"/>
        <w:ind w:firstLine="709"/>
        <w:jc w:val="both"/>
        <w:rPr>
          <w:rFonts w:ascii="Times New Roman" w:hAnsi="Times New Roman" w:cs="Times New Roman"/>
          <w:color w:val="000000" w:themeColor="text1"/>
          <w:sz w:val="24"/>
          <w:szCs w:val="24"/>
        </w:rPr>
      </w:pPr>
      <w:r w:rsidRPr="005F1B0E">
        <w:rPr>
          <w:rFonts w:ascii="Times New Roman" w:hAnsi="Times New Roman" w:cs="Times New Roman"/>
          <w:color w:val="000000" w:themeColor="text1"/>
          <w:sz w:val="24"/>
          <w:szCs w:val="24"/>
        </w:rPr>
        <w:t>M - количество рабочих дней Платежной системы в оцениваемом календарном месяце,</w:t>
      </w:r>
    </w:p>
    <w:p w14:paraId="1B652406" w14:textId="77777777" w:rsidR="00433AAE" w:rsidRPr="005F1B0E" w:rsidRDefault="00433AAE" w:rsidP="00433AAE">
      <w:pPr>
        <w:pStyle w:val="ConsPlusNormal"/>
        <w:ind w:firstLine="709"/>
        <w:jc w:val="both"/>
        <w:rPr>
          <w:rFonts w:ascii="Times New Roman" w:hAnsi="Times New Roman" w:cs="Times New Roman"/>
          <w:color w:val="000000" w:themeColor="text1"/>
          <w:sz w:val="24"/>
          <w:szCs w:val="24"/>
        </w:rPr>
      </w:pPr>
      <w:r w:rsidRPr="005F1B0E">
        <w:rPr>
          <w:rFonts w:ascii="Times New Roman" w:hAnsi="Times New Roman" w:cs="Times New Roman"/>
          <w:color w:val="000000" w:themeColor="text1"/>
          <w:sz w:val="24"/>
          <w:szCs w:val="24"/>
        </w:rPr>
        <w:t>N - количество рабочих дней Платежной системы за 12 (двенадцать) предыдущих календарных месяцев, включая оцениваемый месяц.</w:t>
      </w:r>
    </w:p>
    <w:p w14:paraId="1223C483" w14:textId="77777777" w:rsidR="00433AAE" w:rsidRPr="005F1B0E" w:rsidRDefault="00433AAE" w:rsidP="00433AAE">
      <w:pPr>
        <w:pStyle w:val="ConsPlusNormal"/>
        <w:ind w:firstLine="709"/>
        <w:jc w:val="both"/>
        <w:rPr>
          <w:rFonts w:ascii="Times New Roman" w:hAnsi="Times New Roman" w:cs="Times New Roman"/>
          <w:color w:val="000000" w:themeColor="text1"/>
          <w:sz w:val="24"/>
          <w:szCs w:val="24"/>
        </w:rPr>
      </w:pPr>
      <w:r w:rsidRPr="005F1B0E">
        <w:rPr>
          <w:rFonts w:ascii="Times New Roman" w:hAnsi="Times New Roman" w:cs="Times New Roman"/>
          <w:color w:val="000000" w:themeColor="text1"/>
          <w:sz w:val="24"/>
          <w:szCs w:val="24"/>
        </w:rPr>
        <w:t>Показатель П5 должен рассчитываться ежемесячно в процентах с точностью до одного знака после запятой (с округлением по математическому методу). В случае если за предыдущие 12 (двенадцать) календарных месяцев, включая оцениваемый месяц, Инцидентов не было, значение показателя признается равным нулю.</w:t>
      </w:r>
    </w:p>
    <w:p w14:paraId="01369043" w14:textId="77777777" w:rsidR="00433AAE" w:rsidRPr="005F1B0E" w:rsidRDefault="00433AAE" w:rsidP="00433AAE">
      <w:pPr>
        <w:pStyle w:val="ConsPlusNormal"/>
        <w:ind w:firstLine="709"/>
        <w:jc w:val="both"/>
        <w:rPr>
          <w:rFonts w:ascii="Times New Roman" w:hAnsi="Times New Roman" w:cs="Times New Roman"/>
          <w:color w:val="000000" w:themeColor="text1"/>
          <w:sz w:val="24"/>
          <w:szCs w:val="24"/>
        </w:rPr>
      </w:pPr>
      <w:r w:rsidRPr="005F1B0E">
        <w:rPr>
          <w:rFonts w:ascii="Times New Roman" w:hAnsi="Times New Roman" w:cs="Times New Roman"/>
          <w:color w:val="000000" w:themeColor="text1"/>
          <w:sz w:val="24"/>
          <w:szCs w:val="24"/>
        </w:rPr>
        <w:t>Пороговый уровень показателя П5 должен быть не более 10,0%. Прирост среднедневного количества Инцидентов за оцениваемый календарный месяц более чем на 10,0% свидетельствует об увеличении среднедневного количества Инцидентов в оцениваемом периоде по сравнению со среднедневным количеством Инцидентов за 12 (двенадцать) предыдущих календарных месяцев, включая оцениваемый месяц.</w:t>
      </w:r>
    </w:p>
    <w:p w14:paraId="2549166F" w14:textId="77777777" w:rsidR="00433AAE" w:rsidRPr="005F1B0E" w:rsidRDefault="00433AAE" w:rsidP="00433AAE">
      <w:pPr>
        <w:pStyle w:val="msonormalcxspmiddle"/>
        <w:spacing w:before="0" w:beforeAutospacing="0" w:after="0" w:afterAutospacing="0"/>
        <w:ind w:firstLine="709"/>
        <w:contextualSpacing/>
        <w:jc w:val="both"/>
        <w:rPr>
          <w:color w:val="000000" w:themeColor="text1"/>
        </w:rPr>
      </w:pPr>
      <w:r w:rsidRPr="005F1B0E">
        <w:rPr>
          <w:color w:val="000000" w:themeColor="text1"/>
        </w:rPr>
        <w:t>В ходе обеспечения БФПС в Системе Оператор Системы вправе использовать иные показатели БФПС в зависимости от возникшей ситуации.</w:t>
      </w:r>
    </w:p>
    <w:p w14:paraId="7FEE6DB9" w14:textId="77777777" w:rsidR="00433AAE" w:rsidRPr="005F1B0E" w:rsidRDefault="00433AAE" w:rsidP="00433AAE">
      <w:pPr>
        <w:pStyle w:val="msonormalcxspmiddle"/>
        <w:spacing w:before="240" w:beforeAutospacing="0" w:after="60" w:afterAutospacing="0" w:line="276" w:lineRule="auto"/>
        <w:ind w:firstLine="709"/>
        <w:contextualSpacing/>
        <w:jc w:val="both"/>
        <w:rPr>
          <w:rFonts w:asciiTheme="minorHAnsi" w:hAnsiTheme="minorHAnsi"/>
          <w:b/>
          <w:sz w:val="20"/>
          <w:szCs w:val="20"/>
        </w:rPr>
      </w:pPr>
    </w:p>
    <w:p w14:paraId="78F44FE5" w14:textId="77777777" w:rsidR="00433AAE" w:rsidRPr="005F1B0E" w:rsidRDefault="00433AAE" w:rsidP="00433AAE">
      <w:pPr>
        <w:pStyle w:val="msonormalcxspmiddle"/>
        <w:spacing w:before="240" w:beforeAutospacing="0" w:after="60" w:afterAutospacing="0" w:line="276" w:lineRule="auto"/>
        <w:contextualSpacing/>
        <w:jc w:val="both"/>
        <w:outlineLvl w:val="5"/>
        <w:rPr>
          <w:rFonts w:asciiTheme="minorHAnsi" w:hAnsiTheme="minorHAnsi"/>
          <w:b/>
          <w:sz w:val="20"/>
          <w:szCs w:val="20"/>
        </w:rPr>
      </w:pPr>
      <w:bookmarkStart w:id="744" w:name="_Toc38905250"/>
      <w:bookmarkStart w:id="745" w:name="_Toc73978850"/>
      <w:bookmarkStart w:id="746" w:name="_Toc69896921"/>
      <w:bookmarkStart w:id="747" w:name="_Toc70341030"/>
      <w:bookmarkStart w:id="748" w:name="_Toc80272744"/>
      <w:bookmarkStart w:id="749" w:name="_Toc84518151"/>
      <w:bookmarkStart w:id="750" w:name="_Toc86145136"/>
      <w:r w:rsidRPr="005F1B0E">
        <w:rPr>
          <w:rFonts w:asciiTheme="minorHAnsi" w:hAnsiTheme="minorHAnsi"/>
          <w:b/>
          <w:sz w:val="20"/>
          <w:szCs w:val="20"/>
        </w:rPr>
        <w:t>5.2.4</w:t>
      </w:r>
      <w:r w:rsidR="006B4A0F" w:rsidRPr="00365BAE">
        <w:rPr>
          <w:rFonts w:asciiTheme="minorHAnsi" w:hAnsiTheme="minorHAnsi"/>
          <w:b/>
          <w:sz w:val="20"/>
          <w:szCs w:val="20"/>
        </w:rPr>
        <w:t>.</w:t>
      </w:r>
      <w:r w:rsidRPr="005F1B0E">
        <w:rPr>
          <w:rFonts w:asciiTheme="minorHAnsi" w:hAnsiTheme="minorHAnsi"/>
          <w:b/>
          <w:sz w:val="20"/>
          <w:szCs w:val="20"/>
        </w:rPr>
        <w:t xml:space="preserve"> Виды рисков, методики анализа рисков в Системе, включая профили рисков</w:t>
      </w:r>
      <w:bookmarkEnd w:id="744"/>
      <w:bookmarkEnd w:id="745"/>
      <w:bookmarkEnd w:id="746"/>
      <w:bookmarkEnd w:id="747"/>
      <w:bookmarkEnd w:id="748"/>
      <w:bookmarkEnd w:id="749"/>
      <w:bookmarkEnd w:id="750"/>
    </w:p>
    <w:p w14:paraId="4FAA0C30"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5.2.4.1. Функционированию Системы присущи следующие виды рисков: правовой риск, операционный риск, кредитный риск, риск ликвидности, общий коммерческий риск и системный риск.</w:t>
      </w:r>
    </w:p>
    <w:p w14:paraId="49A25AFD" w14:textId="77777777" w:rsidR="00433AAE" w:rsidRPr="005F1B0E" w:rsidRDefault="00433AAE" w:rsidP="00433AAE">
      <w:pPr>
        <w:pStyle w:val="ConsPlusNormal"/>
        <w:ind w:firstLine="709"/>
        <w:jc w:val="both"/>
        <w:rPr>
          <w:rFonts w:ascii="Times New Roman" w:hAnsi="Times New Roman" w:cs="Times New Roman"/>
          <w:sz w:val="24"/>
          <w:szCs w:val="24"/>
        </w:rPr>
      </w:pPr>
      <w:proofErr w:type="gramStart"/>
      <w:r w:rsidRPr="005F1B0E">
        <w:rPr>
          <w:rFonts w:ascii="Times New Roman" w:hAnsi="Times New Roman" w:cs="Times New Roman"/>
          <w:sz w:val="24"/>
          <w:szCs w:val="24"/>
        </w:rPr>
        <w:t>Правовым риском Системы признается риск возникновения потенциальных потерь, которые могут понести Субъекты системы, вследствие оказания услуг платежной инфраструктуры, не соответствующего требованиям к оказанию услуг, вследствие несоблюдения Субъектами системы требований действующего законодательства Российской Федерации, Правил Системы, договоров, заключенных между Субъектами системы, документов Оператора Системы и документов Операторов услуг платежной инфраструктуры либо вследствие наличия правовых коллизий и (или) правовой неопределенности в действующем</w:t>
      </w:r>
      <w:proofErr w:type="gramEnd"/>
      <w:r w:rsidRPr="005F1B0E">
        <w:rPr>
          <w:rFonts w:ascii="Times New Roman" w:hAnsi="Times New Roman" w:cs="Times New Roman"/>
          <w:sz w:val="24"/>
          <w:szCs w:val="24"/>
        </w:rPr>
        <w:t xml:space="preserve"> </w:t>
      </w:r>
      <w:proofErr w:type="gramStart"/>
      <w:r w:rsidRPr="005F1B0E">
        <w:rPr>
          <w:rFonts w:ascii="Times New Roman" w:hAnsi="Times New Roman" w:cs="Times New Roman"/>
          <w:sz w:val="24"/>
          <w:szCs w:val="24"/>
        </w:rPr>
        <w:t>законодательстве</w:t>
      </w:r>
      <w:proofErr w:type="gramEnd"/>
      <w:r w:rsidRPr="005F1B0E">
        <w:rPr>
          <w:rFonts w:ascii="Times New Roman" w:hAnsi="Times New Roman" w:cs="Times New Roman"/>
          <w:sz w:val="24"/>
          <w:szCs w:val="24"/>
        </w:rPr>
        <w:t xml:space="preserve"> Российской Федерации, нормативных актах Банка России, Правилах Системы и договорах, заключенных между Субъектами системы, а также вследствие нахождения Операторов услуг платежной инфраструктуры и Участников под юрисдикцией различных государств.</w:t>
      </w:r>
    </w:p>
    <w:p w14:paraId="748975AC" w14:textId="77777777" w:rsidR="00433AAE" w:rsidRPr="005F1B0E" w:rsidRDefault="00433AAE" w:rsidP="00433AAE">
      <w:pPr>
        <w:autoSpaceDE w:val="0"/>
        <w:autoSpaceDN w:val="0"/>
        <w:adjustRightInd w:val="0"/>
        <w:spacing w:after="0" w:line="240" w:lineRule="auto"/>
        <w:ind w:firstLine="709"/>
        <w:jc w:val="both"/>
        <w:rPr>
          <w:rFonts w:ascii="Times New Roman" w:hAnsi="Times New Roman"/>
          <w:sz w:val="24"/>
          <w:szCs w:val="24"/>
        </w:rPr>
      </w:pPr>
      <w:proofErr w:type="gramStart"/>
      <w:r w:rsidRPr="005F1B0E">
        <w:rPr>
          <w:rFonts w:ascii="Times New Roman" w:eastAsia="ArialMT" w:hAnsi="Times New Roman"/>
          <w:sz w:val="24"/>
          <w:szCs w:val="24"/>
        </w:rPr>
        <w:lastRenderedPageBreak/>
        <w:t xml:space="preserve">Операционным риском Системы является риск финансовых потерь Субъектов системы или нарушения БФПС вследствие </w:t>
      </w:r>
      <w:r w:rsidRPr="005F1B0E">
        <w:rPr>
          <w:rFonts w:ascii="Times New Roman" w:hAnsi="Times New Roman"/>
          <w:sz w:val="24"/>
          <w:szCs w:val="24"/>
        </w:rPr>
        <w:t>оказания услуг платежной инфраструктуры, не соответствующего требованиям к оказанию услуг, в результате возникновения у Субъектов системы сбоев, отказов и аварий в работе информационных и технологических систем, недостатков в организации и выполнении технологических и управленческих процессов, ошибок или противоправных действий персонала Субъектов системы либо вследствие воздействия событий, причины</w:t>
      </w:r>
      <w:proofErr w:type="gramEnd"/>
      <w:r w:rsidRPr="005F1B0E">
        <w:rPr>
          <w:rFonts w:ascii="Times New Roman" w:hAnsi="Times New Roman"/>
          <w:sz w:val="24"/>
          <w:szCs w:val="24"/>
        </w:rPr>
        <w:t xml:space="preserve"> </w:t>
      </w:r>
      <w:proofErr w:type="gramStart"/>
      <w:r w:rsidRPr="005F1B0E">
        <w:rPr>
          <w:rFonts w:ascii="Times New Roman" w:hAnsi="Times New Roman"/>
          <w:sz w:val="24"/>
          <w:szCs w:val="24"/>
        </w:rPr>
        <w:t>возникновения</w:t>
      </w:r>
      <w:proofErr w:type="gramEnd"/>
      <w:r w:rsidRPr="005F1B0E">
        <w:rPr>
          <w:rFonts w:ascii="Times New Roman" w:hAnsi="Times New Roman"/>
          <w:sz w:val="24"/>
          <w:szCs w:val="24"/>
        </w:rPr>
        <w:t xml:space="preserve"> которых не связаны с деятельностью Субъектов системы, включая чрезвычайные ситуации, ошибочные или противоправные действия третьих лиц.</w:t>
      </w:r>
    </w:p>
    <w:p w14:paraId="5874388D"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Кредитным риском </w:t>
      </w:r>
      <w:r w:rsidRPr="005F1B0E">
        <w:rPr>
          <w:rFonts w:ascii="Times New Roman" w:eastAsia="ArialMT" w:hAnsi="Times New Roman" w:cs="Times New Roman"/>
          <w:sz w:val="24"/>
          <w:szCs w:val="24"/>
        </w:rPr>
        <w:t xml:space="preserve">Системы является риск финансовых потерь Субъектов системы или нарушения БФПС вследствие </w:t>
      </w:r>
      <w:r w:rsidRPr="005F1B0E">
        <w:rPr>
          <w:rFonts w:ascii="Times New Roman" w:hAnsi="Times New Roman" w:cs="Times New Roman"/>
          <w:sz w:val="24"/>
          <w:szCs w:val="24"/>
        </w:rPr>
        <w:t>оказания услуг платежной инфраструктуры, не соответствующего требованиям к оказанию услуг, Расчетным центром вследствие невыполнения Участниками договорных обязательств перед указанной организацией в установленный срок или в будущем.</w:t>
      </w:r>
    </w:p>
    <w:p w14:paraId="7DAA56CE"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Риском ликвидности </w:t>
      </w:r>
      <w:r w:rsidRPr="005F1B0E">
        <w:rPr>
          <w:rFonts w:ascii="Times New Roman" w:eastAsia="ArialMT" w:hAnsi="Times New Roman" w:cs="Times New Roman"/>
          <w:sz w:val="24"/>
          <w:szCs w:val="24"/>
        </w:rPr>
        <w:t>является риск финансовых потерь Субъектов системы или нарушения БФПС</w:t>
      </w:r>
      <w:r w:rsidRPr="005F1B0E">
        <w:rPr>
          <w:rFonts w:ascii="Times New Roman" w:hAnsi="Times New Roman" w:cs="Times New Roman"/>
          <w:sz w:val="24"/>
          <w:szCs w:val="24"/>
        </w:rPr>
        <w:t xml:space="preserve"> </w:t>
      </w:r>
      <w:r w:rsidRPr="005F1B0E">
        <w:rPr>
          <w:rFonts w:ascii="Times New Roman" w:eastAsia="ArialMT" w:hAnsi="Times New Roman" w:cs="Times New Roman"/>
          <w:sz w:val="24"/>
          <w:szCs w:val="24"/>
        </w:rPr>
        <w:t>вследствие</w:t>
      </w:r>
      <w:r w:rsidRPr="005F1B0E">
        <w:rPr>
          <w:rFonts w:ascii="Times New Roman" w:hAnsi="Times New Roman" w:cs="Times New Roman"/>
          <w:sz w:val="24"/>
          <w:szCs w:val="24"/>
        </w:rPr>
        <w:t xml:space="preserve"> оказания услуг платежной инфраструктуры, не соответствующего требованиям к оказанию услуг, вследствие отсутствия у Участников денежных средств, достаточных для своевременного выполнения их обязательств перед другими Субъектами системы.</w:t>
      </w:r>
    </w:p>
    <w:p w14:paraId="0AD11806"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Общий коммерческий риск – риск, возникающий в результате оказания услуг платежной инфраструктуры, не соответствующего требованиям к оказанию услуг, вследствие ухудшения финансового состояния Оператора Системы и (или) Операторов услуг платежной инфраструктуры, не связанного с реализацией кредитного риска и риска ликвидности.</w:t>
      </w:r>
    </w:p>
    <w:p w14:paraId="129342F9" w14:textId="77777777" w:rsidR="00433AAE" w:rsidRPr="005F1B0E" w:rsidRDefault="00433AAE" w:rsidP="00433AAE">
      <w:pPr>
        <w:autoSpaceDE w:val="0"/>
        <w:autoSpaceDN w:val="0"/>
        <w:adjustRightInd w:val="0"/>
        <w:spacing w:after="0" w:line="240" w:lineRule="auto"/>
        <w:ind w:firstLine="709"/>
        <w:jc w:val="both"/>
        <w:rPr>
          <w:rFonts w:ascii="Times New Roman" w:eastAsia="TimesNewRomanPSMT" w:hAnsi="Times New Roman"/>
          <w:sz w:val="24"/>
          <w:szCs w:val="24"/>
          <w:lang w:eastAsia="ru-RU"/>
        </w:rPr>
      </w:pPr>
      <w:proofErr w:type="gramStart"/>
      <w:r w:rsidRPr="005F1B0E">
        <w:rPr>
          <w:rFonts w:ascii="Times New Roman" w:hAnsi="Times New Roman"/>
          <w:sz w:val="24"/>
          <w:szCs w:val="24"/>
        </w:rPr>
        <w:t xml:space="preserve">Все вместе и по отдельности указанные риски могут привести к возникновению системного риска, заключающегося </w:t>
      </w:r>
      <w:r w:rsidRPr="005F1B0E">
        <w:rPr>
          <w:rFonts w:ascii="Times New Roman" w:eastAsia="TimesNewRomanPSMT" w:hAnsi="Times New Roman"/>
          <w:sz w:val="24"/>
          <w:szCs w:val="24"/>
          <w:lang w:eastAsia="ru-RU"/>
        </w:rPr>
        <w:t xml:space="preserve">в оказании </w:t>
      </w:r>
      <w:r w:rsidRPr="005F1B0E">
        <w:rPr>
          <w:rFonts w:ascii="Times New Roman" w:hAnsi="Times New Roman"/>
          <w:sz w:val="24"/>
          <w:szCs w:val="24"/>
        </w:rPr>
        <w:t>услуг платежной инфраструктуры</w:t>
      </w:r>
      <w:r w:rsidRPr="005F1B0E">
        <w:rPr>
          <w:rFonts w:ascii="Times New Roman" w:eastAsia="TimesNewRomanPSMT" w:hAnsi="Times New Roman"/>
          <w:sz w:val="24"/>
          <w:szCs w:val="24"/>
          <w:lang w:eastAsia="ru-RU"/>
        </w:rPr>
        <w:t xml:space="preserve">, не соответствующего требованиям к оказанию услуг, вследствие неспособности одного или нескольких </w:t>
      </w:r>
      <w:r w:rsidRPr="005F1B0E">
        <w:rPr>
          <w:rFonts w:ascii="Times New Roman" w:eastAsia="ArialMT" w:hAnsi="Times New Roman"/>
          <w:sz w:val="24"/>
          <w:szCs w:val="24"/>
        </w:rPr>
        <w:t xml:space="preserve">Субъектов системы </w:t>
      </w:r>
      <w:r w:rsidRPr="005F1B0E">
        <w:rPr>
          <w:rFonts w:ascii="Times New Roman" w:eastAsia="TimesNewRomanPSMT" w:hAnsi="Times New Roman"/>
          <w:sz w:val="24"/>
          <w:szCs w:val="24"/>
          <w:lang w:eastAsia="ru-RU"/>
        </w:rPr>
        <w:t xml:space="preserve">исполнить принятые на себя обязательства или нарушений в самой Системе, которое вызовет неспособность большинства или всех </w:t>
      </w:r>
      <w:r w:rsidRPr="005F1B0E">
        <w:rPr>
          <w:rFonts w:ascii="Times New Roman" w:eastAsia="ArialMT" w:hAnsi="Times New Roman"/>
          <w:sz w:val="24"/>
          <w:szCs w:val="24"/>
        </w:rPr>
        <w:t xml:space="preserve">Субъектов системы </w:t>
      </w:r>
      <w:r w:rsidRPr="005F1B0E">
        <w:rPr>
          <w:rFonts w:ascii="Times New Roman" w:eastAsia="TimesNewRomanPSMT" w:hAnsi="Times New Roman"/>
          <w:sz w:val="24"/>
          <w:szCs w:val="24"/>
          <w:lang w:eastAsia="ru-RU"/>
        </w:rPr>
        <w:t>исполнить свои обязательства в срок.</w:t>
      </w:r>
      <w:proofErr w:type="gramEnd"/>
    </w:p>
    <w:p w14:paraId="367D050D" w14:textId="77777777" w:rsidR="00433AAE" w:rsidRPr="005F1B0E" w:rsidRDefault="00433AAE" w:rsidP="00433AAE">
      <w:pPr>
        <w:spacing w:after="0" w:line="240" w:lineRule="auto"/>
        <w:ind w:firstLine="709"/>
        <w:contextualSpacing/>
        <w:jc w:val="both"/>
        <w:rPr>
          <w:rFonts w:ascii="Times New Roman" w:hAnsi="Times New Roman"/>
          <w:sz w:val="24"/>
          <w:szCs w:val="24"/>
        </w:rPr>
      </w:pPr>
      <w:r w:rsidRPr="005F1B0E">
        <w:rPr>
          <w:rFonts w:ascii="Times New Roman" w:hAnsi="Times New Roman"/>
          <w:sz w:val="24"/>
          <w:szCs w:val="24"/>
        </w:rPr>
        <w:t xml:space="preserve">5.2.4.2. Анализ и оценка рисков в Системе проводится Оператором Системы не реже 1 (одного) раза в год посредством разработки и применения методики анализа рисков. </w:t>
      </w:r>
    </w:p>
    <w:p w14:paraId="75379F35"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Методики анализа рисков в Системе должны обеспечивать:</w:t>
      </w:r>
    </w:p>
    <w:p w14:paraId="71E3AC23"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выявление рисков в Системе;</w:t>
      </w:r>
    </w:p>
    <w:p w14:paraId="464FAC88"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анализ рисков в Системе;</w:t>
      </w:r>
    </w:p>
    <w:p w14:paraId="799AB3F2"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выявление </w:t>
      </w:r>
      <w:proofErr w:type="gramStart"/>
      <w:r w:rsidRPr="005F1B0E">
        <w:rPr>
          <w:rFonts w:ascii="Times New Roman" w:hAnsi="Times New Roman" w:cs="Times New Roman"/>
          <w:sz w:val="24"/>
          <w:szCs w:val="24"/>
        </w:rPr>
        <w:t>Риск-событий</w:t>
      </w:r>
      <w:proofErr w:type="gramEnd"/>
      <w:r w:rsidRPr="005F1B0E">
        <w:rPr>
          <w:rFonts w:ascii="Times New Roman" w:hAnsi="Times New Roman" w:cs="Times New Roman"/>
          <w:sz w:val="24"/>
          <w:szCs w:val="24"/>
        </w:rPr>
        <w:t>, и определение для каждого из выявленных Риск-событий величины риска, характеризуемого вероятностью наступления Риск-событий и величиной возможных последствий их реализации (далее - уровень риска);</w:t>
      </w:r>
    </w:p>
    <w:p w14:paraId="3EF64340"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определение для каждого из выявленных рисков в Системе:</w:t>
      </w:r>
    </w:p>
    <w:p w14:paraId="087EBD4E" w14:textId="77777777" w:rsidR="00433AAE" w:rsidRPr="005F1B0E" w:rsidRDefault="00433AAE" w:rsidP="00055126">
      <w:pPr>
        <w:pStyle w:val="ConsPlusNormal"/>
        <w:numPr>
          <w:ilvl w:val="0"/>
          <w:numId w:val="16"/>
        </w:numPr>
        <w:ind w:left="0" w:firstLine="709"/>
        <w:jc w:val="both"/>
        <w:rPr>
          <w:rFonts w:ascii="Times New Roman" w:hAnsi="Times New Roman" w:cs="Times New Roman"/>
          <w:sz w:val="24"/>
          <w:szCs w:val="24"/>
        </w:rPr>
      </w:pPr>
      <w:proofErr w:type="gramStart"/>
      <w:r w:rsidRPr="005F1B0E">
        <w:rPr>
          <w:rFonts w:ascii="Times New Roman" w:hAnsi="Times New Roman" w:cs="Times New Roman"/>
          <w:sz w:val="24"/>
          <w:szCs w:val="24"/>
        </w:rPr>
        <w:t>уровня риска, имеющегося до применения способов управления рисками в Системе (далее - уровень присущего риска), максимального уровня риска, при котором восстановление оказания услуг платежной инфраструктуры, соответствующего требованиям к оказанию услуг, включая восстановление оказания услуг платежной инфраструктуры в случае приостановления их оказания, осуществляется в течение периодов времени, установленных Оператором  системы, и предполагаемый ущерб от которого Оператор системы готов принять без применения способов</w:t>
      </w:r>
      <w:proofErr w:type="gramEnd"/>
      <w:r w:rsidRPr="005F1B0E">
        <w:rPr>
          <w:rFonts w:ascii="Times New Roman" w:hAnsi="Times New Roman" w:cs="Times New Roman"/>
          <w:sz w:val="24"/>
          <w:szCs w:val="24"/>
        </w:rPr>
        <w:t xml:space="preserve"> управления рисками в Системе (далее - уровень допустимого риска);</w:t>
      </w:r>
    </w:p>
    <w:p w14:paraId="0130FEA8" w14:textId="77777777" w:rsidR="00433AAE" w:rsidRPr="005F1B0E" w:rsidRDefault="00433AAE" w:rsidP="00055126">
      <w:pPr>
        <w:pStyle w:val="ConsPlusNormal"/>
        <w:numPr>
          <w:ilvl w:val="0"/>
          <w:numId w:val="16"/>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определение рисков в Системе, для которых уровень присущего риска выше уровня допустимого риска (далее - значимые для Системы риски);</w:t>
      </w:r>
    </w:p>
    <w:p w14:paraId="4FA611AD"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определение уровня каждого из значимых для Системы рисков после применения способов управления рисками в Системе (далее - уровень остаточного </w:t>
      </w:r>
      <w:r w:rsidRPr="005F1B0E">
        <w:rPr>
          <w:rFonts w:ascii="Times New Roman" w:hAnsi="Times New Roman" w:cs="Times New Roman"/>
          <w:sz w:val="24"/>
          <w:szCs w:val="24"/>
        </w:rPr>
        <w:lastRenderedPageBreak/>
        <w:t>риска).</w:t>
      </w:r>
      <w:r w:rsidRPr="005F1B0E">
        <w:rPr>
          <w:rFonts w:ascii="Times New Roman" w:eastAsia="ArialMT" w:hAnsi="Times New Roman" w:cs="Times New Roman"/>
          <w:sz w:val="24"/>
          <w:szCs w:val="24"/>
        </w:rPr>
        <w:t xml:space="preserve"> </w:t>
      </w:r>
    </w:p>
    <w:p w14:paraId="3100FEDA"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eastAsia="ArialMT" w:hAnsi="Times New Roman" w:cs="Times New Roman"/>
          <w:sz w:val="24"/>
          <w:szCs w:val="24"/>
        </w:rPr>
        <w:t xml:space="preserve">Методики анализа рисков направлены на выявление закономерностей функционирования Системы и включают </w:t>
      </w:r>
      <w:r w:rsidRPr="005F1B0E">
        <w:rPr>
          <w:rFonts w:ascii="Times New Roman" w:hAnsi="Times New Roman" w:cs="Times New Roman"/>
          <w:sz w:val="24"/>
          <w:szCs w:val="24"/>
        </w:rPr>
        <w:t>выполнение следующих мероприятий:</w:t>
      </w:r>
    </w:p>
    <w:p w14:paraId="0E3DD0CF"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формирование и поддержание в актуальном состоянии перечней Бизнес-процессов;</w:t>
      </w:r>
    </w:p>
    <w:p w14:paraId="74803FFB"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разработку и поддержание в актуальном состоянии классификаторов (структурированных перечней) рисков в Системе, </w:t>
      </w:r>
      <w:proofErr w:type="gramStart"/>
      <w:r w:rsidRPr="005F1B0E">
        <w:rPr>
          <w:rFonts w:ascii="Times New Roman" w:hAnsi="Times New Roman" w:cs="Times New Roman"/>
          <w:sz w:val="24"/>
          <w:szCs w:val="24"/>
        </w:rPr>
        <w:t>Риск-событий</w:t>
      </w:r>
      <w:proofErr w:type="gramEnd"/>
      <w:r w:rsidRPr="005F1B0E">
        <w:rPr>
          <w:rFonts w:ascii="Times New Roman" w:hAnsi="Times New Roman" w:cs="Times New Roman"/>
          <w:sz w:val="24"/>
          <w:szCs w:val="24"/>
        </w:rPr>
        <w:t>, причин Риск-событий;</w:t>
      </w:r>
    </w:p>
    <w:p w14:paraId="77237585"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проведение анализа Бизнес-процессов в Системе, включая анализ и оценку технологического обеспечения Операторов услуг платежной инфраструктуры и других факторов, влияющих на БФПС;</w:t>
      </w:r>
    </w:p>
    <w:p w14:paraId="26605A8A"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формирование перечня возможных </w:t>
      </w:r>
      <w:proofErr w:type="gramStart"/>
      <w:r w:rsidRPr="005F1B0E">
        <w:rPr>
          <w:rFonts w:ascii="Times New Roman" w:hAnsi="Times New Roman" w:cs="Times New Roman"/>
          <w:sz w:val="24"/>
          <w:szCs w:val="24"/>
        </w:rPr>
        <w:t>Риск-событий</w:t>
      </w:r>
      <w:proofErr w:type="gramEnd"/>
      <w:r w:rsidRPr="005F1B0E">
        <w:rPr>
          <w:rFonts w:ascii="Times New Roman" w:hAnsi="Times New Roman" w:cs="Times New Roman"/>
          <w:sz w:val="24"/>
          <w:szCs w:val="24"/>
        </w:rPr>
        <w:t xml:space="preserve"> для каждого Бизнес-процесса с указанием причин Риск-событий и их последствий;</w:t>
      </w:r>
    </w:p>
    <w:p w14:paraId="597E3746"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определение уровня присущего риска для каждого из выявленных рисков в Системе и установление уровня допустимого риска;</w:t>
      </w:r>
    </w:p>
    <w:p w14:paraId="5A1B5BC9"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сопоставление определенного уровня присущего риска и установленного уровня допустимого риска </w:t>
      </w:r>
      <w:proofErr w:type="gramStart"/>
      <w:r w:rsidRPr="005F1B0E">
        <w:rPr>
          <w:rFonts w:ascii="Times New Roman" w:hAnsi="Times New Roman" w:cs="Times New Roman"/>
          <w:sz w:val="24"/>
          <w:szCs w:val="24"/>
        </w:rPr>
        <w:t>по каждому из выявленных рисков в Системе для выделения значимых для Системы</w:t>
      </w:r>
      <w:proofErr w:type="gramEnd"/>
      <w:r w:rsidRPr="005F1B0E">
        <w:rPr>
          <w:rFonts w:ascii="Times New Roman" w:hAnsi="Times New Roman" w:cs="Times New Roman"/>
          <w:sz w:val="24"/>
          <w:szCs w:val="24"/>
        </w:rPr>
        <w:t xml:space="preserve"> рисков;</w:t>
      </w:r>
    </w:p>
    <w:p w14:paraId="669D0250"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применение способов управления рисками в Системе для каждого из значимых для Системы рисков и последующее определение уровня остаточного риска для каждого из значимых для Системы рисков;</w:t>
      </w:r>
    </w:p>
    <w:p w14:paraId="306E9E2A"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сопоставление уровней остаточного риска и допустимого риска для каждого из значимых для Системы рисков и принятие решения о необходимости применения других способов управления рисками в Системе в дополнение к ранее примененным способам;</w:t>
      </w:r>
    </w:p>
    <w:p w14:paraId="1EB688B4"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мониторинг рисков в Системе, в том числе уровней остаточных рисков в Системе, их соответствия уровню допустимого риска;</w:t>
      </w:r>
    </w:p>
    <w:p w14:paraId="5BA713E4" w14:textId="77777777" w:rsidR="00433AAE" w:rsidRPr="005F1B0E" w:rsidRDefault="00433AAE" w:rsidP="00055126">
      <w:pPr>
        <w:pStyle w:val="ConsPlusNormal"/>
        <w:numPr>
          <w:ilvl w:val="0"/>
          <w:numId w:val="15"/>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составление и пересмотр (актуализацию) по результатам оценки рисков в Системе и анализа эффективности мероприятий по восстановлению оказания услуг платежной инфраструктуры, соответствующего требованиям к оказанию услуг, профиля каждого из выявленных рисков в Системе, включая профиль риска нарушения БФПС (далее - профили рисков).</w:t>
      </w:r>
    </w:p>
    <w:p w14:paraId="33B2FC01" w14:textId="77777777" w:rsidR="00433AAE" w:rsidRPr="005F1B0E" w:rsidRDefault="00433AAE" w:rsidP="00433AAE">
      <w:pPr>
        <w:pStyle w:val="msonormalcxspmiddle"/>
        <w:spacing w:before="0" w:beforeAutospacing="0" w:after="0" w:afterAutospacing="0"/>
        <w:ind w:firstLine="709"/>
        <w:contextualSpacing/>
        <w:jc w:val="both"/>
        <w:rPr>
          <w:lang w:eastAsia="en-US"/>
        </w:rPr>
      </w:pPr>
      <w:r w:rsidRPr="005F1B0E">
        <w:rPr>
          <w:lang w:eastAsia="en-US"/>
        </w:rPr>
        <w:t xml:space="preserve">5.2.4.3. Результатом анализа рисков являются профили рисков, </w:t>
      </w:r>
      <w:proofErr w:type="gramStart"/>
      <w:r w:rsidRPr="005F1B0E">
        <w:rPr>
          <w:lang w:eastAsia="en-US"/>
        </w:rPr>
        <w:t>включающие</w:t>
      </w:r>
      <w:proofErr w:type="gramEnd"/>
      <w:r w:rsidRPr="005F1B0E">
        <w:rPr>
          <w:lang w:eastAsia="en-US"/>
        </w:rPr>
        <w:t xml:space="preserve"> в том числе вероятность происшествия и тяжесть возможных последствий нарушения БФПС.</w:t>
      </w:r>
    </w:p>
    <w:p w14:paraId="747A7499"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Оператор Системы должен составлять профили риска нарушения БФПС в отношении значимых для Системы рисков, а также пересматривать (актуализировать) их не реже 1 (одного) раза в год.</w:t>
      </w:r>
    </w:p>
    <w:p w14:paraId="18D8014E"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Профиль каждого из выявленных рисков в Системе должен содержать:</w:t>
      </w:r>
    </w:p>
    <w:p w14:paraId="31B6BA38"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rPr>
        <w:t>-</w:t>
      </w:r>
      <w:r w:rsidRPr="005F1B0E">
        <w:rPr>
          <w:rFonts w:ascii="Times New Roman" w:hAnsi="Times New Roman" w:cs="Times New Roman"/>
          <w:sz w:val="24"/>
          <w:szCs w:val="24"/>
        </w:rPr>
        <w:t xml:space="preserve"> описание </w:t>
      </w:r>
      <w:proofErr w:type="gramStart"/>
      <w:r w:rsidRPr="005F1B0E">
        <w:rPr>
          <w:rFonts w:ascii="Times New Roman" w:hAnsi="Times New Roman" w:cs="Times New Roman"/>
          <w:sz w:val="24"/>
          <w:szCs w:val="24"/>
        </w:rPr>
        <w:t>выявленных</w:t>
      </w:r>
      <w:proofErr w:type="gramEnd"/>
      <w:r w:rsidRPr="005F1B0E">
        <w:rPr>
          <w:rFonts w:ascii="Times New Roman" w:hAnsi="Times New Roman" w:cs="Times New Roman"/>
          <w:sz w:val="24"/>
          <w:szCs w:val="24"/>
        </w:rPr>
        <w:t xml:space="preserve"> Риск-событий;</w:t>
      </w:r>
    </w:p>
    <w:p w14:paraId="4A12C89D"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rPr>
        <w:t>-</w:t>
      </w:r>
      <w:r w:rsidRPr="005F1B0E">
        <w:rPr>
          <w:rFonts w:ascii="Times New Roman" w:hAnsi="Times New Roman" w:cs="Times New Roman"/>
          <w:sz w:val="24"/>
          <w:szCs w:val="24"/>
        </w:rPr>
        <w:t xml:space="preserve"> описание причины возникновения каждого из </w:t>
      </w:r>
      <w:proofErr w:type="gramStart"/>
      <w:r w:rsidRPr="005F1B0E">
        <w:rPr>
          <w:rFonts w:ascii="Times New Roman" w:hAnsi="Times New Roman" w:cs="Times New Roman"/>
          <w:sz w:val="24"/>
          <w:szCs w:val="24"/>
        </w:rPr>
        <w:t>Риск-событий</w:t>
      </w:r>
      <w:proofErr w:type="gramEnd"/>
      <w:r w:rsidRPr="005F1B0E">
        <w:rPr>
          <w:rFonts w:ascii="Times New Roman" w:hAnsi="Times New Roman" w:cs="Times New Roman"/>
          <w:sz w:val="24"/>
          <w:szCs w:val="24"/>
        </w:rPr>
        <w:t>;</w:t>
      </w:r>
    </w:p>
    <w:p w14:paraId="4DA719CF"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rPr>
        <w:t>-</w:t>
      </w:r>
      <w:r w:rsidRPr="005F1B0E">
        <w:rPr>
          <w:rFonts w:ascii="Times New Roman" w:hAnsi="Times New Roman" w:cs="Times New Roman"/>
          <w:sz w:val="24"/>
          <w:szCs w:val="24"/>
        </w:rPr>
        <w:t xml:space="preserve"> описание Бизнес-процессов Оператора Системы и Операторов услуг платежной инфраструктуры, в которых могут произойти </w:t>
      </w:r>
      <w:proofErr w:type="gramStart"/>
      <w:r w:rsidRPr="005F1B0E">
        <w:rPr>
          <w:rFonts w:ascii="Times New Roman" w:hAnsi="Times New Roman" w:cs="Times New Roman"/>
          <w:sz w:val="24"/>
          <w:szCs w:val="24"/>
        </w:rPr>
        <w:t>Риск-события</w:t>
      </w:r>
      <w:proofErr w:type="gramEnd"/>
      <w:r w:rsidRPr="005F1B0E">
        <w:rPr>
          <w:rFonts w:ascii="Times New Roman" w:hAnsi="Times New Roman" w:cs="Times New Roman"/>
          <w:sz w:val="24"/>
          <w:szCs w:val="24"/>
        </w:rPr>
        <w:t>;</w:t>
      </w:r>
    </w:p>
    <w:p w14:paraId="1E95EDD2" w14:textId="77777777" w:rsidR="00433AAE" w:rsidRPr="005F1B0E" w:rsidRDefault="00433AAE" w:rsidP="00433AAE">
      <w:pPr>
        <w:pStyle w:val="ConsPlusNormal"/>
        <w:ind w:firstLine="709"/>
        <w:jc w:val="both"/>
        <w:rPr>
          <w:rFonts w:ascii="Times New Roman" w:hAnsi="Times New Roman" w:cs="Times New Roman"/>
          <w:sz w:val="24"/>
        </w:rPr>
      </w:pPr>
      <w:r w:rsidRPr="005F1B0E">
        <w:rPr>
          <w:rFonts w:ascii="Times New Roman" w:hAnsi="Times New Roman" w:cs="Times New Roman"/>
          <w:sz w:val="24"/>
        </w:rPr>
        <w:t xml:space="preserve">- вероятность наступления </w:t>
      </w:r>
      <w:proofErr w:type="gramStart"/>
      <w:r w:rsidRPr="005F1B0E">
        <w:rPr>
          <w:rFonts w:ascii="Times New Roman" w:hAnsi="Times New Roman" w:cs="Times New Roman"/>
          <w:sz w:val="24"/>
          <w:szCs w:val="24"/>
        </w:rPr>
        <w:t>Р</w:t>
      </w:r>
      <w:r w:rsidRPr="005F1B0E">
        <w:rPr>
          <w:rFonts w:ascii="Times New Roman" w:hAnsi="Times New Roman" w:cs="Times New Roman"/>
          <w:sz w:val="24"/>
        </w:rPr>
        <w:t>иск-событий</w:t>
      </w:r>
      <w:proofErr w:type="gramEnd"/>
      <w:r w:rsidRPr="005F1B0E">
        <w:rPr>
          <w:rFonts w:ascii="Times New Roman" w:hAnsi="Times New Roman" w:cs="Times New Roman"/>
          <w:sz w:val="24"/>
        </w:rPr>
        <w:t>;</w:t>
      </w:r>
    </w:p>
    <w:p w14:paraId="78D16009" w14:textId="77777777" w:rsidR="00433AAE" w:rsidRPr="005F1B0E" w:rsidRDefault="00433AAE" w:rsidP="00433AAE">
      <w:pPr>
        <w:pStyle w:val="ConsPlusNormal"/>
        <w:ind w:firstLine="709"/>
        <w:jc w:val="both"/>
        <w:rPr>
          <w:rFonts w:ascii="Times New Roman" w:hAnsi="Times New Roman" w:cs="Times New Roman"/>
          <w:sz w:val="24"/>
        </w:rPr>
      </w:pPr>
      <w:r w:rsidRPr="005F1B0E">
        <w:rPr>
          <w:rFonts w:ascii="Times New Roman" w:hAnsi="Times New Roman" w:cs="Times New Roman"/>
          <w:sz w:val="24"/>
        </w:rPr>
        <w:t xml:space="preserve">- описание и оценку возможных неблагоприятных последствий каждого </w:t>
      </w:r>
      <w:proofErr w:type="gramStart"/>
      <w:r w:rsidRPr="005F1B0E">
        <w:rPr>
          <w:rFonts w:ascii="Times New Roman" w:hAnsi="Times New Roman" w:cs="Times New Roman"/>
          <w:sz w:val="24"/>
          <w:szCs w:val="24"/>
        </w:rPr>
        <w:t>Р</w:t>
      </w:r>
      <w:r w:rsidRPr="005F1B0E">
        <w:rPr>
          <w:rFonts w:ascii="Times New Roman" w:hAnsi="Times New Roman" w:cs="Times New Roman"/>
          <w:sz w:val="24"/>
        </w:rPr>
        <w:t>иск-события</w:t>
      </w:r>
      <w:proofErr w:type="gramEnd"/>
      <w:r w:rsidRPr="005F1B0E">
        <w:rPr>
          <w:rFonts w:ascii="Times New Roman" w:hAnsi="Times New Roman" w:cs="Times New Roman"/>
          <w:sz w:val="24"/>
        </w:rPr>
        <w:t>;</w:t>
      </w:r>
    </w:p>
    <w:p w14:paraId="135E35CE"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rPr>
        <w:t>-</w:t>
      </w:r>
      <w:r w:rsidRPr="005F1B0E">
        <w:rPr>
          <w:rFonts w:ascii="Times New Roman" w:hAnsi="Times New Roman" w:cs="Times New Roman"/>
          <w:sz w:val="24"/>
          <w:szCs w:val="24"/>
        </w:rPr>
        <w:t xml:space="preserve"> описание Бизнес-процессов и перечень Субъектов системы, на которые влияет Риск-событие;</w:t>
      </w:r>
    </w:p>
    <w:p w14:paraId="2042CF1E" w14:textId="77777777" w:rsidR="00433AAE" w:rsidRPr="005F1B0E" w:rsidRDefault="00433AAE" w:rsidP="00433AAE">
      <w:pPr>
        <w:pStyle w:val="ConsPlusNormal"/>
        <w:ind w:firstLine="709"/>
        <w:jc w:val="both"/>
        <w:rPr>
          <w:rFonts w:ascii="Times New Roman" w:hAnsi="Times New Roman" w:cs="Times New Roman"/>
          <w:sz w:val="24"/>
        </w:rPr>
      </w:pPr>
      <w:r w:rsidRPr="005F1B0E">
        <w:rPr>
          <w:rFonts w:ascii="Times New Roman" w:hAnsi="Times New Roman" w:cs="Times New Roman"/>
          <w:sz w:val="24"/>
        </w:rPr>
        <w:t>- уровень присущего риска;</w:t>
      </w:r>
    </w:p>
    <w:p w14:paraId="3E107CFA" w14:textId="77777777" w:rsidR="00433AAE" w:rsidRPr="005F1B0E" w:rsidRDefault="00433AAE" w:rsidP="00433AAE">
      <w:pPr>
        <w:pStyle w:val="ConsPlusNormal"/>
        <w:ind w:firstLine="709"/>
        <w:jc w:val="both"/>
        <w:rPr>
          <w:rFonts w:ascii="Times New Roman" w:hAnsi="Times New Roman" w:cs="Times New Roman"/>
          <w:sz w:val="24"/>
        </w:rPr>
      </w:pPr>
      <w:r w:rsidRPr="005F1B0E">
        <w:rPr>
          <w:rFonts w:ascii="Times New Roman" w:hAnsi="Times New Roman" w:cs="Times New Roman"/>
          <w:sz w:val="24"/>
        </w:rPr>
        <w:t>- уровень допустимого риска;</w:t>
      </w:r>
    </w:p>
    <w:p w14:paraId="19975CD0" w14:textId="77777777" w:rsidR="00433AAE" w:rsidRPr="005F1B0E" w:rsidRDefault="00433AAE" w:rsidP="00433AAE">
      <w:pPr>
        <w:pStyle w:val="ConsPlusNormal"/>
        <w:ind w:firstLine="709"/>
        <w:jc w:val="both"/>
        <w:rPr>
          <w:rFonts w:ascii="Times New Roman" w:hAnsi="Times New Roman" w:cs="Times New Roman"/>
          <w:sz w:val="24"/>
        </w:rPr>
      </w:pPr>
      <w:r w:rsidRPr="005F1B0E">
        <w:rPr>
          <w:rFonts w:ascii="Times New Roman" w:hAnsi="Times New Roman" w:cs="Times New Roman"/>
          <w:sz w:val="24"/>
        </w:rPr>
        <w:t>- уровень остаточного риска;</w:t>
      </w:r>
    </w:p>
    <w:p w14:paraId="5ED050CE" w14:textId="77777777" w:rsidR="00433AAE" w:rsidRPr="005F1B0E" w:rsidRDefault="00433AAE" w:rsidP="00433AAE">
      <w:pPr>
        <w:pStyle w:val="ConsPlusNormal"/>
        <w:ind w:firstLine="709"/>
        <w:jc w:val="both"/>
        <w:rPr>
          <w:rFonts w:ascii="Times New Roman" w:hAnsi="Times New Roman"/>
          <w:sz w:val="24"/>
        </w:rPr>
      </w:pPr>
      <w:r w:rsidRPr="005F1B0E">
        <w:rPr>
          <w:rFonts w:ascii="Times New Roman" w:hAnsi="Times New Roman"/>
          <w:sz w:val="24"/>
        </w:rPr>
        <w:t>- перечень способов управления рисками в Платежной системе, позволяющих снизить уровень присущего или остаточного риска.</w:t>
      </w:r>
    </w:p>
    <w:p w14:paraId="78B8E658"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В случае возникновения Инцидента, приведшего к приостановлению оказания </w:t>
      </w:r>
      <w:r w:rsidRPr="005F1B0E">
        <w:rPr>
          <w:rFonts w:ascii="Times New Roman" w:hAnsi="Times New Roman" w:cs="Times New Roman"/>
          <w:sz w:val="24"/>
          <w:szCs w:val="24"/>
        </w:rPr>
        <w:lastRenderedPageBreak/>
        <w:t>услуг платежной инфраструктуры, который не отражен в профилях рисков как Риск-событие, профили рисков должны пересматриваться (актуализироваться) в срок, не превышающий 3 (трех) месяцев со дня возникновения данного Инцидента.</w:t>
      </w:r>
    </w:p>
    <w:p w14:paraId="6869B34E"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Оператор системы должен хранить сведения, содержащиеся в профилях рисков, не менее 2 (двух) лет со дня составления и пересмотра (актуализации) профилей рисков.</w:t>
      </w:r>
    </w:p>
    <w:p w14:paraId="3A10A28F" w14:textId="77777777" w:rsidR="00433AAE" w:rsidRPr="005F1B0E" w:rsidRDefault="00433AAE" w:rsidP="00433AAE">
      <w:pPr>
        <w:autoSpaceDE w:val="0"/>
        <w:autoSpaceDN w:val="0"/>
        <w:adjustRightInd w:val="0"/>
        <w:spacing w:after="0" w:line="240" w:lineRule="auto"/>
        <w:ind w:firstLine="709"/>
        <w:jc w:val="both"/>
        <w:rPr>
          <w:rFonts w:ascii="Times New Roman" w:eastAsia="ArialMT" w:hAnsi="Times New Roman"/>
          <w:sz w:val="24"/>
          <w:szCs w:val="24"/>
        </w:rPr>
      </w:pPr>
      <w:r w:rsidRPr="005F1B0E">
        <w:rPr>
          <w:rFonts w:ascii="Times New Roman" w:eastAsia="ArialMT" w:hAnsi="Times New Roman"/>
          <w:sz w:val="24"/>
          <w:szCs w:val="24"/>
        </w:rPr>
        <w:t>Субъекты Системы самостоятельно определяют методики анализа рисков в рамках их деятельности по управлению рисками в Системе. Операторы услуг платежной инфраструктуры и Участники могут использовать иные методики анализа рисков в зависимости от категории и характера риска.</w:t>
      </w:r>
    </w:p>
    <w:p w14:paraId="2B391F04" w14:textId="77777777" w:rsidR="00433AAE" w:rsidRPr="005F1B0E" w:rsidRDefault="00433AAE" w:rsidP="00433AAE">
      <w:pPr>
        <w:autoSpaceDE w:val="0"/>
        <w:autoSpaceDN w:val="0"/>
        <w:adjustRightInd w:val="0"/>
        <w:spacing w:after="0" w:line="240" w:lineRule="auto"/>
        <w:ind w:firstLine="709"/>
        <w:jc w:val="both"/>
        <w:rPr>
          <w:rFonts w:ascii="Times New Roman" w:eastAsia="ArialMT" w:hAnsi="Times New Roman"/>
          <w:sz w:val="24"/>
          <w:szCs w:val="24"/>
        </w:rPr>
      </w:pPr>
      <w:r w:rsidRPr="005F1B0E">
        <w:rPr>
          <w:rFonts w:ascii="Times New Roman" w:eastAsia="ArialMT" w:hAnsi="Times New Roman"/>
          <w:sz w:val="24"/>
          <w:szCs w:val="24"/>
        </w:rPr>
        <w:t xml:space="preserve">Оператор осуществляет </w:t>
      </w:r>
      <w:proofErr w:type="gramStart"/>
      <w:r w:rsidRPr="005F1B0E">
        <w:rPr>
          <w:rFonts w:ascii="Times New Roman" w:eastAsia="ArialMT" w:hAnsi="Times New Roman"/>
          <w:sz w:val="24"/>
          <w:szCs w:val="24"/>
        </w:rPr>
        <w:t>контроль за</w:t>
      </w:r>
      <w:proofErr w:type="gramEnd"/>
      <w:r w:rsidRPr="005F1B0E">
        <w:rPr>
          <w:rFonts w:ascii="Times New Roman" w:eastAsia="ArialMT" w:hAnsi="Times New Roman"/>
          <w:sz w:val="24"/>
          <w:szCs w:val="24"/>
        </w:rPr>
        <w:t xml:space="preserve"> соблюдением Правил Системы в части оценки и управления рисками Операторами услуг платежной инфраструктуры, Участниками и Расчетным центром, а также обеспечения БФПС.</w:t>
      </w:r>
    </w:p>
    <w:p w14:paraId="4967B8D7"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5.2.4.4. Методы анализа рисков в Системе направлены, в том числе на выявление закономерностей функционирования Системы и включают в себя: </w:t>
      </w:r>
    </w:p>
    <w:p w14:paraId="2B2AE886" w14:textId="77777777" w:rsidR="00433AAE" w:rsidRPr="005F1B0E" w:rsidRDefault="00433AAE" w:rsidP="00433AAE">
      <w:pPr>
        <w:pStyle w:val="msonormalcxspmiddle"/>
        <w:spacing w:before="0" w:beforeAutospacing="0" w:after="0" w:afterAutospacing="0"/>
        <w:ind w:firstLine="709"/>
        <w:contextualSpacing/>
        <w:jc w:val="both"/>
      </w:pPr>
      <w:r w:rsidRPr="005F1B0E">
        <w:t>а) Прогнозирование и оценка. Составление прогнозов возможных размеров финансовых потерь (в случае возникновения повышенных рисков в Системе) и сопоставление их с гарантийными фондами Платежной системы Участников-Страховщиков для принятия мер по снижению таких потерь, с учетом периодичности проведения расчетов в Системе.</w:t>
      </w:r>
    </w:p>
    <w:p w14:paraId="28271D0B" w14:textId="77777777" w:rsidR="00433AAE" w:rsidRPr="005F1B0E" w:rsidRDefault="00433AAE" w:rsidP="00433AAE">
      <w:pPr>
        <w:pStyle w:val="msonormalcxspmiddle"/>
        <w:spacing w:before="0" w:beforeAutospacing="0" w:after="0" w:afterAutospacing="0"/>
        <w:ind w:firstLine="709"/>
        <w:contextualSpacing/>
        <w:jc w:val="both"/>
      </w:pPr>
      <w:r w:rsidRPr="005F1B0E">
        <w:t>б) Наблюдение за осуществлением расчетов и случаями несвоевременного осуществления расчетов Расчетным центром, Операторами по переводу денежных средств, а равно за своевременностью исполнения обязательств Операторами услуг платежной инфраструктуры при осуществлении расчетов в Системе.</w:t>
      </w:r>
    </w:p>
    <w:bookmarkEnd w:id="638"/>
    <w:p w14:paraId="7F9209F5"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t>в) Регулярный мониторинг информации об Участниках из средств массовой информации и других источников, анализ соответствующей отчетности в целях выявления рисков (снижение рейтинга надежности рейтинговыми агентствами; необоснованный рост кредиторской и (или) дебиторской задолженности, безнадежных к взысканию требований; введение в отношении Участника-Страховщика ограничений на выдачу бланков полисов по обязательным видам страхования гражданской ответственности и иные).</w:t>
      </w:r>
      <w:proofErr w:type="gramEnd"/>
    </w:p>
    <w:p w14:paraId="2094E97A" w14:textId="77777777" w:rsidR="00433AAE" w:rsidRPr="005F1B0E" w:rsidRDefault="00433AAE" w:rsidP="00433AAE">
      <w:pPr>
        <w:pStyle w:val="msonormalcxspmiddle"/>
        <w:spacing w:before="0" w:beforeAutospacing="0" w:after="0" w:afterAutospacing="0"/>
        <w:ind w:firstLine="709"/>
        <w:contextualSpacing/>
        <w:jc w:val="both"/>
      </w:pPr>
      <w:r w:rsidRPr="005F1B0E">
        <w:t>г) Анализ относительного времени задержки (показатель несвоевременного оказания в Системе операционных услуг, услуг платежного клиринга, перевода денежных средств).</w:t>
      </w:r>
    </w:p>
    <w:p w14:paraId="0BCDAF56" w14:textId="77777777" w:rsidR="00433AAE" w:rsidRPr="005F1B0E" w:rsidRDefault="00433AAE" w:rsidP="00433AAE">
      <w:pPr>
        <w:pStyle w:val="msonormalcxspmiddle"/>
        <w:spacing w:before="0" w:beforeAutospacing="0" w:after="0" w:afterAutospacing="0"/>
        <w:ind w:firstLine="709"/>
        <w:contextualSpacing/>
        <w:jc w:val="both"/>
      </w:pPr>
      <w:r w:rsidRPr="005F1B0E">
        <w:t>д) Анализ информации обо всех технологических сбоях в информационной системе, в которой осуществляется обмен информацией Участников-Страховщиков и Оператора Системы.</w:t>
      </w:r>
    </w:p>
    <w:p w14:paraId="6CCC2AB1"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е) Также в качестве методов анализа рисков в Системе могут дополнительно использоваться следующие показатели: </w:t>
      </w:r>
    </w:p>
    <w:p w14:paraId="6F8EA7D5" w14:textId="77777777" w:rsidR="00433AAE" w:rsidRPr="005F1B0E" w:rsidRDefault="00433AAE" w:rsidP="00433AAE">
      <w:pPr>
        <w:pStyle w:val="msonormalcxspmiddle"/>
        <w:spacing w:before="0" w:beforeAutospacing="0" w:after="0" w:afterAutospacing="0"/>
        <w:ind w:firstLine="709"/>
        <w:contextualSpacing/>
        <w:jc w:val="both"/>
      </w:pPr>
      <w:r w:rsidRPr="005F1B0E">
        <w:t>- количество задержек приема Распоряжений, вызванных технологическими сбоями.</w:t>
      </w:r>
    </w:p>
    <w:p w14:paraId="4EC986FF" w14:textId="77777777" w:rsidR="00433AAE" w:rsidRPr="005F1B0E" w:rsidRDefault="00433AAE" w:rsidP="00433AAE">
      <w:pPr>
        <w:pStyle w:val="msonormalcxspmiddle"/>
        <w:spacing w:before="0" w:beforeAutospacing="0" w:after="0" w:afterAutospacing="0"/>
        <w:ind w:firstLine="709"/>
        <w:contextualSpacing/>
        <w:jc w:val="both"/>
      </w:pPr>
      <w:r w:rsidRPr="005F1B0E">
        <w:t>- количество задержек перевода денежных средств, вызванных технологическими сбоями.</w:t>
      </w:r>
    </w:p>
    <w:p w14:paraId="244CBEC7" w14:textId="77777777" w:rsidR="00433AAE" w:rsidRPr="005F1B0E" w:rsidRDefault="00433AAE" w:rsidP="00433AAE">
      <w:pPr>
        <w:pStyle w:val="msonormalcxspmiddle"/>
        <w:spacing w:before="0" w:beforeAutospacing="0" w:after="0" w:afterAutospacing="0"/>
        <w:ind w:firstLine="709"/>
        <w:contextualSpacing/>
        <w:jc w:val="both"/>
      </w:pPr>
      <w:r w:rsidRPr="005F1B0E">
        <w:t>ж) Моделирование и анализ степени работоспособности Системы в условиях стрессовых воздействий:</w:t>
      </w:r>
    </w:p>
    <w:p w14:paraId="2F3F9F7A" w14:textId="77777777" w:rsidR="00433AAE" w:rsidRPr="005F1B0E" w:rsidRDefault="00433AAE" w:rsidP="00433AAE">
      <w:pPr>
        <w:pStyle w:val="msonormalcxspmiddle"/>
        <w:spacing w:before="0" w:beforeAutospacing="0" w:after="0" w:afterAutospacing="0"/>
        <w:ind w:firstLine="709"/>
        <w:contextualSpacing/>
        <w:jc w:val="both"/>
      </w:pPr>
      <w:r w:rsidRPr="005F1B0E">
        <w:t>- исключение из расчета одного или нескольких Участников;</w:t>
      </w:r>
    </w:p>
    <w:p w14:paraId="36D5D43A" w14:textId="77777777" w:rsidR="00433AAE" w:rsidRPr="005F1B0E" w:rsidRDefault="00433AAE" w:rsidP="00433AAE">
      <w:pPr>
        <w:pStyle w:val="msonormalcxspmiddle"/>
        <w:spacing w:before="0" w:beforeAutospacing="0" w:after="0" w:afterAutospacing="0"/>
        <w:ind w:firstLine="709"/>
        <w:contextualSpacing/>
        <w:jc w:val="both"/>
      </w:pPr>
      <w:r w:rsidRPr="005F1B0E">
        <w:t>- снижение объема денежных средств, используемых для расчета в Системе;</w:t>
      </w:r>
    </w:p>
    <w:p w14:paraId="443B84CB" w14:textId="77777777" w:rsidR="00433AAE" w:rsidRPr="005F1B0E" w:rsidRDefault="00433AAE" w:rsidP="00433AAE">
      <w:pPr>
        <w:pStyle w:val="msonormalcxspmiddle"/>
        <w:spacing w:before="0" w:beforeAutospacing="0" w:after="0" w:afterAutospacing="0"/>
        <w:ind w:firstLine="709"/>
        <w:contextualSpacing/>
        <w:jc w:val="both"/>
      </w:pPr>
      <w:r w:rsidRPr="005F1B0E">
        <w:t>- иные сценарии, используемые для такого тестирования.</w:t>
      </w:r>
    </w:p>
    <w:p w14:paraId="3A6243C7" w14:textId="77777777" w:rsidR="00433AAE" w:rsidRPr="005F1B0E" w:rsidRDefault="00433AAE" w:rsidP="00433AAE">
      <w:pPr>
        <w:pStyle w:val="msonormalcxspmiddle"/>
        <w:spacing w:before="0" w:beforeAutospacing="0" w:after="0" w:afterAutospacing="0"/>
        <w:ind w:firstLine="709"/>
        <w:contextualSpacing/>
        <w:jc w:val="both"/>
      </w:pPr>
      <w:r w:rsidRPr="005F1B0E">
        <w:t>В целях оценки операционного риска определяется вероятность наступления обусловленных факторами операционного риска событий (действий), которые могут привести к возникновению убытков, и размер потенциальных убытков (уровень операционного риска).</w:t>
      </w:r>
    </w:p>
    <w:p w14:paraId="66CEEF93" w14:textId="77777777" w:rsidR="00433AAE" w:rsidRPr="005F1B0E" w:rsidRDefault="00433AAE" w:rsidP="00433AAE">
      <w:pPr>
        <w:autoSpaceDE w:val="0"/>
        <w:autoSpaceDN w:val="0"/>
        <w:adjustRightInd w:val="0"/>
        <w:spacing w:after="0" w:line="240" w:lineRule="auto"/>
        <w:ind w:firstLine="709"/>
        <w:jc w:val="both"/>
        <w:rPr>
          <w:rFonts w:ascii="Times New Roman" w:eastAsia="ArialMT" w:hAnsi="Times New Roman"/>
          <w:color w:val="000000" w:themeColor="text1"/>
          <w:sz w:val="24"/>
          <w:szCs w:val="24"/>
        </w:rPr>
      </w:pPr>
      <w:r w:rsidRPr="005F1B0E">
        <w:rPr>
          <w:rFonts w:ascii="Times New Roman" w:eastAsia="ArialMT" w:hAnsi="Times New Roman"/>
          <w:color w:val="000000" w:themeColor="text1"/>
          <w:sz w:val="24"/>
          <w:szCs w:val="24"/>
        </w:rPr>
        <w:lastRenderedPageBreak/>
        <w:t>5.2.4.5. Порядок оценки системы управления рисками Платежной системы в целях ее совершенствования.</w:t>
      </w:r>
    </w:p>
    <w:p w14:paraId="2BC9C2C7" w14:textId="77777777" w:rsidR="00433AAE" w:rsidRPr="005F1B0E" w:rsidRDefault="00433AAE" w:rsidP="00433AAE">
      <w:pPr>
        <w:autoSpaceDE w:val="0"/>
        <w:autoSpaceDN w:val="0"/>
        <w:adjustRightInd w:val="0"/>
        <w:spacing w:after="0" w:line="240" w:lineRule="auto"/>
        <w:ind w:firstLine="709"/>
        <w:jc w:val="both"/>
        <w:rPr>
          <w:rFonts w:ascii="Times New Roman" w:hAnsi="Times New Roman"/>
          <w:sz w:val="24"/>
          <w:szCs w:val="24"/>
        </w:rPr>
      </w:pPr>
      <w:proofErr w:type="gramStart"/>
      <w:r w:rsidRPr="005F1B0E">
        <w:rPr>
          <w:rFonts w:ascii="Times New Roman" w:eastAsia="ArialMT" w:hAnsi="Times New Roman"/>
          <w:color w:val="000000" w:themeColor="text1"/>
          <w:sz w:val="24"/>
          <w:szCs w:val="24"/>
        </w:rPr>
        <w:t>Оценка системы управления рисками</w:t>
      </w:r>
      <w:r w:rsidRPr="005F1B0E">
        <w:rPr>
          <w:rFonts w:ascii="Times New Roman" w:hAnsi="Times New Roman"/>
          <w:sz w:val="24"/>
          <w:szCs w:val="24"/>
        </w:rPr>
        <w:t>, в том числе используемых методов оценки рисков и результатов применения способов управления рисками в Платежной системе</w:t>
      </w:r>
      <w:r w:rsidRPr="005F1B0E">
        <w:rPr>
          <w:rFonts w:ascii="Times New Roman" w:eastAsia="ArialMT" w:hAnsi="Times New Roman"/>
          <w:color w:val="000000" w:themeColor="text1"/>
          <w:sz w:val="24"/>
          <w:szCs w:val="24"/>
        </w:rPr>
        <w:t xml:space="preserve"> проводится Оператором системы </w:t>
      </w:r>
      <w:r w:rsidRPr="005F1B0E">
        <w:rPr>
          <w:rFonts w:ascii="Times New Roman" w:hAnsi="Times New Roman"/>
          <w:sz w:val="24"/>
          <w:szCs w:val="24"/>
        </w:rPr>
        <w:t>не реже одного раза в 2 (два) года</w:t>
      </w:r>
      <w:r w:rsidRPr="005F1B0E">
        <w:rPr>
          <w:rFonts w:ascii="Times New Roman" w:eastAsia="ArialMT" w:hAnsi="Times New Roman"/>
          <w:color w:val="000000" w:themeColor="text1"/>
          <w:sz w:val="24"/>
          <w:szCs w:val="24"/>
        </w:rPr>
        <w:t xml:space="preserve"> и основывается на результатах анализа</w:t>
      </w:r>
      <w:r w:rsidRPr="005F1B0E">
        <w:rPr>
          <w:rFonts w:ascii="Times New Roman" w:hAnsi="Times New Roman"/>
          <w:sz w:val="24"/>
          <w:szCs w:val="24"/>
        </w:rPr>
        <w:t xml:space="preserve"> значений показателей БФПС, в том числе путем их сравнения с пороговыми уровнями показателей</w:t>
      </w:r>
      <w:r w:rsidRPr="005F1B0E">
        <w:rPr>
          <w:rFonts w:ascii="Times New Roman" w:eastAsia="ArialMT" w:hAnsi="Times New Roman"/>
          <w:color w:val="000000" w:themeColor="text1"/>
          <w:sz w:val="24"/>
          <w:szCs w:val="24"/>
        </w:rPr>
        <w:t xml:space="preserve"> </w:t>
      </w:r>
      <w:r w:rsidRPr="005F1B0E">
        <w:rPr>
          <w:rFonts w:ascii="Times New Roman" w:hAnsi="Times New Roman"/>
          <w:sz w:val="24"/>
          <w:szCs w:val="24"/>
        </w:rPr>
        <w:t xml:space="preserve">БФПС, </w:t>
      </w:r>
      <w:r w:rsidRPr="005F1B0E">
        <w:rPr>
          <w:rFonts w:ascii="Times New Roman" w:eastAsia="ArialMT" w:hAnsi="Times New Roman"/>
          <w:sz w:val="24"/>
          <w:szCs w:val="24"/>
          <w:lang w:eastAsia="ru-RU"/>
        </w:rPr>
        <w:t>и построения профилей рисков, с применением метода экспертных оценок.</w:t>
      </w:r>
      <w:proofErr w:type="gramEnd"/>
      <w:r w:rsidRPr="005F1B0E">
        <w:rPr>
          <w:rFonts w:ascii="Times New Roman" w:hAnsi="Times New Roman"/>
          <w:sz w:val="24"/>
          <w:szCs w:val="24"/>
        </w:rPr>
        <w:t xml:space="preserve"> В качестве экспертов могут выступать работники Оператора Системы, либо привлекаться независимые эксперты.</w:t>
      </w:r>
    </w:p>
    <w:p w14:paraId="7642271A" w14:textId="77777777" w:rsidR="00433AAE" w:rsidRPr="005F1B0E" w:rsidRDefault="00433AAE" w:rsidP="00433AAE">
      <w:pPr>
        <w:autoSpaceDE w:val="0"/>
        <w:autoSpaceDN w:val="0"/>
        <w:adjustRightInd w:val="0"/>
        <w:spacing w:after="0" w:line="240" w:lineRule="auto"/>
        <w:ind w:firstLine="709"/>
        <w:jc w:val="both"/>
        <w:rPr>
          <w:rFonts w:ascii="Times New Roman" w:eastAsia="ArialMT" w:hAnsi="Times New Roman"/>
          <w:color w:val="000000" w:themeColor="text1"/>
          <w:sz w:val="24"/>
          <w:szCs w:val="24"/>
        </w:rPr>
      </w:pPr>
      <w:r w:rsidRPr="005F1B0E">
        <w:rPr>
          <w:rFonts w:ascii="Times New Roman" w:hAnsi="Times New Roman"/>
          <w:sz w:val="24"/>
          <w:szCs w:val="24"/>
        </w:rPr>
        <w:t>Оператор Системы должен документально оформлять результаты указанной оценки</w:t>
      </w:r>
      <w:r w:rsidRPr="005F1B0E">
        <w:rPr>
          <w:rFonts w:ascii="Times New Roman" w:eastAsia="ArialMT" w:hAnsi="Times New Roman"/>
          <w:color w:val="000000" w:themeColor="text1"/>
          <w:sz w:val="24"/>
          <w:szCs w:val="24"/>
        </w:rPr>
        <w:t xml:space="preserve">. </w:t>
      </w:r>
    </w:p>
    <w:p w14:paraId="62E31657" w14:textId="77777777" w:rsidR="00433AAE" w:rsidRPr="005F1B0E" w:rsidRDefault="00433AAE" w:rsidP="00433AAE">
      <w:pPr>
        <w:pStyle w:val="Default"/>
        <w:ind w:firstLine="709"/>
        <w:jc w:val="both"/>
        <w:rPr>
          <w:rFonts w:ascii="Times New Roman" w:hAnsi="Times New Roman" w:cs="Times New Roman"/>
        </w:rPr>
      </w:pPr>
      <w:r w:rsidRPr="005F1B0E">
        <w:rPr>
          <w:rFonts w:ascii="Times New Roman" w:hAnsi="Times New Roman" w:cs="Times New Roman"/>
        </w:rPr>
        <w:t xml:space="preserve">Оценкой </w:t>
      </w:r>
      <w:proofErr w:type="gramStart"/>
      <w:r w:rsidRPr="005F1B0E">
        <w:rPr>
          <w:rFonts w:ascii="Times New Roman" w:hAnsi="Times New Roman" w:cs="Times New Roman"/>
        </w:rPr>
        <w:t>эффективности результатов применения способов управления</w:t>
      </w:r>
      <w:proofErr w:type="gramEnd"/>
      <w:r w:rsidRPr="005F1B0E">
        <w:rPr>
          <w:rFonts w:ascii="Times New Roman" w:hAnsi="Times New Roman" w:cs="Times New Roman"/>
        </w:rPr>
        <w:t xml:space="preserve"> рисками в Платежной системе</w:t>
      </w:r>
      <w:r w:rsidRPr="005F1B0E">
        <w:rPr>
          <w:rFonts w:ascii="Times New Roman" w:hAnsi="Times New Roman" w:cs="Times New Roman"/>
          <w:b/>
          <w:bCs/>
        </w:rPr>
        <w:t xml:space="preserve"> </w:t>
      </w:r>
      <w:r w:rsidRPr="005F1B0E">
        <w:rPr>
          <w:rFonts w:ascii="Times New Roman" w:hAnsi="Times New Roman" w:cs="Times New Roman"/>
        </w:rPr>
        <w:t xml:space="preserve">является результат сравнения полученных значений уровня остаточного риска и уровня допустимого риска. В случае превышения значения уровня остаточного риска над значением уровня допустимого риска, меры признаются недостаточно </w:t>
      </w:r>
      <w:proofErr w:type="gramStart"/>
      <w:r w:rsidRPr="005F1B0E">
        <w:rPr>
          <w:rFonts w:ascii="Times New Roman" w:hAnsi="Times New Roman" w:cs="Times New Roman"/>
        </w:rPr>
        <w:t>эффективными</w:t>
      </w:r>
      <w:proofErr w:type="gramEnd"/>
      <w:r w:rsidRPr="005F1B0E">
        <w:rPr>
          <w:rFonts w:ascii="Times New Roman" w:hAnsi="Times New Roman" w:cs="Times New Roman"/>
        </w:rPr>
        <w:t xml:space="preserve"> и ставится вопрос о необходимости выработки и применения дополнительных способов управления рисами в </w:t>
      </w:r>
      <w:r w:rsidRPr="005F1B0E">
        <w:rPr>
          <w:rFonts w:ascii="Times New Roman" w:hAnsi="Times New Roman" w:cs="Times New Roman"/>
          <w:bCs/>
        </w:rPr>
        <w:t>Платежной системе.</w:t>
      </w:r>
    </w:p>
    <w:p w14:paraId="3CDCF839" w14:textId="77777777" w:rsidR="00433AAE" w:rsidRPr="005F1B0E" w:rsidRDefault="00433AAE" w:rsidP="00433AAE">
      <w:pPr>
        <w:pStyle w:val="ConsPlusNormal"/>
        <w:ind w:firstLine="709"/>
        <w:jc w:val="both"/>
        <w:rPr>
          <w:rFonts w:ascii="Times New Roman" w:hAnsi="Times New Roman" w:cs="Times New Roman"/>
          <w:sz w:val="24"/>
          <w:szCs w:val="24"/>
        </w:rPr>
      </w:pPr>
      <w:proofErr w:type="gramStart"/>
      <w:r w:rsidRPr="005F1B0E">
        <w:rPr>
          <w:rFonts w:ascii="Times New Roman" w:hAnsi="Times New Roman" w:cs="Times New Roman"/>
          <w:sz w:val="24"/>
          <w:szCs w:val="24"/>
        </w:rPr>
        <w:t>Оператор платежной системы должен вносить изменения в систему управления рисками в Платежной системе в случае, если действующая система управления рисками в Системе не позволила предотвратить нарушение оказания услуг платежной инфраструктуры, соответствующего требованиям к оказанию услуг, а также восстановить оказание услуг платежной инфраструктуры, соответствующее требованиям к оказанию услуг, и (или) восстановить оказание услуг платежной инфраструктуры в случае приостановления их оказания в</w:t>
      </w:r>
      <w:proofErr w:type="gramEnd"/>
      <w:r w:rsidRPr="005F1B0E">
        <w:rPr>
          <w:rFonts w:ascii="Times New Roman" w:hAnsi="Times New Roman" w:cs="Times New Roman"/>
          <w:sz w:val="24"/>
          <w:szCs w:val="24"/>
        </w:rPr>
        <w:t xml:space="preserve"> течение периодов времени, установленных Оператором Системы в Правилах.</w:t>
      </w:r>
    </w:p>
    <w:p w14:paraId="042B7CC6" w14:textId="77777777" w:rsidR="00433AAE" w:rsidRPr="005F1B0E" w:rsidRDefault="00433AAE" w:rsidP="00433AAE">
      <w:pPr>
        <w:autoSpaceDE w:val="0"/>
        <w:autoSpaceDN w:val="0"/>
        <w:adjustRightInd w:val="0"/>
        <w:spacing w:after="0" w:line="240" w:lineRule="auto"/>
        <w:ind w:firstLine="709"/>
        <w:jc w:val="both"/>
        <w:rPr>
          <w:rFonts w:ascii="Times New Roman" w:eastAsia="ArialMT" w:hAnsi="Times New Roman"/>
          <w:color w:val="000000" w:themeColor="text1"/>
          <w:sz w:val="24"/>
          <w:szCs w:val="24"/>
        </w:rPr>
      </w:pPr>
      <w:r w:rsidRPr="005F1B0E">
        <w:rPr>
          <w:rFonts w:ascii="Times New Roman" w:eastAsia="ArialMT" w:hAnsi="Times New Roman"/>
          <w:color w:val="000000" w:themeColor="text1"/>
          <w:sz w:val="24"/>
          <w:szCs w:val="24"/>
        </w:rPr>
        <w:t xml:space="preserve">Работники Оператора, </w:t>
      </w:r>
      <w:r w:rsidRPr="005F1B0E">
        <w:rPr>
          <w:rFonts w:ascii="Times New Roman" w:hAnsi="Times New Roman"/>
          <w:sz w:val="24"/>
          <w:szCs w:val="24"/>
        </w:rPr>
        <w:t>Операторов услуг платежной инфраструктуры, Участников-Банков,</w:t>
      </w:r>
      <w:r w:rsidRPr="005F1B0E">
        <w:rPr>
          <w:rFonts w:ascii="Times New Roman" w:eastAsia="ArialMT" w:hAnsi="Times New Roman"/>
          <w:color w:val="000000" w:themeColor="text1"/>
          <w:sz w:val="24"/>
          <w:szCs w:val="24"/>
        </w:rPr>
        <w:t xml:space="preserve"> ответственные за контроль рисков, определяют профили рисков и меры, направленные на достижение и поддержание приемлемого (допустимого) уровня риска.</w:t>
      </w:r>
    </w:p>
    <w:p w14:paraId="135E7825" w14:textId="77777777" w:rsidR="00433AAE" w:rsidRPr="005F1B0E" w:rsidRDefault="00433AAE" w:rsidP="00433AAE">
      <w:pPr>
        <w:pStyle w:val="msonormalcxspmiddle"/>
        <w:spacing w:before="0" w:beforeAutospacing="0" w:after="0" w:afterAutospacing="0"/>
        <w:ind w:firstLine="709"/>
        <w:contextualSpacing/>
        <w:jc w:val="both"/>
      </w:pPr>
      <w:r w:rsidRPr="005F1B0E">
        <w:t>5.2.4.6. Меры Оператора Системы, Операторов услуг платежной инфраструктуры, Участников-Банков, необходимые для достижения или поддержания приемлемого (допустимого) уровня рисков в Системе:</w:t>
      </w:r>
    </w:p>
    <w:p w14:paraId="2A33F078"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наличие в организационно-штатной структуре самостоятельного структурного подразделения или лица, деятельность которого направлена на обеспечение непрерывности деятельности организации;</w:t>
      </w:r>
    </w:p>
    <w:p w14:paraId="259CFAF2"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фиксация и обработка информации о фактах нарушения нормальной работы структурных подразделений, штатной работы программно-технических средств, правил и требований к совершению операций, которые могли привести (привели) к расходам (убыткам);</w:t>
      </w:r>
    </w:p>
    <w:p w14:paraId="1253D71B"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дублирование подачи электропитания к вычислительному центру;</w:t>
      </w:r>
    </w:p>
    <w:p w14:paraId="356FDB56"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использование дополнительных автономных источников электропитания (электрогенераторов);</w:t>
      </w:r>
    </w:p>
    <w:p w14:paraId="1F3E3262"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обязательное использование источников бесперебойного электропитания (далее - ИБП) на основе аккумуляторных батарей;</w:t>
      </w:r>
    </w:p>
    <w:p w14:paraId="301F9FA9"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оптимизация распределения нагрузок на ИБП для обеспечения максимальной продолжительности работы критичных сервисов;</w:t>
      </w:r>
    </w:p>
    <w:p w14:paraId="483CE9DD"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дублирование каналов связи и каналов информационного взаимодействия (далее – каналы), то есть обеспечение приема и обработки информации по нескольким каналам, а также представление отчетов о выполненных операциях, как по основному, так и по резервному каналу;</w:t>
      </w:r>
    </w:p>
    <w:p w14:paraId="63E4AA76"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обязательное резервирование используемых серверов;</w:t>
      </w:r>
    </w:p>
    <w:p w14:paraId="566C4F47"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lastRenderedPageBreak/>
        <w:t xml:space="preserve">использование современных средств и методов повышения отказоустойчивости систем энергоснабжения, кондиционирования, пожаротушения, безопасности и других систем обеспечения безотказной работы средств электронного взаимодействия; </w:t>
      </w:r>
    </w:p>
    <w:p w14:paraId="142A2B8A"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проверка устанавливаемого программного обеспечения, как системного, так и прикладного, на этапе опытной эксплуатации до ввода в промышленную эксплуатацию;</w:t>
      </w:r>
    </w:p>
    <w:p w14:paraId="30D51152"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 xml:space="preserve">разработка детализированных Правил Системы, позволяющих ее Участникам однозначно определять свои права и обязанности; </w:t>
      </w:r>
    </w:p>
    <w:p w14:paraId="79063580"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 xml:space="preserve">установление эффективной структуры договорных отношений в Системе; </w:t>
      </w:r>
    </w:p>
    <w:p w14:paraId="7E3F70F9"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 xml:space="preserve">разработка типовых Договоров банковского счета, заключаемых между Расчетным центром и Участниками; </w:t>
      </w:r>
    </w:p>
    <w:p w14:paraId="62DDFBDD"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установление требований к Договору банковского счета (счета гарантийного фонда), на основании которого Участнику-Страховщику открывается Счет гарантийного фонда Платежной системы Участника-Страховщика;</w:t>
      </w:r>
    </w:p>
    <w:p w14:paraId="79142D6A" w14:textId="77777777" w:rsidR="00433AAE" w:rsidRPr="005F1B0E"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обеспечение возможности досудебного рассмотрения споров между Субъектами системы.</w:t>
      </w:r>
    </w:p>
    <w:p w14:paraId="161F3D70" w14:textId="77777777" w:rsidR="00433AAE" w:rsidRPr="005F1B0E" w:rsidRDefault="00433AAE" w:rsidP="00433AAE">
      <w:pPr>
        <w:autoSpaceDE w:val="0"/>
        <w:autoSpaceDN w:val="0"/>
        <w:adjustRightInd w:val="0"/>
        <w:spacing w:after="0" w:line="240" w:lineRule="auto"/>
        <w:ind w:firstLine="709"/>
        <w:jc w:val="both"/>
        <w:rPr>
          <w:rFonts w:ascii="Times New Roman" w:hAnsi="Times New Roman"/>
          <w:color w:val="000000" w:themeColor="text1"/>
          <w:sz w:val="24"/>
          <w:szCs w:val="24"/>
        </w:rPr>
      </w:pPr>
      <w:r w:rsidRPr="005F1B0E">
        <w:rPr>
          <w:rFonts w:ascii="Times New Roman" w:eastAsia="ArialMT" w:hAnsi="Times New Roman"/>
          <w:color w:val="000000" w:themeColor="text1"/>
          <w:sz w:val="24"/>
          <w:szCs w:val="24"/>
        </w:rPr>
        <w:t>Для реализации установленных мер определяются ответственные лица.</w:t>
      </w:r>
    </w:p>
    <w:p w14:paraId="4784A3F7"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Операторы услуг платежной инфраструктуры, Участники-Банки при вступлении в Систему информируют Оператора Системы о наличии в своей организационно-штатной структуре подразделения или лица, осуществляющего функции по обеспечению бесперебойности функционирования организации, и о контактной информации с указанными работниками. </w:t>
      </w:r>
    </w:p>
    <w:p w14:paraId="46931000"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В случае замены работников и/или изменения контактной информации о работниках, осуществляющих функции по обеспечению бесперебойности функционирования организации, Оператор услуг платежной инфраструктуры, Участник незамедлительно информирует Оператора Системы.</w:t>
      </w:r>
    </w:p>
    <w:p w14:paraId="12D99E9A" w14:textId="77777777" w:rsidR="00433AAE" w:rsidRPr="005F1B0E" w:rsidRDefault="00433AAE" w:rsidP="00433AAE">
      <w:pPr>
        <w:pStyle w:val="msonormalcxspmiddle"/>
        <w:spacing w:before="0" w:beforeAutospacing="0" w:after="0" w:afterAutospacing="0"/>
        <w:ind w:firstLine="709"/>
        <w:contextualSpacing/>
        <w:jc w:val="both"/>
      </w:pPr>
      <w:r w:rsidRPr="005F1B0E">
        <w:t>Информация направляется в письменном виде (в том числе может быть доставлена посредством электронной почты, почтовым отправлением, курьерской доставкой).</w:t>
      </w:r>
    </w:p>
    <w:p w14:paraId="41A6422D" w14:textId="77777777" w:rsidR="00433AAE" w:rsidRPr="005F1B0E" w:rsidRDefault="00433AAE" w:rsidP="00433AAE">
      <w:pPr>
        <w:pStyle w:val="6"/>
        <w:jc w:val="both"/>
      </w:pPr>
      <w:bookmarkStart w:id="751" w:name="_Toc37426890"/>
      <w:bookmarkStart w:id="752" w:name="_Toc38905251"/>
      <w:bookmarkStart w:id="753" w:name="_Toc73978851"/>
      <w:bookmarkStart w:id="754" w:name="_Toc69896922"/>
      <w:bookmarkStart w:id="755" w:name="_Toc70341031"/>
      <w:bookmarkStart w:id="756" w:name="_Toc80272745"/>
      <w:bookmarkStart w:id="757" w:name="_Toc84518152"/>
      <w:bookmarkStart w:id="758" w:name="_Toc86145137"/>
      <w:r w:rsidRPr="005F1B0E">
        <w:t>5.2.5. Порядок информационного взаимодействия Оператора Системы, Участников и Операторов услуг платежной инфраструктуры</w:t>
      </w:r>
      <w:bookmarkEnd w:id="751"/>
      <w:bookmarkEnd w:id="752"/>
      <w:bookmarkEnd w:id="753"/>
      <w:bookmarkEnd w:id="754"/>
      <w:bookmarkEnd w:id="755"/>
      <w:bookmarkEnd w:id="756"/>
      <w:bookmarkEnd w:id="757"/>
      <w:bookmarkEnd w:id="758"/>
    </w:p>
    <w:p w14:paraId="22459616"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Информационное взаимодействие в целях обеспечения </w:t>
      </w:r>
      <w:r w:rsidRPr="005F1B0E">
        <w:rPr>
          <w:rFonts w:eastAsia="ArialMT"/>
        </w:rPr>
        <w:t>БФПС</w:t>
      </w:r>
      <w:r w:rsidRPr="005F1B0E">
        <w:t xml:space="preserve"> является неотъемлемой частью функционирования Системы. </w:t>
      </w:r>
      <w:r w:rsidRPr="005F1B0E">
        <w:rPr>
          <w:rFonts w:eastAsia="ArialMT"/>
        </w:rPr>
        <w:t xml:space="preserve">Информационное взаимодействие осуществляется на регулярной основе </w:t>
      </w:r>
      <w:r w:rsidRPr="005F1B0E">
        <w:t xml:space="preserve">в письменном виде (в том числе может быть </w:t>
      </w:r>
      <w:proofErr w:type="gramStart"/>
      <w:r w:rsidRPr="005F1B0E">
        <w:t>доставлена</w:t>
      </w:r>
      <w:proofErr w:type="gramEnd"/>
      <w:r w:rsidRPr="005F1B0E">
        <w:t xml:space="preserve"> посредством электронной почты, почтовым отправлением, курьерской доставкой).</w:t>
      </w:r>
    </w:p>
    <w:p w14:paraId="629B8662"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eastAsia="ArialMT" w:hAnsi="Times New Roman" w:cs="Times New Roman"/>
          <w:sz w:val="24"/>
          <w:szCs w:val="24"/>
        </w:rPr>
        <w:t>В случае приостановления (прекращения) оказания услуг платежной инфраструктуры Оператор Системы информирует о таких случаях и причинах приостановления (прекращения) оказания услуг платежной инфраструктуры</w:t>
      </w:r>
      <w:r w:rsidRPr="005F1B0E">
        <w:rPr>
          <w:rFonts w:ascii="Times New Roman" w:hAnsi="Times New Roman" w:cs="Times New Roman"/>
          <w:sz w:val="24"/>
          <w:szCs w:val="24"/>
        </w:rPr>
        <w:t>:</w:t>
      </w:r>
    </w:p>
    <w:p w14:paraId="037F46E1" w14:textId="77777777" w:rsidR="00433AAE" w:rsidRPr="005F1B0E" w:rsidRDefault="00433AAE" w:rsidP="00433AAE">
      <w:pPr>
        <w:autoSpaceDE w:val="0"/>
        <w:autoSpaceDN w:val="0"/>
        <w:adjustRightInd w:val="0"/>
        <w:spacing w:after="0" w:line="240" w:lineRule="auto"/>
        <w:ind w:firstLine="709"/>
        <w:jc w:val="both"/>
        <w:rPr>
          <w:rFonts w:ascii="Times New Roman" w:hAnsi="Times New Roman"/>
          <w:sz w:val="24"/>
          <w:szCs w:val="24"/>
          <w:lang w:eastAsia="ru-RU"/>
        </w:rPr>
      </w:pPr>
      <w:r w:rsidRPr="005F1B0E">
        <w:rPr>
          <w:rFonts w:ascii="Times New Roman" w:hAnsi="Times New Roman"/>
          <w:sz w:val="24"/>
        </w:rPr>
        <w:t>-</w:t>
      </w:r>
      <w:r w:rsidRPr="005F1B0E">
        <w:rPr>
          <w:rFonts w:ascii="Times New Roman" w:hAnsi="Times New Roman"/>
          <w:sz w:val="24"/>
          <w:szCs w:val="24"/>
          <w:lang w:eastAsia="ru-RU"/>
        </w:rPr>
        <w:t xml:space="preserve"> Банк России о случаях и причинах приостановления (прекращения) оказания услуг платежной инфраструктуры посредством направления сообщения на бумажном носителе или электронного сообщения, снабженного кодом аутентификации, в течение 2 (двух) рабочих дней со дня приостановления (прекращения) оказания услуг платежной инфраструктуры. При этом Оператор Системы в день приостановления (прекращения) оказания услуг платежной инфраструктуры незамедлительно направляет в Банк России уведомление о приостановлении (прекращении) оказания услуг платежной инфраструктуры с использованием способа связи, информация о котором доведена до него Банком России.</w:t>
      </w:r>
    </w:p>
    <w:p w14:paraId="44CEE115" w14:textId="77777777" w:rsidR="00433AAE" w:rsidRPr="005F1B0E" w:rsidRDefault="00433AAE" w:rsidP="00433AAE">
      <w:pPr>
        <w:autoSpaceDE w:val="0"/>
        <w:autoSpaceDN w:val="0"/>
        <w:adjustRightInd w:val="0"/>
        <w:spacing w:after="0" w:line="240" w:lineRule="auto"/>
        <w:ind w:firstLine="709"/>
        <w:jc w:val="both"/>
        <w:rPr>
          <w:rFonts w:ascii="Times New Roman" w:hAnsi="Times New Roman"/>
          <w:sz w:val="24"/>
          <w:szCs w:val="24"/>
          <w:lang w:eastAsia="ru-RU"/>
        </w:rPr>
      </w:pPr>
      <w:r w:rsidRPr="005F1B0E">
        <w:rPr>
          <w:rFonts w:ascii="Times New Roman" w:hAnsi="Times New Roman"/>
          <w:sz w:val="24"/>
        </w:rPr>
        <w:t>-</w:t>
      </w:r>
      <w:r w:rsidRPr="005F1B0E">
        <w:rPr>
          <w:rFonts w:ascii="Times New Roman" w:hAnsi="Times New Roman"/>
          <w:sz w:val="24"/>
          <w:szCs w:val="24"/>
          <w:lang w:eastAsia="ru-RU"/>
        </w:rPr>
        <w:t xml:space="preserve"> Участников и Операторов услуг платежной инфраструктуры о случаях и причинах приостановления (прекращения) оказания услуг платежной инфраструктуры в </w:t>
      </w:r>
      <w:r w:rsidRPr="005F1B0E">
        <w:rPr>
          <w:rFonts w:ascii="Times New Roman" w:hAnsi="Times New Roman"/>
          <w:sz w:val="24"/>
          <w:szCs w:val="24"/>
          <w:lang w:eastAsia="ru-RU"/>
        </w:rPr>
        <w:lastRenderedPageBreak/>
        <w:t>тот же день путем направления уведомления по электронной почте в соответствии с внутренними документами Оператора Системы или Правилами.</w:t>
      </w:r>
    </w:p>
    <w:p w14:paraId="4F9DB713" w14:textId="77777777" w:rsidR="00433AAE" w:rsidRPr="005F1B0E" w:rsidRDefault="00433AAE" w:rsidP="00433AAE">
      <w:pPr>
        <w:pStyle w:val="msonormalcxspmiddle"/>
        <w:spacing w:before="0" w:beforeAutospacing="0" w:after="0" w:afterAutospacing="0"/>
        <w:ind w:firstLine="709"/>
        <w:contextualSpacing/>
        <w:jc w:val="both"/>
        <w:rPr>
          <w:rFonts w:eastAsia="ArialMT"/>
        </w:rPr>
      </w:pPr>
      <w:r w:rsidRPr="005F1B0E">
        <w:t xml:space="preserve">В целях обеспечения БФПС Оператор Системы имеет право запрашивать любую информацию, касающуюся деятельности Системы y Участников и Операторов услуг платежной инфраструктуры, </w:t>
      </w:r>
      <w:r w:rsidRPr="005F1B0E">
        <w:rPr>
          <w:rFonts w:eastAsia="ArialMT"/>
        </w:rPr>
        <w:t>необходимую для управления рисками в Системе, систематизировать ее, обрабатывать, накапливать и хранить.</w:t>
      </w:r>
    </w:p>
    <w:p w14:paraId="70852293" w14:textId="77777777" w:rsidR="00433AAE" w:rsidRPr="005F1B0E" w:rsidRDefault="00433AAE" w:rsidP="00433AAE">
      <w:pPr>
        <w:pStyle w:val="msonormalcxspmiddle"/>
        <w:spacing w:before="0" w:beforeAutospacing="0" w:after="0" w:afterAutospacing="0"/>
        <w:ind w:firstLine="709"/>
        <w:contextualSpacing/>
        <w:jc w:val="both"/>
      </w:pPr>
      <w:r w:rsidRPr="005F1B0E">
        <w:t>Участники, Операторы услуг платежной инфраструктуры обязаны в срок, определенный Оператором Системы в соответствующем запросе, сообщать Оператору Системы:</w:t>
      </w:r>
    </w:p>
    <w:p w14:paraId="3E8C56F7" w14:textId="77777777" w:rsidR="00433AAE" w:rsidRPr="005F1B0E" w:rsidRDefault="00433AAE" w:rsidP="00433AAE">
      <w:pPr>
        <w:pStyle w:val="msonormalcxspmiddle"/>
        <w:spacing w:before="0" w:beforeAutospacing="0" w:after="0" w:afterAutospacing="0"/>
        <w:ind w:firstLine="709"/>
        <w:contextualSpacing/>
        <w:jc w:val="both"/>
      </w:pPr>
      <w:r w:rsidRPr="005F1B0E">
        <w:t>- о событиях, негативно влияющих на финансовое положение Участника или его способность исполнять свои обязательства;</w:t>
      </w:r>
    </w:p>
    <w:p w14:paraId="28F11B6C" w14:textId="77777777" w:rsidR="00433AAE" w:rsidRPr="005F1B0E" w:rsidRDefault="00433AAE" w:rsidP="00433AAE">
      <w:pPr>
        <w:pStyle w:val="msonormalcxspmiddle"/>
        <w:spacing w:before="0" w:beforeAutospacing="0" w:after="0" w:afterAutospacing="0"/>
        <w:ind w:firstLine="709"/>
        <w:contextualSpacing/>
        <w:jc w:val="both"/>
      </w:pPr>
      <w:r w:rsidRPr="005F1B0E">
        <w:t>- о событиях, вызвавших спорные, нестандартные и чрезвычайные ситуации, включая случаи системных сбоев, результатах расследования указанных событий, анализа их причин и последствий;</w:t>
      </w:r>
    </w:p>
    <w:p w14:paraId="44B5C1F8" w14:textId="77777777" w:rsidR="00433AAE" w:rsidRPr="005F1B0E" w:rsidRDefault="00433AAE" w:rsidP="00433AAE">
      <w:pPr>
        <w:pStyle w:val="msonormalcxspmiddle"/>
        <w:spacing w:before="0" w:beforeAutospacing="0" w:after="0" w:afterAutospacing="0"/>
        <w:ind w:firstLine="709"/>
        <w:contextualSpacing/>
        <w:jc w:val="both"/>
      </w:pPr>
      <w:r w:rsidRPr="005F1B0E">
        <w:t>- о любых изменениях своих технологических средств, влияющих на электронный обмен;</w:t>
      </w:r>
    </w:p>
    <w:p w14:paraId="0BDF28BB" w14:textId="77777777" w:rsidR="00433AAE" w:rsidRPr="005F1B0E" w:rsidRDefault="00433AAE" w:rsidP="00433AAE">
      <w:pPr>
        <w:pStyle w:val="msonormalcxspmiddle"/>
        <w:spacing w:before="0" w:beforeAutospacing="0" w:after="0" w:afterAutospacing="0"/>
        <w:ind w:firstLine="709"/>
        <w:contextualSpacing/>
        <w:jc w:val="both"/>
      </w:pPr>
      <w:r w:rsidRPr="005F1B0E">
        <w:t>- иную информацию, необходимую Оператору для управления рисками в Системе.</w:t>
      </w:r>
    </w:p>
    <w:p w14:paraId="0B2A350D" w14:textId="77777777" w:rsidR="00433AAE" w:rsidRPr="005F1B0E" w:rsidRDefault="00433AAE" w:rsidP="00433AAE">
      <w:pPr>
        <w:pStyle w:val="msonormalcxspmiddle"/>
        <w:spacing w:before="0" w:beforeAutospacing="0" w:after="0" w:afterAutospacing="0"/>
        <w:ind w:firstLine="709"/>
        <w:contextualSpacing/>
        <w:jc w:val="both"/>
      </w:pPr>
      <w:r w:rsidRPr="005F1B0E">
        <w:t>Оператор Системы имеет право запросить у Участников, Операторов услуг платежной инфраструктуры информацию, подтверждающую соответствие критериям/требованиям участия (привлечения), а также соблюдение Правил Системы.</w:t>
      </w:r>
    </w:p>
    <w:p w14:paraId="6D41E027" w14:textId="77777777" w:rsidR="00433AAE" w:rsidRPr="005F1B0E" w:rsidRDefault="00433AAE" w:rsidP="00433AAE">
      <w:pPr>
        <w:autoSpaceDE w:val="0"/>
        <w:autoSpaceDN w:val="0"/>
        <w:adjustRightInd w:val="0"/>
        <w:spacing w:after="0" w:line="240" w:lineRule="auto"/>
        <w:ind w:firstLine="709"/>
        <w:jc w:val="both"/>
        <w:rPr>
          <w:rFonts w:ascii="Times New Roman" w:eastAsia="ArialMT" w:hAnsi="Times New Roman"/>
          <w:sz w:val="24"/>
          <w:szCs w:val="24"/>
        </w:rPr>
      </w:pPr>
      <w:r w:rsidRPr="005F1B0E">
        <w:rPr>
          <w:rFonts w:ascii="Times New Roman" w:eastAsia="ArialMT" w:hAnsi="Times New Roman"/>
          <w:sz w:val="24"/>
          <w:szCs w:val="24"/>
        </w:rPr>
        <w:t>Если запрашиваемая информация содержит сведения, составляющую коммерческую или иную охраняемую законом тайну Участника, Оператор обязан обеспечить соответствующий режим обработки и хранения такой информации.</w:t>
      </w:r>
    </w:p>
    <w:p w14:paraId="13412D5C"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Оператор Системы должен обеспечить хранение сведений по Платежной системе и сведений об Инцидентах не менее 3 (трех) лет </w:t>
      </w:r>
      <w:proofErr w:type="gramStart"/>
      <w:r w:rsidRPr="005F1B0E">
        <w:rPr>
          <w:rFonts w:ascii="Times New Roman" w:hAnsi="Times New Roman" w:cs="Times New Roman"/>
          <w:sz w:val="24"/>
          <w:szCs w:val="24"/>
        </w:rPr>
        <w:t>с даты получения</w:t>
      </w:r>
      <w:proofErr w:type="gramEnd"/>
      <w:r w:rsidRPr="005F1B0E">
        <w:rPr>
          <w:rFonts w:ascii="Times New Roman" w:hAnsi="Times New Roman" w:cs="Times New Roman"/>
          <w:sz w:val="24"/>
          <w:szCs w:val="24"/>
        </w:rPr>
        <w:t xml:space="preserve"> указанных сведений.</w:t>
      </w:r>
    </w:p>
    <w:p w14:paraId="4675D932" w14:textId="77777777" w:rsidR="00433AAE" w:rsidRPr="005F1B0E" w:rsidRDefault="00433AAE" w:rsidP="00433AAE">
      <w:pPr>
        <w:autoSpaceDE w:val="0"/>
        <w:autoSpaceDN w:val="0"/>
        <w:adjustRightInd w:val="0"/>
        <w:spacing w:after="0" w:line="240" w:lineRule="auto"/>
        <w:ind w:firstLine="709"/>
        <w:jc w:val="both"/>
        <w:rPr>
          <w:rFonts w:ascii="Times New Roman" w:eastAsia="ArialMT" w:hAnsi="Times New Roman"/>
          <w:sz w:val="24"/>
          <w:szCs w:val="24"/>
        </w:rPr>
      </w:pPr>
      <w:r w:rsidRPr="005F1B0E">
        <w:rPr>
          <w:rFonts w:ascii="Times New Roman" w:eastAsia="ArialMT" w:hAnsi="Times New Roman"/>
          <w:sz w:val="24"/>
          <w:szCs w:val="24"/>
        </w:rPr>
        <w:t xml:space="preserve">В случае если предоставление определенной информации </w:t>
      </w:r>
      <w:r w:rsidRPr="005F1B0E">
        <w:rPr>
          <w:rFonts w:ascii="Times New Roman" w:hAnsi="Times New Roman"/>
          <w:sz w:val="24"/>
          <w:szCs w:val="24"/>
        </w:rPr>
        <w:t xml:space="preserve">Участниками и Операторами услуг платежной инфраструктуры </w:t>
      </w:r>
      <w:r w:rsidRPr="005F1B0E">
        <w:rPr>
          <w:rFonts w:ascii="Times New Roman" w:eastAsia="ArialMT" w:hAnsi="Times New Roman"/>
          <w:sz w:val="24"/>
          <w:szCs w:val="24"/>
        </w:rPr>
        <w:t>запрещено в соответствии с законодательством Российской Федерации, Оператор услуг платежной инфраструктуры или Участник мотивированно отказывает Оператору Системы в предоставлении такой информации с указанием причин отказа и ссылкой на соответствующие нормативные акты.</w:t>
      </w:r>
    </w:p>
    <w:p w14:paraId="321A248A" w14:textId="77777777" w:rsidR="00433AAE" w:rsidRPr="005F1B0E" w:rsidRDefault="00433AAE" w:rsidP="00433AAE">
      <w:pPr>
        <w:pStyle w:val="msonormalcxspmiddle"/>
        <w:spacing w:before="0" w:beforeAutospacing="0" w:after="0" w:afterAutospacing="0"/>
        <w:ind w:firstLine="709"/>
        <w:contextualSpacing/>
        <w:jc w:val="both"/>
        <w:rPr>
          <w:rFonts w:eastAsia="ArialMT"/>
        </w:rPr>
      </w:pPr>
      <w:r w:rsidRPr="005F1B0E">
        <w:rPr>
          <w:rFonts w:eastAsia="ArialMT"/>
        </w:rPr>
        <w:t>Субъекты системы при осуществлении информационного взаимодействия руководствуются Правилами, заключенными между ними договорами и другими внутренними документами Оператора Системы.</w:t>
      </w:r>
    </w:p>
    <w:p w14:paraId="2FF87FA6" w14:textId="77777777" w:rsidR="00433AAE" w:rsidRPr="005F1B0E" w:rsidRDefault="00433AAE" w:rsidP="00433AAE">
      <w:pPr>
        <w:pStyle w:val="6"/>
        <w:jc w:val="both"/>
        <w:rPr>
          <w:rFonts w:asciiTheme="minorHAnsi" w:hAnsiTheme="minorHAnsi"/>
          <w:bCs w:val="0"/>
        </w:rPr>
      </w:pPr>
      <w:bookmarkStart w:id="759" w:name="_Toc37426891"/>
      <w:bookmarkStart w:id="760" w:name="_Toc38905252"/>
      <w:bookmarkStart w:id="761" w:name="_Toc73978852"/>
      <w:bookmarkStart w:id="762" w:name="_Toc69896923"/>
      <w:bookmarkStart w:id="763" w:name="_Toc70341032"/>
      <w:bookmarkStart w:id="764" w:name="_Toc80272746"/>
      <w:bookmarkStart w:id="765" w:name="_Toc84518153"/>
      <w:bookmarkStart w:id="766" w:name="_Toc86145138"/>
      <w:r w:rsidRPr="005F1B0E">
        <w:rPr>
          <w:rFonts w:asciiTheme="minorHAnsi" w:hAnsiTheme="minorHAnsi"/>
        </w:rPr>
        <w:t>5.2.5.1</w:t>
      </w:r>
      <w:r w:rsidR="00BC4B70" w:rsidRPr="00365BAE">
        <w:rPr>
          <w:rFonts w:asciiTheme="minorHAnsi" w:hAnsiTheme="minorHAnsi"/>
        </w:rPr>
        <w:t>.</w:t>
      </w:r>
      <w:r w:rsidRPr="005F1B0E">
        <w:rPr>
          <w:rFonts w:asciiTheme="minorHAnsi" w:hAnsiTheme="minorHAnsi"/>
        </w:rPr>
        <w:t xml:space="preserve"> Порядок сбора, документирования и статистической обработки первичной информации о функционировании Системы</w:t>
      </w:r>
      <w:bookmarkEnd w:id="759"/>
      <w:bookmarkEnd w:id="760"/>
      <w:bookmarkEnd w:id="761"/>
      <w:bookmarkEnd w:id="762"/>
      <w:bookmarkEnd w:id="763"/>
      <w:bookmarkEnd w:id="764"/>
      <w:bookmarkEnd w:id="765"/>
      <w:bookmarkEnd w:id="766"/>
    </w:p>
    <w:p w14:paraId="6B45E203" w14:textId="77777777" w:rsidR="00433AAE" w:rsidRPr="005F1B0E" w:rsidRDefault="00433AAE" w:rsidP="00433AAE">
      <w:pPr>
        <w:pStyle w:val="msonormalcxspmiddle"/>
        <w:spacing w:before="0" w:beforeAutospacing="0" w:after="0" w:afterAutospacing="0"/>
        <w:ind w:firstLine="709"/>
        <w:contextualSpacing/>
        <w:jc w:val="both"/>
      </w:pPr>
      <w:r w:rsidRPr="005F1B0E">
        <w:t>Оператор Системы осуществляет сбор, документирование и статистическую обработку первичной информации о функционировании Системы. Сбор первичной информации о функционировании Системы производится на регулярной основе в виде электронных сообщений.</w:t>
      </w:r>
    </w:p>
    <w:p w14:paraId="72FC7DB4"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Время поступления электронных сообщений в Операционный центр, время завершения Операционным центром процедур приема электронных сообщений к обработке, а также время их отмены фиксируются автоматически в информационной системе Оператора Системы. При этом время поступления электронных сообщений отслеживается путем обновления </w:t>
      </w:r>
      <w:proofErr w:type="gramStart"/>
      <w:r w:rsidRPr="005F1B0E">
        <w:t>отчета</w:t>
      </w:r>
      <w:proofErr w:type="gramEnd"/>
      <w:r w:rsidRPr="005F1B0E">
        <w:t xml:space="preserve"> об общем количестве поступивших в информационную систему Оператора Системы электронных сообщений. На ежеквартальной основе Оператором системы составляется отчет о количестве электронных сообщений, поступивших от каждого Участника-Страховщика, который отражает информацию о нескольких первичных показателях. Момент времени </w:t>
      </w:r>
      <w:r w:rsidRPr="005F1B0E">
        <w:lastRenderedPageBreak/>
        <w:t xml:space="preserve">завершения Операционным центром процедур приема электронных сообщений определяется расписанием рабочего дня информационной системы Оператора Системы. </w:t>
      </w:r>
    </w:p>
    <w:p w14:paraId="5B6F62E4"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Данные электронные сообщения анализируются Оператором Системы и хранятся в электронном виде. </w:t>
      </w:r>
    </w:p>
    <w:p w14:paraId="5B31B272"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Первичная информация о функционировании Системы включает: </w:t>
      </w:r>
    </w:p>
    <w:p w14:paraId="1C97B5A7" w14:textId="77777777" w:rsidR="00433AAE" w:rsidRPr="005F1B0E" w:rsidRDefault="00433AAE" w:rsidP="00055126">
      <w:pPr>
        <w:pStyle w:val="msonormalcxspmiddle"/>
        <w:numPr>
          <w:ilvl w:val="0"/>
          <w:numId w:val="10"/>
        </w:numPr>
        <w:spacing w:before="0" w:beforeAutospacing="0" w:after="0" w:afterAutospacing="0"/>
        <w:ind w:left="0" w:firstLine="709"/>
        <w:contextualSpacing/>
        <w:jc w:val="both"/>
      </w:pPr>
      <w:r w:rsidRPr="005F1B0E">
        <w:t>информацию о размерах клиринговых позиций и остатках денежных средств на банковских счетах Участников, открытых в Расчетном центре;</w:t>
      </w:r>
    </w:p>
    <w:p w14:paraId="03209346" w14:textId="77777777" w:rsidR="00433AAE" w:rsidRPr="005F1B0E" w:rsidRDefault="00433AAE" w:rsidP="00055126">
      <w:pPr>
        <w:pStyle w:val="msonormalcxspmiddle"/>
        <w:numPr>
          <w:ilvl w:val="0"/>
          <w:numId w:val="10"/>
        </w:numPr>
        <w:spacing w:before="0" w:beforeAutospacing="0" w:after="0" w:afterAutospacing="0"/>
        <w:ind w:left="0" w:firstLine="709"/>
        <w:contextualSpacing/>
        <w:jc w:val="both"/>
      </w:pPr>
      <w:r w:rsidRPr="005F1B0E">
        <w:t>информацию об остатках денежных средств Участников-Страховщиков, находящихся на их Счетах гарантийного фонда Платежной Системы, открытых у соответствующих Участников-Банков (в соответствии с пунктом 4.6.1 настоящих Правил);</w:t>
      </w:r>
    </w:p>
    <w:p w14:paraId="13BEA279" w14:textId="77777777" w:rsidR="00433AAE" w:rsidRPr="005F1B0E" w:rsidRDefault="00433AAE" w:rsidP="00055126">
      <w:pPr>
        <w:pStyle w:val="msonormalcxspmiddlecxspmiddle"/>
        <w:numPr>
          <w:ilvl w:val="0"/>
          <w:numId w:val="12"/>
        </w:numPr>
        <w:spacing w:before="0" w:beforeAutospacing="0" w:after="0" w:afterAutospacing="0"/>
        <w:ind w:left="0" w:firstLine="709"/>
        <w:jc w:val="both"/>
      </w:pPr>
      <w:r w:rsidRPr="005F1B0E">
        <w:t>информацию о времени приема к исполнению, исполнения Распоряжений, количестве и суммах указанных Распоряжений (в том числе по каждому Участнику, являющемуся плательщиком или получателем денежных средств);</w:t>
      </w:r>
      <w:r w:rsidRPr="005F1B0E">
        <w:rPr>
          <w:rStyle w:val="a7"/>
          <w:sz w:val="24"/>
          <w:szCs w:val="24"/>
        </w:rPr>
        <w:t xml:space="preserve"> </w:t>
      </w:r>
    </w:p>
    <w:p w14:paraId="136BBEB9" w14:textId="77777777" w:rsidR="00433AAE" w:rsidRPr="005F1B0E" w:rsidRDefault="00433AAE" w:rsidP="00055126">
      <w:pPr>
        <w:pStyle w:val="msonormalcxspmiddle"/>
        <w:numPr>
          <w:ilvl w:val="0"/>
          <w:numId w:val="10"/>
        </w:numPr>
        <w:spacing w:before="0" w:beforeAutospacing="0" w:after="0" w:afterAutospacing="0"/>
        <w:ind w:left="0" w:firstLine="709"/>
        <w:contextualSpacing/>
        <w:jc w:val="both"/>
      </w:pPr>
      <w:r w:rsidRPr="005F1B0E">
        <w:t>иную информацию о функционировании Системы, предусмотренную Правилами.</w:t>
      </w:r>
    </w:p>
    <w:p w14:paraId="2780839E" w14:textId="77777777" w:rsidR="00433AAE" w:rsidRPr="005F1B0E" w:rsidRDefault="00433AAE" w:rsidP="00433AAE">
      <w:pPr>
        <w:pStyle w:val="6"/>
        <w:rPr>
          <w:rFonts w:asciiTheme="minorHAnsi" w:hAnsiTheme="minorHAnsi"/>
        </w:rPr>
      </w:pPr>
      <w:bookmarkStart w:id="767" w:name="_Toc37426892"/>
      <w:bookmarkStart w:id="768" w:name="_Toc38905253"/>
      <w:bookmarkStart w:id="769" w:name="_Toc73978853"/>
      <w:bookmarkStart w:id="770" w:name="_Toc69896924"/>
      <w:bookmarkStart w:id="771" w:name="_Toc70341033"/>
      <w:bookmarkStart w:id="772" w:name="_Toc80272747"/>
      <w:bookmarkStart w:id="773" w:name="_Toc84518154"/>
      <w:bookmarkStart w:id="774" w:name="_Toc86145139"/>
      <w:r w:rsidRPr="005F1B0E">
        <w:rPr>
          <w:rFonts w:asciiTheme="minorHAnsi" w:hAnsiTheme="minorHAnsi"/>
        </w:rPr>
        <w:t xml:space="preserve">5.2.5.2. Перечень документов, </w:t>
      </w:r>
      <w:proofErr w:type="gramStart"/>
      <w:r w:rsidRPr="005F1B0E">
        <w:rPr>
          <w:rFonts w:asciiTheme="minorHAnsi" w:hAnsiTheme="minorHAnsi"/>
        </w:rPr>
        <w:t>используемых</w:t>
      </w:r>
      <w:proofErr w:type="gramEnd"/>
      <w:r w:rsidRPr="005F1B0E">
        <w:rPr>
          <w:rFonts w:asciiTheme="minorHAnsi" w:hAnsiTheme="minorHAnsi"/>
        </w:rPr>
        <w:t xml:space="preserve"> Субъектами системы при осуществлении деятельности по обеспечению БФПС</w:t>
      </w:r>
      <w:bookmarkEnd w:id="767"/>
      <w:bookmarkEnd w:id="768"/>
      <w:bookmarkEnd w:id="769"/>
      <w:bookmarkEnd w:id="770"/>
      <w:bookmarkEnd w:id="771"/>
      <w:bookmarkEnd w:id="772"/>
      <w:bookmarkEnd w:id="773"/>
      <w:bookmarkEnd w:id="774"/>
      <w:r w:rsidRPr="005F1B0E">
        <w:rPr>
          <w:rFonts w:asciiTheme="minorHAnsi" w:hAnsiTheme="minorHAnsi"/>
        </w:rPr>
        <w:t xml:space="preserve"> </w:t>
      </w:r>
    </w:p>
    <w:p w14:paraId="08461806" w14:textId="77777777" w:rsidR="00433AAE" w:rsidRPr="005F1B0E" w:rsidRDefault="00433AAE" w:rsidP="00433AAE">
      <w:pPr>
        <w:autoSpaceDE w:val="0"/>
        <w:autoSpaceDN w:val="0"/>
        <w:adjustRightInd w:val="0"/>
        <w:spacing w:after="0" w:line="240" w:lineRule="auto"/>
        <w:ind w:firstLine="709"/>
        <w:jc w:val="both"/>
        <w:rPr>
          <w:rFonts w:ascii="Times New Roman" w:eastAsiaTheme="minorHAnsi" w:hAnsi="Times New Roman"/>
          <w:color w:val="000000"/>
          <w:sz w:val="24"/>
          <w:szCs w:val="24"/>
        </w:rPr>
      </w:pPr>
      <w:proofErr w:type="gramStart"/>
      <w:r w:rsidRPr="005F1B0E">
        <w:rPr>
          <w:rFonts w:ascii="Times New Roman" w:eastAsiaTheme="minorHAnsi" w:hAnsi="Times New Roman"/>
          <w:color w:val="000000"/>
          <w:sz w:val="24"/>
          <w:szCs w:val="24"/>
        </w:rPr>
        <w:t xml:space="preserve">При осуществлении деятельности по обеспечению БФПС Субъекты системы используют Правила Системы, внутренние документы Субъекта системы, разработанные с целью обеспечения непрерывности осуществляемой деятельности, в том числе деятельности, осуществляемой в рамках Платежной системы, руководствуются требованиями законодательства Российской Федерации, нормативных актов Банка России в части документационного обеспечения деятельности по обеспечению БФПС и порядка их составления. </w:t>
      </w:r>
      <w:proofErr w:type="gramEnd"/>
    </w:p>
    <w:p w14:paraId="04144692" w14:textId="77777777" w:rsidR="00433AAE" w:rsidRPr="005F1B0E" w:rsidRDefault="00433AAE" w:rsidP="00433AAE">
      <w:pPr>
        <w:pStyle w:val="6"/>
        <w:jc w:val="both"/>
      </w:pPr>
      <w:bookmarkStart w:id="775" w:name="_Toc37426893"/>
      <w:bookmarkStart w:id="776" w:name="_Toc38905254"/>
      <w:bookmarkStart w:id="777" w:name="_Toc73978854"/>
      <w:bookmarkStart w:id="778" w:name="_Toc69896925"/>
      <w:bookmarkStart w:id="779" w:name="_Toc70341034"/>
      <w:bookmarkStart w:id="780" w:name="_Toc80272748"/>
      <w:bookmarkStart w:id="781" w:name="_Toc84518155"/>
      <w:bookmarkStart w:id="782" w:name="_Toc86145140"/>
      <w:r w:rsidRPr="005F1B0E">
        <w:t>5.2.6. Порядок взаимодействия в спорных, нестандартных и/или чрезвычайных ситуациях, включая случаи системных сбоев</w:t>
      </w:r>
      <w:bookmarkEnd w:id="775"/>
      <w:bookmarkEnd w:id="776"/>
      <w:bookmarkEnd w:id="777"/>
      <w:bookmarkEnd w:id="778"/>
      <w:bookmarkEnd w:id="779"/>
      <w:bookmarkEnd w:id="780"/>
      <w:bookmarkEnd w:id="781"/>
      <w:bookmarkEnd w:id="782"/>
    </w:p>
    <w:p w14:paraId="18E3FED9" w14:textId="77777777" w:rsidR="00433AAE" w:rsidRPr="005F1B0E" w:rsidRDefault="00433AAE" w:rsidP="00433AAE">
      <w:pPr>
        <w:pStyle w:val="msonormalcxspmiddle"/>
        <w:spacing w:before="0" w:beforeAutospacing="0" w:after="0" w:afterAutospacing="0"/>
        <w:ind w:firstLine="709"/>
        <w:contextualSpacing/>
        <w:jc w:val="both"/>
      </w:pPr>
      <w:r w:rsidRPr="005F1B0E">
        <w:t>Реализация указанных мероприятий осуществляется в порядке, определенном в пунктах 4.10, 4.11 настоящих Правил.</w:t>
      </w:r>
    </w:p>
    <w:p w14:paraId="7DB479F5" w14:textId="77777777" w:rsidR="00433AAE" w:rsidRPr="005F1B0E" w:rsidRDefault="00433AAE" w:rsidP="00433AAE">
      <w:pPr>
        <w:pStyle w:val="6"/>
        <w:jc w:val="both"/>
      </w:pPr>
      <w:bookmarkStart w:id="783" w:name="_Toc37426894"/>
      <w:bookmarkStart w:id="784" w:name="_Toc38905255"/>
      <w:bookmarkStart w:id="785" w:name="_Toc73978855"/>
      <w:bookmarkStart w:id="786" w:name="_Toc69896926"/>
      <w:bookmarkStart w:id="787" w:name="_Toc70341035"/>
      <w:bookmarkStart w:id="788" w:name="_Toc80272749"/>
      <w:bookmarkStart w:id="789" w:name="_Toc84518156"/>
      <w:bookmarkStart w:id="790" w:name="_Toc86145141"/>
      <w:r w:rsidRPr="005F1B0E">
        <w:t>5.2.7. Порядок изменения операционных и технологических средств и процедур</w:t>
      </w:r>
      <w:bookmarkEnd w:id="783"/>
      <w:bookmarkEnd w:id="784"/>
      <w:bookmarkEnd w:id="785"/>
      <w:bookmarkEnd w:id="786"/>
      <w:bookmarkEnd w:id="787"/>
      <w:bookmarkEnd w:id="788"/>
      <w:bookmarkEnd w:id="789"/>
      <w:bookmarkEnd w:id="790"/>
    </w:p>
    <w:p w14:paraId="0FB7B5E0"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t>При изменении наименований, адресов, банковских реквизитов, уполномоченных представителей Оператора Системы, Участников и Операторов услуг платежной инфраструктуры, порядка и условий оказания услуг, имеющих существенное значение для Субъекта системы, а также других изменений, оказывающих влияние на работоспособность Системы, соответствующий Субъект системы, должен незамедлительно письменно известить об этом Оператора Системы, а Оператор Системы - Участников и Операторов услуг платежной инфраструктуры.</w:t>
      </w:r>
      <w:proofErr w:type="gramEnd"/>
    </w:p>
    <w:p w14:paraId="15C90E3F"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Об изменении операционных и технологических процедур, содержащихся в Правилах Системы (об изменениях Правил Системы), иные Субъекты системы извещаются в порядке, предусмотренном пунктом 3.4 настоящих Правил. </w:t>
      </w:r>
    </w:p>
    <w:p w14:paraId="5D343F62" w14:textId="77777777" w:rsidR="00433AAE" w:rsidRPr="005F1B0E" w:rsidRDefault="00433AAE" w:rsidP="00433AAE">
      <w:pPr>
        <w:pStyle w:val="msonormalcxspmiddle"/>
        <w:spacing w:before="0" w:beforeAutospacing="0" w:after="0" w:afterAutospacing="0"/>
        <w:ind w:firstLine="709"/>
        <w:contextualSpacing/>
        <w:jc w:val="both"/>
      </w:pPr>
      <w:r w:rsidRPr="005F1B0E">
        <w:t>В случае изменения технологий или необходимости замены, модификации программного обеспечения и сре</w:t>
      </w:r>
      <w:proofErr w:type="gramStart"/>
      <w:r w:rsidRPr="005F1B0E">
        <w:t>дств в С</w:t>
      </w:r>
      <w:proofErr w:type="gramEnd"/>
      <w:r w:rsidRPr="005F1B0E">
        <w:t xml:space="preserve">истеме, прямо не описанных в Правилах Системы, Участники и Операторы услуг платежной инфраструктуры извещаются об этом Оператором Системы в сроки и порядке, предусмотренные соответствующими договорами, заключенными между Субъектами системы. </w:t>
      </w:r>
    </w:p>
    <w:p w14:paraId="38706ACB" w14:textId="77777777" w:rsidR="00433AAE" w:rsidRPr="005F1B0E" w:rsidRDefault="00433AAE" w:rsidP="00433AAE">
      <w:pPr>
        <w:pStyle w:val="msonormalcxspmiddle"/>
        <w:spacing w:before="0" w:beforeAutospacing="0" w:after="0" w:afterAutospacing="0"/>
        <w:ind w:firstLine="709"/>
        <w:contextualSpacing/>
        <w:jc w:val="both"/>
      </w:pPr>
      <w:r w:rsidRPr="005F1B0E">
        <w:t>Технологии включают в себя техническое и технологическое описание процедур и форматов взаимодействия между Участниками, Операторами услуг платежной инфраструктуры и/или Оператором Системы.</w:t>
      </w:r>
    </w:p>
    <w:p w14:paraId="4BBDBF91" w14:textId="77777777" w:rsidR="00433AAE" w:rsidRPr="005F1B0E" w:rsidRDefault="00433AAE" w:rsidP="00433AAE">
      <w:pPr>
        <w:pStyle w:val="6"/>
        <w:spacing w:line="240" w:lineRule="auto"/>
        <w:jc w:val="both"/>
      </w:pPr>
      <w:bookmarkStart w:id="791" w:name="_Toc37426895"/>
      <w:bookmarkStart w:id="792" w:name="_Toc38905256"/>
      <w:bookmarkStart w:id="793" w:name="_Toc73978856"/>
      <w:bookmarkStart w:id="794" w:name="_Toc69896927"/>
      <w:bookmarkStart w:id="795" w:name="_Toc70341036"/>
      <w:bookmarkStart w:id="796" w:name="_Toc80272750"/>
      <w:bookmarkStart w:id="797" w:name="_Toc84518157"/>
      <w:bookmarkStart w:id="798" w:name="_Toc86145142"/>
      <w:r w:rsidRPr="005F1B0E">
        <w:lastRenderedPageBreak/>
        <w:t>5.2.8. Порядок оценки качества функционирования операционных и технологических средств, информационных систем независимой организацией</w:t>
      </w:r>
      <w:bookmarkEnd w:id="791"/>
      <w:bookmarkEnd w:id="792"/>
      <w:bookmarkEnd w:id="793"/>
      <w:bookmarkEnd w:id="794"/>
      <w:bookmarkEnd w:id="795"/>
      <w:bookmarkEnd w:id="796"/>
      <w:bookmarkEnd w:id="797"/>
      <w:bookmarkEnd w:id="798"/>
    </w:p>
    <w:p w14:paraId="29ABBD59" w14:textId="6DDCB92B" w:rsidR="00055126" w:rsidRDefault="00433AAE" w:rsidP="005227E6">
      <w:pPr>
        <w:pStyle w:val="msonormalcxspmiddle"/>
        <w:ind w:firstLine="709"/>
        <w:contextualSpacing/>
        <w:jc w:val="both"/>
      </w:pPr>
      <w:r w:rsidRPr="005F1B0E">
        <w:t xml:space="preserve">Для осуществления контроля и оценки качества </w:t>
      </w:r>
      <w:r w:rsidRPr="005F1B0E">
        <w:rPr>
          <w:rFonts w:eastAsia="ArialMT"/>
        </w:rPr>
        <w:t>надежности функционирования операционных и технологических средств, информационных систем Платежной системы в целом или отдельных Операторов услуг платежной инфраструктуры</w:t>
      </w:r>
      <w:r w:rsidRPr="005F1B0E">
        <w:t xml:space="preserve"> привлекается независимая организация, имеющая необходимый опыт, навыки, а при необходимости средства и оборудование, позволяющие осуществлять соответствующую оценку.</w:t>
      </w:r>
    </w:p>
    <w:p w14:paraId="5A1795AD" w14:textId="77777777" w:rsidR="00433AAE" w:rsidRPr="005F1B0E" w:rsidRDefault="00433AAE" w:rsidP="00433AAE">
      <w:pPr>
        <w:pStyle w:val="6"/>
        <w:spacing w:before="0" w:after="0" w:line="240" w:lineRule="auto"/>
        <w:jc w:val="both"/>
      </w:pPr>
      <w:bookmarkStart w:id="799" w:name="_Toc492560406"/>
      <w:bookmarkStart w:id="800" w:name="_Toc37426896"/>
      <w:bookmarkStart w:id="801" w:name="_Toc38905257"/>
      <w:bookmarkStart w:id="802" w:name="_Toc73978857"/>
      <w:bookmarkStart w:id="803" w:name="_Toc69896928"/>
      <w:bookmarkStart w:id="804" w:name="_Toc70341037"/>
      <w:bookmarkStart w:id="805" w:name="_Toc80272751"/>
      <w:bookmarkStart w:id="806" w:name="_Toc84518158"/>
      <w:bookmarkStart w:id="807" w:name="_Toc86145143"/>
      <w:r w:rsidRPr="005F1B0E">
        <w:t>5.3. Способы управления рисками. Гарантийный фонд Платежной системы</w:t>
      </w:r>
      <w:bookmarkEnd w:id="799"/>
      <w:bookmarkEnd w:id="800"/>
      <w:bookmarkEnd w:id="801"/>
      <w:bookmarkEnd w:id="802"/>
      <w:bookmarkEnd w:id="803"/>
      <w:bookmarkEnd w:id="804"/>
      <w:bookmarkEnd w:id="805"/>
      <w:bookmarkEnd w:id="806"/>
      <w:bookmarkEnd w:id="807"/>
    </w:p>
    <w:p w14:paraId="55D5EBE2" w14:textId="77777777" w:rsidR="00433AAE" w:rsidRPr="005F1B0E" w:rsidRDefault="00433AAE" w:rsidP="00433AAE">
      <w:pPr>
        <w:pStyle w:val="msonormalcxspmiddle"/>
        <w:ind w:firstLine="709"/>
        <w:contextualSpacing/>
        <w:jc w:val="both"/>
      </w:pPr>
      <w:r w:rsidRPr="005F1B0E">
        <w:t>Способы управления рисками в Системе определяются Оператором Системы с учетом особенностей организации Системы, модели управления рисками, процедур платежного клиринга и расчета, количества переводов денежных средств и их сумм, времени окончательного расчета.</w:t>
      </w:r>
    </w:p>
    <w:p w14:paraId="0AC7155F" w14:textId="77777777" w:rsidR="00433AAE" w:rsidRPr="005F1B0E" w:rsidRDefault="00433AAE" w:rsidP="00433AAE">
      <w:pPr>
        <w:pStyle w:val="msonormalcxspmiddle"/>
        <w:spacing w:before="0" w:beforeAutospacing="0" w:after="0" w:afterAutospacing="0"/>
        <w:ind w:firstLine="709"/>
        <w:contextualSpacing/>
        <w:jc w:val="both"/>
      </w:pPr>
      <w:r w:rsidRPr="005F1B0E">
        <w:t>Система управления рисками предусматривает:</w:t>
      </w:r>
    </w:p>
    <w:p w14:paraId="128B8FF1" w14:textId="77777777" w:rsidR="00433AAE" w:rsidRPr="005F1B0E" w:rsidRDefault="00433AAE" w:rsidP="00433AAE">
      <w:pPr>
        <w:pStyle w:val="msonormalcxspmiddle"/>
        <w:spacing w:before="0" w:beforeAutospacing="0" w:after="0" w:afterAutospacing="0"/>
        <w:ind w:firstLine="709"/>
        <w:contextualSpacing/>
        <w:jc w:val="both"/>
      </w:pPr>
      <w:r w:rsidRPr="005F1B0E">
        <w:t>а) Осуществление расчетов в Системе в пределах предоставленных Участниками денежных средств.</w:t>
      </w:r>
    </w:p>
    <w:p w14:paraId="0F1DCD65" w14:textId="77777777" w:rsidR="00433AAE" w:rsidRPr="005F1B0E" w:rsidRDefault="00433AAE" w:rsidP="00433AAE">
      <w:pPr>
        <w:pStyle w:val="msonormalcxspmiddle"/>
        <w:tabs>
          <w:tab w:val="left" w:pos="993"/>
        </w:tabs>
        <w:spacing w:before="0" w:beforeAutospacing="0" w:after="0" w:afterAutospacing="0"/>
        <w:ind w:firstLine="709"/>
        <w:contextualSpacing/>
        <w:jc w:val="both"/>
      </w:pPr>
      <w:r w:rsidRPr="005F1B0E">
        <w:t>б) Создание гарантийных фондов Платежной системы Участниками-Страховщиками, обеспечивающих надлежащее исполнение ими своих обязательств в Системе.</w:t>
      </w:r>
    </w:p>
    <w:p w14:paraId="055D620E"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t xml:space="preserve">в) Использование иных доступных способов управления рисками, в том числе анализ и изучение сведений и документов Участников, Операторов услуг платежной инфраструктуры, предоставляемых последними в целях участия/ в процессе участия в Системе, а также анализ и изучение информации в средствах массовой информации, отслеживание и фиксирование параметров их работы в Системе, в </w:t>
      </w:r>
      <w:proofErr w:type="spellStart"/>
      <w:r w:rsidRPr="005F1B0E">
        <w:t>т.ч</w:t>
      </w:r>
      <w:proofErr w:type="spellEnd"/>
      <w:r w:rsidRPr="005F1B0E">
        <w:t>. соблюдение порядка расчетов.</w:t>
      </w:r>
      <w:proofErr w:type="gramEnd"/>
    </w:p>
    <w:p w14:paraId="6A8755B3" w14:textId="77777777" w:rsidR="00433AAE" w:rsidRPr="005F1B0E" w:rsidRDefault="00433AAE" w:rsidP="00433AAE">
      <w:pPr>
        <w:pStyle w:val="msonormalcxspmiddle"/>
        <w:spacing w:before="0" w:beforeAutospacing="0" w:after="0" w:afterAutospacing="0"/>
        <w:ind w:firstLine="709"/>
        <w:contextualSpacing/>
        <w:jc w:val="both"/>
      </w:pPr>
      <w:r w:rsidRPr="005F1B0E">
        <w:t>В Платежной системе формируются четыре гарантийных фонда по видам переводов денежных средств, предусмотренных Разделом 2 Правил.</w:t>
      </w:r>
    </w:p>
    <w:p w14:paraId="64EFB115" w14:textId="77777777" w:rsidR="00433AAE" w:rsidRPr="005F1B0E" w:rsidRDefault="00433AAE" w:rsidP="00433AAE">
      <w:pPr>
        <w:pStyle w:val="msonormalcxspmiddle"/>
        <w:spacing w:before="0" w:beforeAutospacing="0" w:after="0" w:afterAutospacing="0"/>
        <w:ind w:firstLine="709"/>
        <w:contextualSpacing/>
        <w:jc w:val="both"/>
      </w:pPr>
      <w:r w:rsidRPr="005F1B0E">
        <w:t>Каждый гарантийный фонд Платежной системы состоит из гарантийных взносов Участников-Страховщиков, учитываемых на открываемых ими у Участников-Банков Счетах гарантийного фонда Платежной системы.</w:t>
      </w:r>
    </w:p>
    <w:p w14:paraId="5A695289" w14:textId="77777777" w:rsidR="00433AAE" w:rsidRPr="005F1B0E" w:rsidRDefault="00433AAE" w:rsidP="00433AAE">
      <w:pPr>
        <w:pStyle w:val="msonormalcxspmiddle"/>
        <w:spacing w:after="0"/>
        <w:ind w:firstLine="709"/>
        <w:contextualSpacing/>
        <w:jc w:val="both"/>
      </w:pPr>
      <w:proofErr w:type="gramStart"/>
      <w:r w:rsidRPr="005F1B0E">
        <w:t>В целях обеспечения надлежащего исполнения своих обязательств при осуществлении расчета по каждому виду перевода денежных средств из перечисленных в Разделе</w:t>
      </w:r>
      <w:proofErr w:type="gramEnd"/>
      <w:r w:rsidRPr="005F1B0E">
        <w:t xml:space="preserve"> 2 Правил Системы Участник-Страховщик должен открыть:</w:t>
      </w:r>
    </w:p>
    <w:p w14:paraId="15903ECB" w14:textId="77777777" w:rsidR="00433AAE" w:rsidRPr="005F1B0E" w:rsidRDefault="00433AAE" w:rsidP="00433AAE">
      <w:pPr>
        <w:pStyle w:val="msonormalcxspmiddle"/>
        <w:spacing w:after="0"/>
        <w:ind w:firstLine="709"/>
        <w:contextualSpacing/>
        <w:jc w:val="both"/>
      </w:pPr>
      <w:r w:rsidRPr="005F1B0E">
        <w:t>а) Счет (Счета) гарантийного фонда Платежной системы при осуществлении расчета, предусмотренного пунктом «а» Раздела 2 Правил Системы;</w:t>
      </w:r>
    </w:p>
    <w:p w14:paraId="59C5B03C" w14:textId="77777777" w:rsidR="00433AAE" w:rsidRPr="005F1B0E" w:rsidRDefault="00433AAE" w:rsidP="00433AAE">
      <w:pPr>
        <w:pStyle w:val="msonormalcxspmiddle"/>
        <w:spacing w:after="0"/>
        <w:ind w:firstLine="709"/>
        <w:contextualSpacing/>
        <w:jc w:val="both"/>
      </w:pPr>
      <w:r w:rsidRPr="005F1B0E">
        <w:t>б) Счет гарантийного фонда Платежной системы при осуществлении расчета, предусмотренного пунктом «б» Раздела 2 Правил Системы;</w:t>
      </w:r>
    </w:p>
    <w:p w14:paraId="1006DA5F" w14:textId="77777777" w:rsidR="00433AAE" w:rsidRPr="005F1B0E" w:rsidRDefault="00433AAE" w:rsidP="00433AAE">
      <w:pPr>
        <w:pStyle w:val="msonormalcxspmiddle"/>
        <w:spacing w:before="0" w:beforeAutospacing="0" w:after="0" w:afterAutospacing="0"/>
        <w:ind w:firstLine="709"/>
        <w:contextualSpacing/>
        <w:jc w:val="both"/>
      </w:pPr>
      <w:r w:rsidRPr="005F1B0E">
        <w:t>в) Счет гарантийного фонда Платежной системы при осуществлении расчета, предусмотренного пунктом «в» Раздела 2 Правил Системы;</w:t>
      </w:r>
    </w:p>
    <w:p w14:paraId="71F4298D" w14:textId="77777777" w:rsidR="00433AAE" w:rsidRPr="005F1B0E" w:rsidRDefault="00433AAE" w:rsidP="00433AAE">
      <w:pPr>
        <w:pStyle w:val="msonormalcxspmiddle"/>
        <w:spacing w:after="0"/>
        <w:ind w:firstLine="709"/>
        <w:contextualSpacing/>
        <w:jc w:val="both"/>
      </w:pPr>
      <w:r w:rsidRPr="005F1B0E">
        <w:t>г) Счет гарантийного фонда Платежной системы при осуществлении расчета, предусмотренного пунктом «а</w:t>
      </w:r>
      <w:proofErr w:type="gramStart"/>
      <w:r w:rsidRPr="005F1B0E">
        <w:rPr>
          <w:vertAlign w:val="superscript"/>
        </w:rPr>
        <w:t>1</w:t>
      </w:r>
      <w:proofErr w:type="gramEnd"/>
      <w:r w:rsidRPr="005F1B0E">
        <w:t xml:space="preserve">» Раздела 2 Правил Системы. </w:t>
      </w:r>
    </w:p>
    <w:p w14:paraId="3EEB0B85"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Счет гарантийного фонда Платежной Системы Участника-Страховщика обеспечивает надлежащее исполнение этим Участником-Страховщиком своих обязательств </w:t>
      </w:r>
      <w:proofErr w:type="gramStart"/>
      <w:r w:rsidRPr="005F1B0E">
        <w:t>в Системе при участии в расчетах по тем видам переводов денежных средств в соответствии</w:t>
      </w:r>
      <w:proofErr w:type="gramEnd"/>
      <w:r w:rsidRPr="005F1B0E">
        <w:t xml:space="preserve"> с Разделом 2 Правил, по которым он был открыт. </w:t>
      </w:r>
    </w:p>
    <w:p w14:paraId="5A25CC8D"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В случае участия Участника-Страховщика в осуществлении нескольких видов переводов денежных средств, из числа перечисленных в Разделе 2 Правил Системы, он обязан открыть Счет гарантийного фонда Платежной системы по каждому из них. Участник-Страховщик, осуществляющий обязательное страхование в соответствии с </w:t>
      </w:r>
      <w:r w:rsidRPr="005F1B0E">
        <w:lastRenderedPageBreak/>
        <w:t>Законом об ОСАГО, обязан присоединиться к Системе по видам переводов денежных средств, предусмотренных пунктами «а» и «а</w:t>
      </w:r>
      <w:proofErr w:type="gramStart"/>
      <w:r w:rsidRPr="005F1B0E">
        <w:rPr>
          <w:vertAlign w:val="superscript"/>
        </w:rPr>
        <w:t>1</w:t>
      </w:r>
      <w:proofErr w:type="gramEnd"/>
      <w:r w:rsidRPr="005F1B0E">
        <w:t>» Раздела 2 Правил.</w:t>
      </w:r>
    </w:p>
    <w:p w14:paraId="772511E3" w14:textId="77777777" w:rsidR="00433AAE" w:rsidRPr="005F1B0E" w:rsidRDefault="00433AAE" w:rsidP="00433AAE">
      <w:pPr>
        <w:pStyle w:val="msonormalcxspmiddle"/>
        <w:spacing w:before="0" w:beforeAutospacing="0" w:after="0" w:afterAutospacing="0"/>
        <w:ind w:firstLine="709"/>
        <w:contextualSpacing/>
        <w:jc w:val="both"/>
      </w:pPr>
      <w:r w:rsidRPr="005F1B0E">
        <w:t>В случае участия Участника-Страховщика в осуществлении расчета, предусмотренного пунктом «а» Раздела 2 Правил, такой Участник-Страховщик вправе открыть не более 3 (трех) Счетов гарантийного фонда Платежной системы в разных Участниках-Банках.</w:t>
      </w:r>
    </w:p>
    <w:p w14:paraId="642C3B68" w14:textId="77777777" w:rsidR="00433AAE" w:rsidRPr="005F1B0E" w:rsidRDefault="00433AAE" w:rsidP="00433AAE">
      <w:pPr>
        <w:pStyle w:val="msonormalcxspmiddle"/>
        <w:spacing w:after="0"/>
        <w:ind w:firstLine="709"/>
        <w:contextualSpacing/>
        <w:jc w:val="both"/>
      </w:pPr>
      <w:r w:rsidRPr="005F1B0E">
        <w:t>Оператор Системы осуществляет ежедневный мониторинг Счетов гарантийного фонда Платежной Системы, в том числе в части достаточности находящихся на них денежных сре</w:t>
      </w:r>
      <w:proofErr w:type="gramStart"/>
      <w:r w:rsidRPr="005F1B0E">
        <w:t>дств дл</w:t>
      </w:r>
      <w:proofErr w:type="gramEnd"/>
      <w:r w:rsidRPr="005F1B0E">
        <w:t>я осуществления расчета в Системе, в том числе путем направления Участникам-Банкам соответствующих запросов.</w:t>
      </w:r>
    </w:p>
    <w:p w14:paraId="0FEFEE0F" w14:textId="77777777" w:rsidR="00433AAE" w:rsidRPr="005F1B0E" w:rsidRDefault="00433AAE" w:rsidP="00433AAE">
      <w:pPr>
        <w:pStyle w:val="msonormalcxspmiddle"/>
        <w:spacing w:after="0"/>
        <w:ind w:firstLine="709"/>
        <w:contextualSpacing/>
        <w:jc w:val="both"/>
      </w:pPr>
      <w:r w:rsidRPr="005F1B0E">
        <w:t>Указанный мониторинг осуществляется независимо от иных оснований предоставления Участниками-Банками информации, касающихся состояния Счетов гарантийного фонда Платежной Системы.</w:t>
      </w:r>
    </w:p>
    <w:p w14:paraId="028C70CC"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t>Участники-Банки предоставляют Оператору Системы информацию на ежедневной основе об остатках денежных средств Участников-Страховщиков, находящихся на их Счетах гарантийного фонда Платежной Системы, открытых у соответствующего Участника-Банка (Участников-Банков), способом, обеспечивающим защиту указанной информации от несанкционированного доступа к ней третьих лиц, а также отвечают на запросы Оператора Системы и предоставляют Оператору Системы запрашиваемую информацию, необходимую Оператору Системы для осуществления мониторинга Счетов гарантийного фонда</w:t>
      </w:r>
      <w:proofErr w:type="gramEnd"/>
      <w:r w:rsidRPr="005F1B0E">
        <w:t xml:space="preserve"> Платежной Системы.</w:t>
      </w:r>
    </w:p>
    <w:p w14:paraId="60CFF030"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t xml:space="preserve">Использование денежных средств, находящихся на Счете (Счетах) гарантийного фонда Платежной системы Участника-Страховщика, осуществляется на основании распоряжений </w:t>
      </w:r>
      <w:r w:rsidRPr="005F1B0E">
        <w:rPr>
          <w:bCs/>
          <w:iCs/>
        </w:rPr>
        <w:t xml:space="preserve">Оператора Системы, </w:t>
      </w:r>
      <w:r w:rsidRPr="005F1B0E">
        <w:t>при условии недостаточности денежных средств на Счете покрытия, Счете Участника или в случае наличия ограничений на осуществление операций по указанным счетам Участника-Страховщика, открытых им в Расчетном центре для перевода денежных средств в Системе.</w:t>
      </w:r>
      <w:proofErr w:type="gramEnd"/>
    </w:p>
    <w:p w14:paraId="243E567B" w14:textId="77777777" w:rsidR="00433AAE" w:rsidRPr="005F1B0E" w:rsidRDefault="00433AAE" w:rsidP="00433AAE">
      <w:pPr>
        <w:pStyle w:val="msonormalcxspmiddle"/>
        <w:ind w:firstLine="709"/>
        <w:contextualSpacing/>
        <w:jc w:val="both"/>
      </w:pPr>
      <w:proofErr w:type="gramStart"/>
      <w:r w:rsidRPr="005F1B0E">
        <w:t xml:space="preserve">При возникновении ситуации, указанной в пункте 7.2.1 по виду расчетов, предусмотренном пунктом «а» Раздела 2, а также указанной в пункте 7.2.3 настоящих Правил, Оператор Системы направляет Участнику-Банку (Участникам-Банкам), у которого (которых) соответствующим Участником-Страховщиком открыт (открыты) Счет (Счета) гарантийного фонда Платежной системы Участника-Страховщика, распоряжение </w:t>
      </w:r>
      <w:r w:rsidRPr="005F1B0E">
        <w:rPr>
          <w:rFonts w:eastAsia="Batang"/>
        </w:rPr>
        <w:t xml:space="preserve">(распоряжения) </w:t>
      </w:r>
      <w:r w:rsidRPr="005F1B0E">
        <w:t>о переводе денежных средств со Счета (Счетов) гарантийного фонда Платежной системы Участника-Страховщика на Счет учета результатов</w:t>
      </w:r>
      <w:proofErr w:type="gramEnd"/>
      <w:r w:rsidRPr="005F1B0E">
        <w:t xml:space="preserve"> платежного клиринга. </w:t>
      </w:r>
    </w:p>
    <w:p w14:paraId="06886C87" w14:textId="77777777" w:rsidR="00433AAE" w:rsidRPr="005F1B0E" w:rsidRDefault="00433AAE" w:rsidP="00433AAE">
      <w:pPr>
        <w:pStyle w:val="msonormalcxspmiddle"/>
        <w:ind w:firstLine="709"/>
        <w:contextualSpacing/>
        <w:jc w:val="both"/>
      </w:pPr>
      <w:proofErr w:type="gramStart"/>
      <w:r w:rsidRPr="005F1B0E">
        <w:t xml:space="preserve">При выборе Счета (Счетов) гарантийного фонда Платежной системы Участника-Страховщика, с которого (которых) будут списаны денежные средства в целях обеспечения проведения расчета, предусмотренного пунктом «а» Раздела 2 Правил, и для формирования распоряжения </w:t>
      </w:r>
      <w:r w:rsidRPr="005F1B0E">
        <w:rPr>
          <w:rFonts w:eastAsia="Batang"/>
        </w:rPr>
        <w:t xml:space="preserve">(распоряжений) </w:t>
      </w:r>
      <w:r w:rsidRPr="005F1B0E">
        <w:t>о переводе денежных средств, Оператор Системы руководствуется датой открытия Счета (Счетов) гарантийного фонда Платежной системы (перевод денежных средств осуществляется последовательно с учетом выбора Счета гарантийного фонда Платежной системы</w:t>
      </w:r>
      <w:proofErr w:type="gramEnd"/>
      <w:r w:rsidRPr="005F1B0E">
        <w:t>, который открыт позднее).</w:t>
      </w:r>
    </w:p>
    <w:p w14:paraId="3AB8213A" w14:textId="77777777" w:rsidR="00433AAE" w:rsidRPr="005F1B0E" w:rsidRDefault="00433AAE" w:rsidP="00433AAE">
      <w:pPr>
        <w:pStyle w:val="msonormalcxspmiddle"/>
        <w:ind w:firstLine="709"/>
        <w:contextualSpacing/>
        <w:jc w:val="both"/>
      </w:pPr>
      <w:r w:rsidRPr="005F1B0E">
        <w:t>В случае</w:t>
      </w:r>
      <w:proofErr w:type="gramStart"/>
      <w:r w:rsidRPr="005F1B0E">
        <w:t>,</w:t>
      </w:r>
      <w:proofErr w:type="gramEnd"/>
      <w:r w:rsidRPr="005F1B0E">
        <w:t xml:space="preserve"> если даты открытия Счетов гарантийного фонда Платежной системы совпадают, Оператор Системы направляет</w:t>
      </w:r>
      <w:r w:rsidRPr="005F1B0E">
        <w:rPr>
          <w:rFonts w:eastAsia="Batang"/>
        </w:rPr>
        <w:t xml:space="preserve"> распоряжение (распоряжения) на перечисление недостающей суммы денежных средств со Счета (Счетов) гарантийного фонда </w:t>
      </w:r>
      <w:r w:rsidRPr="005F1B0E">
        <w:t>Платежной системы</w:t>
      </w:r>
      <w:r w:rsidRPr="005F1B0E">
        <w:rPr>
          <w:rFonts w:eastAsia="Batang"/>
        </w:rPr>
        <w:t xml:space="preserve"> на Счет учета результатов платежного клиринга в Расчетный центр или Участник-Банк (Участники-Банки), не являющийся (не являющиеся) Расчетным центром,</w:t>
      </w:r>
      <w:r w:rsidRPr="005F1B0E">
        <w:t xml:space="preserve"> с учетом выбора Счета гарантийного фонда Платежной системы, на котором размещена меньшая сумма денежных средств.</w:t>
      </w:r>
    </w:p>
    <w:p w14:paraId="44DF9206" w14:textId="77777777" w:rsidR="00433AAE" w:rsidRPr="005F1B0E" w:rsidRDefault="00433AAE" w:rsidP="00433AAE">
      <w:pPr>
        <w:pStyle w:val="msonormalcxspmiddle"/>
        <w:ind w:firstLine="709"/>
        <w:contextualSpacing/>
        <w:jc w:val="both"/>
      </w:pPr>
      <w:r w:rsidRPr="005F1B0E">
        <w:t>В случае</w:t>
      </w:r>
      <w:proofErr w:type="gramStart"/>
      <w:r w:rsidRPr="005F1B0E">
        <w:t>,</w:t>
      </w:r>
      <w:proofErr w:type="gramEnd"/>
      <w:r w:rsidRPr="005F1B0E">
        <w:t xml:space="preserve"> если даты открытия Счетов гарантийного фонда Платежной системы совпадают и суммы денежных средств, размещенные на Счета</w:t>
      </w:r>
      <w:r w:rsidRPr="005F1B0E">
        <w:rPr>
          <w:rFonts w:eastAsia="Batang"/>
        </w:rPr>
        <w:t xml:space="preserve">х гарантийного фонда </w:t>
      </w:r>
      <w:r w:rsidRPr="005F1B0E">
        <w:lastRenderedPageBreak/>
        <w:t>Платежной системы равны, направление</w:t>
      </w:r>
      <w:r w:rsidRPr="005F1B0E">
        <w:rPr>
          <w:rFonts w:eastAsia="Batang"/>
        </w:rPr>
        <w:t xml:space="preserve"> распоряжения (распоряжений) на перечисление недостающей суммы денежных средств со Счета (Счетов) гарантийного фонда </w:t>
      </w:r>
      <w:r w:rsidRPr="005F1B0E">
        <w:t>Платежной системы</w:t>
      </w:r>
      <w:r w:rsidRPr="005F1B0E">
        <w:rPr>
          <w:rFonts w:eastAsia="Batang"/>
        </w:rPr>
        <w:t xml:space="preserve"> на Счет учета результатов платежного клиринга в Расчетный центр или Участник-Банк (Участники-Банки), не являющийся (не являющиеся) Расчетным центром, осуществляется на усмотрение Оператора Системы.</w:t>
      </w:r>
    </w:p>
    <w:p w14:paraId="4FF1D5DB" w14:textId="77777777" w:rsidR="00433AAE" w:rsidRPr="005F1B0E" w:rsidRDefault="00433AAE" w:rsidP="00433AAE">
      <w:pPr>
        <w:pStyle w:val="msonormalcxspmiddle"/>
        <w:ind w:firstLine="709"/>
        <w:contextualSpacing/>
        <w:jc w:val="both"/>
      </w:pPr>
      <w:r w:rsidRPr="005F1B0E">
        <w:t>При необходимости Оператор Системы имеет право направить несколько распоряжений о переводе денежных средств со Счетов гарантийного фонда Платежной системы Участника-Страховщика, открытых в разных Участниках-Банках (не являющихся Расчетным центром). Направление распоряжения (распоряжений) о переводе денежных средств со Счета (Счетов) гарантийного фонда Платежной системы Участника-Страховщика осуществляется способом, предусмотренным соответствующим Договором банковского счета, на основании которого Участнику-Страховщику открыт Счет (открыты Счета) гарантийного фонда Платежной системы Участника-Страховщика. Распоряжение, полученное от Оператора Системы, исполняется Участником-Банком (Участниками-Банками) (денежные средства списываются с корреспондентского счета данного Участника-Банка (данных Участников-Банков), открытого в Банке России, либо с корреспондентского счета данного Участника-Банка (данных Участников-Банков), открытого в Расчетном центре) не позднее 14:00 дня получения распоряжения (распоряжений). Участник-Банк обязан (Участники-Банки обязаны) перечислить безналичным путем по указанным реквизитам Счета учета результатов платежного клиринга денежные средства, находящиеся на Счете (Счетах) гарантийного фонда Платежной системы Участника-Страховщика, в размере, указанном в данном распоряжении (данных распоряжениях). В случае если распоряжение о переводе денежных средств со Счета (Счетов) гарантийного фонда Платежной системы Участника-Страховщика на Счет учета результатов платежного клиринга направляется Участнику-Банку, являющимся Расчетным центром, полученное от Оператора Системы распоряжение исполняется в соответствии с временным регламентом проведения расчетов в Системе, установленным Правилами Системы.</w:t>
      </w:r>
    </w:p>
    <w:p w14:paraId="0BA61F0F" w14:textId="77777777" w:rsidR="00433AAE" w:rsidRPr="005F1B0E" w:rsidRDefault="00433AAE" w:rsidP="00433AAE">
      <w:pPr>
        <w:pStyle w:val="msonormalcxspmiddle"/>
        <w:ind w:firstLine="709"/>
        <w:contextualSpacing/>
        <w:jc w:val="both"/>
      </w:pPr>
      <w:r w:rsidRPr="005F1B0E">
        <w:t>При возникновении ситуации, указанной в пунктах 7.3.2 и/или 7.3.2.3.4 настоящих Правил, Оператор Системы направляет Участнику-Банку, у которого соответствующим Участником-Страховщиком открыт Счет гарантийного фонда Платежной системы Участника-Страховщика, распоряжение о переводе денежных средств со Счета гарантийного фонда Платежной системы Участника-Страховщика на Счета Участников, Счета ОПДС, открытые в Расчетном центре. Направление распоряжения о переводе денежных средств со Счета гарантийного фонда Платежной системы Участника-Страховщика осуществляется способом, предусмотренным соответствующим Договором банковского счета, на основании которого Участнику-Страховщику открыт Счет гарантийного фонда Платежной системы. Распоряжение, полученное от Оператора Системы, исполняется Участником-Банком не позднее 18:00 рабочего дня, следующего за днем получения распоряжения. Участник-Банк обязан перечислить безналичным путем по указанным реквизитам Счетов Участников, Счетов ОПДС (Получателей) денежные средства, находящиеся на Счете (Счетах) гарантийного фонда Платежной системы Участника-Страховщика.</w:t>
      </w:r>
    </w:p>
    <w:p w14:paraId="7F023685" w14:textId="77777777" w:rsidR="00433AAE" w:rsidRPr="005F1B0E" w:rsidRDefault="00433AAE" w:rsidP="00433AAE">
      <w:pPr>
        <w:pStyle w:val="msonormalcxspmiddle"/>
        <w:spacing w:before="0" w:beforeAutospacing="0" w:after="0" w:afterAutospacing="0"/>
        <w:ind w:firstLine="709"/>
        <w:contextualSpacing/>
        <w:jc w:val="both"/>
      </w:pPr>
      <w:r w:rsidRPr="005F1B0E">
        <w:t>Участник-Банк, не являющийся одновременно Расчетным центром, направляет Оператору Системы уведомление об успешном переводе денежных сре</w:t>
      </w:r>
      <w:proofErr w:type="gramStart"/>
      <w:r w:rsidRPr="005F1B0E">
        <w:t>дств сп</w:t>
      </w:r>
      <w:proofErr w:type="gramEnd"/>
      <w:r w:rsidRPr="005F1B0E">
        <w:t>особом, предусмотренным Договором банковского счета, на основании которого Участнику-Страховщику открыт Счет гарантийного фонда Платежной системы.</w:t>
      </w:r>
    </w:p>
    <w:p w14:paraId="12F295BD"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t xml:space="preserve">В случае признания Участника-Страховщика банкротом либо желания Участника-Страховщика отказаться от участия в Системе по определенному виду перевода денежных средств (прекратить участие в Системе по определенному виду перевода денежных средств) денежные средства, находящиеся на Счете (Счетах) гарантийного фонда Платежной системы Участника-Страховщика, созданного для обеспечения </w:t>
      </w:r>
      <w:r w:rsidRPr="005F1B0E">
        <w:lastRenderedPageBreak/>
        <w:t>исполнения обязательств при участии в осуществлении конкретного вида перевода денежных средств, используются для исполнения обязательств Участника-Страховщика перед</w:t>
      </w:r>
      <w:proofErr w:type="gramEnd"/>
      <w:r w:rsidRPr="005F1B0E">
        <w:t xml:space="preserve"> иными Участниками исключительно по тому виду перевода денежных средств, в рамках которого он был создан. </w:t>
      </w:r>
    </w:p>
    <w:p w14:paraId="7F672C3A"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В случае признания Участника-Страховщика банкротом денежные средства, находящиеся на Счете (Счетах) гарантийного фонда Платежной системы Участника-Страховщика, в конкурсную массу не включаются и подлежат возврату Участнику-Страховщику в размере денежных средств, оставшихся после исполнения всех его обязательств перед Участниками-Страховщиками исключительно по тому виду перевода денежных средств, в целях обеспечения своих обязательств при </w:t>
      </w:r>
      <w:proofErr w:type="gramStart"/>
      <w:r w:rsidRPr="005F1B0E">
        <w:t>участии</w:t>
      </w:r>
      <w:proofErr w:type="gramEnd"/>
      <w:r w:rsidRPr="005F1B0E">
        <w:t xml:space="preserve"> в рамках которого он был создан.</w:t>
      </w:r>
    </w:p>
    <w:p w14:paraId="3418B298"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t xml:space="preserve">Денежные средства, находящиеся на Счете (Счетах) гарантийного фонда Платежной системы Участника-Страховщика, используются исключительно в целях обеспечения надлежащего исполнения обязательств при осуществлении расчета в Системе Участника-Страховщика, открывшего такой счет (счета) и являются собственностью этого Участника-Страховщика. </w:t>
      </w:r>
      <w:proofErr w:type="gramEnd"/>
    </w:p>
    <w:p w14:paraId="32883F12"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Субсидиарная ответственность по Счетам гарантийного фонда Платежной системы Участника-Страховщика, предусмотренная пунктом 7 статьи 29 Закона </w:t>
      </w:r>
      <w:r w:rsidR="00D87B90" w:rsidRPr="005F1B0E">
        <w:br/>
      </w:r>
      <w:r w:rsidRPr="005F1B0E">
        <w:t>№ 161-ФЗ, в настоящей Системе не применяется.</w:t>
      </w:r>
    </w:p>
    <w:p w14:paraId="2FE864D1"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t>В случае желания Участника-Страховщика отказаться от участия в Системе по определенному виду перевода денежных средств (прекратить участие в Системе по определенному виду перевода денежных средств) денежные средства, находящиеся на его Счете (Счетах) гарантийного фонда Платежной системы Участника-Страховщика, подлежат возврату Участнику-Страховщику в размере денежных средств, оставшихся после исполнения всех его обязательств перед иными Участниками-Страховщиками исключительно по тому виду перевода денежных средств</w:t>
      </w:r>
      <w:proofErr w:type="gramEnd"/>
      <w:r w:rsidRPr="005F1B0E">
        <w:t xml:space="preserve">, в целях обеспечения своих обязательств при </w:t>
      </w:r>
      <w:proofErr w:type="gramStart"/>
      <w:r w:rsidRPr="005F1B0E">
        <w:t>участии</w:t>
      </w:r>
      <w:proofErr w:type="gramEnd"/>
      <w:r w:rsidRPr="005F1B0E">
        <w:t xml:space="preserve"> в рамках которого он был создан, после полного исполнения обязательств в соответствии с критериями, установленными соответствующим соглашением по соответствующему виду обязательного страхования гражданской ответственности. При этом отказ от участия в Системе только в части вида перевода денежных средств, предусмотренного пунктом «а</w:t>
      </w:r>
      <w:proofErr w:type="gramStart"/>
      <w:r w:rsidRPr="005F1B0E">
        <w:rPr>
          <w:vertAlign w:val="superscript"/>
        </w:rPr>
        <w:t>1</w:t>
      </w:r>
      <w:proofErr w:type="gramEnd"/>
      <w:r w:rsidRPr="005F1B0E">
        <w:t>» Раздела 2 Правил, без прекращения участия в Системе в части вида перевода денежных средств, предусмотренного пунктом «а» Раздела 2 Правил, невозможен.</w:t>
      </w:r>
    </w:p>
    <w:p w14:paraId="01706026"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t xml:space="preserve">В случае желания Участника-Страховщика отказаться от участия в Системе по определенному виду перевода денежных средств (прекратить участие в Системе по определенному виду перевода денежных средств) </w:t>
      </w:r>
      <w:r w:rsidRPr="005F1B0E">
        <w:rPr>
          <w:bCs/>
        </w:rPr>
        <w:t xml:space="preserve">Участник-Страховщик, исключенный/вышедший из Соглашения о ПВУ или Соглашения ОСОПО или Соглашения ОСОП, вправе обратиться к Оператору Системы с заявлением о представлении письменного согласия на </w:t>
      </w:r>
      <w:r w:rsidRPr="005F1B0E">
        <w:t xml:space="preserve">досрочное прекращение договора (договоров) Счета гарантийного фонда. </w:t>
      </w:r>
      <w:proofErr w:type="gramEnd"/>
    </w:p>
    <w:p w14:paraId="4F254A73" w14:textId="77777777" w:rsidR="00433AAE" w:rsidRPr="005F1B0E" w:rsidRDefault="00433AAE" w:rsidP="00433AAE">
      <w:pPr>
        <w:pStyle w:val="msonormalcxspmiddle"/>
        <w:spacing w:after="0"/>
        <w:ind w:firstLine="709"/>
        <w:contextualSpacing/>
        <w:jc w:val="both"/>
      </w:pPr>
      <w:r w:rsidRPr="005F1B0E">
        <w:t>Возврат денежных сре</w:t>
      </w:r>
      <w:proofErr w:type="gramStart"/>
      <w:r w:rsidRPr="005F1B0E">
        <w:t>дств в св</w:t>
      </w:r>
      <w:proofErr w:type="gramEnd"/>
      <w:r w:rsidRPr="005F1B0E">
        <w:t xml:space="preserve">язи с наличием указанных обстоятельств осуществляется на основании направленного Оператором Системы Участнику-Банку, у которого открыт Счет гарантийного фонда Платежной системы Участника-Страховщика, указания на перечисление денежных средств (без дополнительного указания Участника-Страховщика), либо на основании указания Участника-Страховщика с согласия Оператора Системы. </w:t>
      </w:r>
      <w:proofErr w:type="gramStart"/>
      <w:r w:rsidRPr="005F1B0E">
        <w:t>Срок направления распоряжения - не позднее 5 (пяти) рабочих дней с момента исполнения Участником-Страховщиком всех его обязательств в соответствии с критериями, определенными соглашением/ соглашениями и/или указанных в пункте 4.9.4 настоящих Правил, перед иными Участниками-Страховщиками исключительно по тому виду перевода денежных средств, в целях обеспечения своих обязательств при участии, в рамках которого он был создан, или с момента получения выписки (выписок</w:t>
      </w:r>
      <w:proofErr w:type="gramEnd"/>
      <w:r w:rsidRPr="005F1B0E">
        <w:t xml:space="preserve">) по Счету (Счетам) гарантийного фонда Платежной системы Участника-Страховщика, </w:t>
      </w:r>
      <w:r w:rsidRPr="005F1B0E">
        <w:lastRenderedPageBreak/>
        <w:t>исключенного/вышедшего из соглашения/соглашений, предусмотренных Разделом 2 настоящих Правил, по определенному виду перевода денежных средств, подтверждающей (подтверждающих) наличие денежных средств на данном счете (данных счетах) в размере (совокупном размере) 10 000 (десяти тысяч) рублей 00 копеек или менее данной суммы. При этом Участник-Страховщик, вышедший/исключенный из Соглашения о ПВУ, не может получить согласие Оператора Системы на закрытие Счетов гарантийного фонда Платежной системы Участника-Страховщика, открытых им в соответствии с пунктами «а» и «а</w:t>
      </w:r>
      <w:proofErr w:type="gramStart"/>
      <w:r w:rsidRPr="005F1B0E">
        <w:rPr>
          <w:vertAlign w:val="superscript"/>
        </w:rPr>
        <w:t>1</w:t>
      </w:r>
      <w:proofErr w:type="gramEnd"/>
      <w:r w:rsidRPr="005F1B0E">
        <w:t>» Раздела 2 Правил, до наступления момента полного исполнения всех обязательств перед иными Участниками-Страховщиками, которые возникли в связи с участием данного Участника-Страховщика в осуществлении перевода денежных средств, предусмотренного пунктом «а</w:t>
      </w:r>
      <w:proofErr w:type="gramStart"/>
      <w:r w:rsidRPr="005F1B0E">
        <w:rPr>
          <w:vertAlign w:val="superscript"/>
        </w:rPr>
        <w:t>1</w:t>
      </w:r>
      <w:proofErr w:type="gramEnd"/>
      <w:r w:rsidRPr="005F1B0E">
        <w:t>» Раздела 2 Правил, и полного исполнения всех обязательств перед иными Участниками-Страховщиками в соответствии с критериями, определенными Соглашением о ПВУ, либо до момента, когда остаток (совокупный остаток) денежных средств на каждом из Счетов гарантийного фонда Платежной системы Участника-Страховщика, открытых им в соответствии с пунктами «а» и «а</w:t>
      </w:r>
      <w:r w:rsidRPr="005F1B0E">
        <w:rPr>
          <w:vertAlign w:val="superscript"/>
        </w:rPr>
        <w:t>1</w:t>
      </w:r>
      <w:r w:rsidRPr="005F1B0E">
        <w:t>» Раздела 2 Правил, составляет 10 000 (десять тысяч) рублей 00 копеек или менее данной суммы.</w:t>
      </w:r>
    </w:p>
    <w:p w14:paraId="64A603E7" w14:textId="77777777" w:rsidR="00433AAE" w:rsidRPr="005F1B0E" w:rsidRDefault="00433AAE" w:rsidP="00433AAE">
      <w:pPr>
        <w:pStyle w:val="msonormalcxspmiddle"/>
        <w:spacing w:after="0"/>
        <w:ind w:firstLine="709"/>
        <w:contextualSpacing/>
        <w:jc w:val="both"/>
      </w:pPr>
      <w:proofErr w:type="gramStart"/>
      <w:r w:rsidRPr="005F1B0E">
        <w:t>Возврат денежных средств в связи с истечением 1 (одного) года с даты исключения Участника-Страховщика из Соглашения о ПВУ, осуществляется на основании направленного Оператором Системы Участнику-Банку (Участникам-Банкам), у которого открыт Счет (у которых открыты Счета) гарантийного фонда Платежной системы Участника-Страховщика, указания на перечисление денежных средств (без дополнительного указания Участника-Страховщика), либо на основании указания Участника-Страховщика с согласия Оператора Системы.</w:t>
      </w:r>
      <w:proofErr w:type="gramEnd"/>
      <w:r w:rsidRPr="005F1B0E">
        <w:t xml:space="preserve"> Срок направления распоряжения - не позднее 5 (пяти) рабочих дней с момента истечения 1 (одного) года </w:t>
      </w:r>
      <w:proofErr w:type="gramStart"/>
      <w:r w:rsidRPr="005F1B0E">
        <w:t>с даты исключения</w:t>
      </w:r>
      <w:proofErr w:type="gramEnd"/>
      <w:r w:rsidRPr="005F1B0E">
        <w:t xml:space="preserve"> Участника-Страховщика из Соглашения о ПВУ.</w:t>
      </w:r>
    </w:p>
    <w:p w14:paraId="4FF0B053"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t>Участник-Банк (Участники-Банки), в котором открыт Счет (в которых открыты Счета) гарантийного фонда Платежной системы Участника-Страховщика, на основании поступившего распоряжения от Оператора Системы (без дополнительного распоряжения Участника-Страховщика), либо на основании распоряжения Участника-Страховщика с согласия Оператора Системы, производит возврат Участнику-Страховщику денежных средств, находящихся на его Счете (Счетах) гарантийного фонда Платежной системы Участника-Страховщика (при наличии денежных средств на данном счете/данных счетах).</w:t>
      </w:r>
      <w:proofErr w:type="gramEnd"/>
    </w:p>
    <w:p w14:paraId="5FA94035" w14:textId="77777777" w:rsidR="00DB6AF7" w:rsidRPr="005F1B0E" w:rsidRDefault="00BB7E1D" w:rsidP="00F261E8">
      <w:pPr>
        <w:pStyle w:val="msonormalcxspmiddle"/>
        <w:spacing w:before="0" w:beforeAutospacing="0" w:after="0" w:afterAutospacing="0"/>
        <w:ind w:firstLine="709"/>
        <w:contextualSpacing/>
        <w:jc w:val="both"/>
      </w:pPr>
      <w:r w:rsidRPr="005F1B0E">
        <w:t>На</w:t>
      </w:r>
      <w:r w:rsidR="00F65208" w:rsidRPr="005F1B0E">
        <w:t xml:space="preserve"> основании</w:t>
      </w:r>
      <w:r w:rsidR="00664C4F" w:rsidRPr="005F1B0E">
        <w:t xml:space="preserve"> распоряжения Участника-Страховщика и </w:t>
      </w:r>
      <w:r w:rsidR="00151E99" w:rsidRPr="005F1B0E">
        <w:t>выданного</w:t>
      </w:r>
      <w:r w:rsidR="006B4A0F" w:rsidRPr="005F1B0E">
        <w:t xml:space="preserve"> </w:t>
      </w:r>
      <w:r w:rsidR="00151E99" w:rsidRPr="005F1B0E">
        <w:t xml:space="preserve">Участнику-Страховщику </w:t>
      </w:r>
      <w:r w:rsidR="006B4A0F" w:rsidRPr="005F1B0E">
        <w:t>оригинала согласия Оператора</w:t>
      </w:r>
      <w:r w:rsidR="00151E99" w:rsidRPr="005F1B0E">
        <w:t xml:space="preserve"> Системы </w:t>
      </w:r>
      <w:r w:rsidR="00664C4F" w:rsidRPr="005F1B0E">
        <w:t>может быть произведено только</w:t>
      </w:r>
      <w:r w:rsidRPr="005F1B0E">
        <w:t xml:space="preserve"> </w:t>
      </w:r>
      <w:r w:rsidR="00664C4F" w:rsidRPr="005F1B0E">
        <w:t>одно списание денежных средств, находящихся на Счете (Счетах) гарантийного фонда Платежной системы Участника-Страховщика</w:t>
      </w:r>
      <w:r w:rsidR="00151E99" w:rsidRPr="005F1B0E">
        <w:t>, открытом в Участнике-Банке (открытых в Участниках-Банках)</w:t>
      </w:r>
      <w:r w:rsidRPr="005F1B0E">
        <w:t>.</w:t>
      </w:r>
      <w:r w:rsidR="00151E99" w:rsidRPr="005F1B0E">
        <w:t xml:space="preserve"> Не допускается многократное списание денежных средств со Счета (Счетов) гарантийного фонда Платежной системы Участником-Банком</w:t>
      </w:r>
      <w:r w:rsidR="00554E0A" w:rsidRPr="005F1B0E">
        <w:t xml:space="preserve"> (</w:t>
      </w:r>
      <w:r w:rsidR="00F261E8" w:rsidRPr="005F1B0E">
        <w:t>Участниками-Банками</w:t>
      </w:r>
      <w:r w:rsidR="00554E0A" w:rsidRPr="005F1B0E">
        <w:t>)</w:t>
      </w:r>
      <w:r w:rsidR="00151E99" w:rsidRPr="005F1B0E">
        <w:t xml:space="preserve"> </w:t>
      </w:r>
      <w:r w:rsidR="00664C4F" w:rsidRPr="005F1B0E">
        <w:t xml:space="preserve">на основании распоряжения Участника-Страховщика </w:t>
      </w:r>
      <w:r w:rsidR="00F261E8" w:rsidRPr="005F1B0E">
        <w:t xml:space="preserve">по </w:t>
      </w:r>
      <w:r w:rsidR="00151E99" w:rsidRPr="005F1B0E">
        <w:t>одно</w:t>
      </w:r>
      <w:r w:rsidR="00F261E8" w:rsidRPr="005F1B0E">
        <w:t>му</w:t>
      </w:r>
      <w:r w:rsidR="00151E99" w:rsidRPr="005F1B0E">
        <w:t xml:space="preserve"> согласи</w:t>
      </w:r>
      <w:r w:rsidR="00F261E8" w:rsidRPr="005F1B0E">
        <w:t>ю</w:t>
      </w:r>
      <w:r w:rsidR="00151E99" w:rsidRPr="005F1B0E">
        <w:t xml:space="preserve"> Оператора Системы</w:t>
      </w:r>
      <w:r w:rsidR="00F261E8" w:rsidRPr="005F1B0E">
        <w:t>, в том числе, если указанные списания производятся в объеме денежных средств, указанных в согласии Оператора</w:t>
      </w:r>
      <w:r w:rsidR="00151E99" w:rsidRPr="005F1B0E">
        <w:t xml:space="preserve">. </w:t>
      </w:r>
    </w:p>
    <w:p w14:paraId="7B112C35"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В случае желания Участника-Страховщика заменить Участник-Банк, с которым заключен договор Счета гарантийного фонда, Участник-Страховщик должен выполнить следующее:</w:t>
      </w:r>
    </w:p>
    <w:p w14:paraId="5CD9F03A" w14:textId="77777777" w:rsidR="00433AAE" w:rsidRPr="005F1B0E"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 xml:space="preserve">направить Оператору уведомление о своем намерении заключить новый договор Счета гарантийного фонда с иным Участником-Банком, приложив ранее согласованную форму нового договора Счета гарантийного фонда с последующим направлением ее в формате </w:t>
      </w:r>
      <w:proofErr w:type="spellStart"/>
      <w:r w:rsidRPr="005F1B0E">
        <w:rPr>
          <w:rFonts w:ascii="Times New Roman" w:hAnsi="Times New Roman"/>
          <w:sz w:val="24"/>
          <w:szCs w:val="24"/>
        </w:rPr>
        <w:t>word</w:t>
      </w:r>
      <w:proofErr w:type="spellEnd"/>
      <w:r w:rsidRPr="005F1B0E">
        <w:rPr>
          <w:rFonts w:ascii="Times New Roman" w:hAnsi="Times New Roman"/>
          <w:sz w:val="24"/>
          <w:szCs w:val="24"/>
        </w:rPr>
        <w:t xml:space="preserve"> по адресу электронной почты </w:t>
      </w:r>
      <w:hyperlink r:id="rId31" w:history="1">
        <w:r w:rsidRPr="005F1B0E">
          <w:rPr>
            <w:rFonts w:ascii="Times New Roman" w:hAnsi="Times New Roman"/>
            <w:sz w:val="24"/>
            <w:szCs w:val="24"/>
          </w:rPr>
          <w:t>ins-ps@ins-ps.ru</w:t>
        </w:r>
      </w:hyperlink>
      <w:r w:rsidRPr="005F1B0E">
        <w:rPr>
          <w:rFonts w:ascii="Times New Roman" w:hAnsi="Times New Roman"/>
          <w:sz w:val="24"/>
          <w:szCs w:val="24"/>
        </w:rPr>
        <w:t xml:space="preserve">; </w:t>
      </w:r>
    </w:p>
    <w:p w14:paraId="2FE1CE64" w14:textId="77777777" w:rsidR="00433AAE" w:rsidRPr="005F1B0E"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заключить новый договор Счета гарантийного фонда с иным Участником-Банком после получения от Оператора соответствующей информации.</w:t>
      </w:r>
    </w:p>
    <w:p w14:paraId="04B7ACB2"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lastRenderedPageBreak/>
        <w:t>Передать Оператору</w:t>
      </w:r>
      <w:r w:rsidRPr="005F1B0E">
        <w:rPr>
          <w:rFonts w:ascii="Times New Roman" w:hAnsi="Times New Roman"/>
          <w:sz w:val="24"/>
          <w:szCs w:val="24"/>
          <w:lang w:val="en-US"/>
        </w:rPr>
        <w:t>:</w:t>
      </w:r>
      <w:r w:rsidRPr="005F1B0E">
        <w:rPr>
          <w:rFonts w:ascii="Times New Roman" w:hAnsi="Times New Roman"/>
          <w:sz w:val="24"/>
          <w:szCs w:val="24"/>
        </w:rPr>
        <w:t xml:space="preserve"> </w:t>
      </w:r>
    </w:p>
    <w:p w14:paraId="1568DE64" w14:textId="77777777" w:rsidR="00433AAE" w:rsidRPr="005F1B0E"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уведомление (обращение) с просьбой о переводе денежных средств со Счета гарантийного фонда Платежной Системы Участника-Страховщика, открытого у первоначального Участника-Банка, на Счет гарантийного фонда Платежной Системы Участника-Страховщика, открытый у нового Участника-Банка;</w:t>
      </w:r>
    </w:p>
    <w:p w14:paraId="73285EDE" w14:textId="77777777" w:rsidR="00433AAE" w:rsidRPr="005F1B0E"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один экземпляр оригинала нового договора Счета гарантийного фонда;</w:t>
      </w:r>
    </w:p>
    <w:p w14:paraId="6ECC61DB" w14:textId="77777777" w:rsidR="00433AAE" w:rsidRPr="005F1B0E"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 xml:space="preserve">копию справки об открытии Счета гарантийного фонда, заверенную надлежащим образом. </w:t>
      </w:r>
    </w:p>
    <w:p w14:paraId="31D30E76" w14:textId="77777777" w:rsidR="00433AAE" w:rsidRPr="005F1B0E" w:rsidRDefault="00433AAE" w:rsidP="00433AAE">
      <w:pPr>
        <w:spacing w:after="0" w:line="240" w:lineRule="auto"/>
        <w:ind w:firstLine="709"/>
        <w:jc w:val="both"/>
        <w:rPr>
          <w:rFonts w:ascii="Times New Roman" w:hAnsi="Times New Roman"/>
          <w:sz w:val="24"/>
          <w:szCs w:val="24"/>
        </w:rPr>
      </w:pPr>
      <w:proofErr w:type="gramStart"/>
      <w:r w:rsidRPr="005F1B0E">
        <w:rPr>
          <w:rFonts w:ascii="Times New Roman" w:hAnsi="Times New Roman"/>
          <w:sz w:val="24"/>
          <w:szCs w:val="24"/>
        </w:rPr>
        <w:t>В течение 1 (одного) рабочего дня с даты получения от Участника-Страховщика вышеуказанных документов Оператор Системы направляет Участнику-Банку, в котором открыт первоначальный Счет гарантийного фонда Платежной системы Участника-Страховщика, распоряжение (поручение) о переводе денежных средств со Счета гарантийного фонда Платежной системы Участника-Страховщика, открытого в данном Участнике-Банке, на Счет гарантийного фонда Платежной системы Участника-Страховщика, открытый в новом Участнике-Банке, в размере, определенном в соответствии</w:t>
      </w:r>
      <w:proofErr w:type="gramEnd"/>
      <w:r w:rsidRPr="005F1B0E">
        <w:rPr>
          <w:rFonts w:ascii="Times New Roman" w:hAnsi="Times New Roman"/>
          <w:sz w:val="24"/>
          <w:szCs w:val="24"/>
        </w:rPr>
        <w:t xml:space="preserve"> с пунктами 5.4, 5.5, 5.6 и 5.7 настоящих Правил на последнюю расчетную дату в пределах остатка денежных средств на Счете гарантийного фонда Платежной системы Участника-Страховщика на дату обращения Участника-Страховщика), по реквизитам, указанным в распоряжении (поручении) о переводе денежных средств со Счета гарантийного фонда Платежной системы Участника-Страховщика. </w:t>
      </w:r>
      <w:proofErr w:type="gramStart"/>
      <w:r w:rsidRPr="005F1B0E">
        <w:rPr>
          <w:rFonts w:ascii="Times New Roman" w:hAnsi="Times New Roman"/>
          <w:sz w:val="24"/>
          <w:szCs w:val="24"/>
        </w:rPr>
        <w:t>После осуществления вышеуказанного перевода денежных средств, Участник-Страховщик направляет Оператору выписку по новому Счету гарантийного фонда Платежной Системы Участника-Страховщика, заверенную Участником-Банком, подтверждающую наличие денежных средств на данном счете в размере, определенном в соответствии с пунктами 5.4, 5.5, 5.6 и 5.7 настоящих Правил на последнюю расчетную дату в пределах остатка денежных средств на Счете гарантийного фонда Платежной Системы Участника-Страховщика на дату обращения</w:t>
      </w:r>
      <w:proofErr w:type="gramEnd"/>
      <w:r w:rsidRPr="005F1B0E">
        <w:rPr>
          <w:rFonts w:ascii="Times New Roman" w:hAnsi="Times New Roman"/>
          <w:sz w:val="24"/>
          <w:szCs w:val="24"/>
        </w:rPr>
        <w:t xml:space="preserve"> </w:t>
      </w:r>
      <w:proofErr w:type="gramStart"/>
      <w:r w:rsidRPr="005F1B0E">
        <w:rPr>
          <w:rFonts w:ascii="Times New Roman" w:hAnsi="Times New Roman"/>
          <w:sz w:val="24"/>
          <w:szCs w:val="24"/>
        </w:rPr>
        <w:t>Участника-Страховщика).</w:t>
      </w:r>
      <w:proofErr w:type="gramEnd"/>
      <w:r w:rsidRPr="005F1B0E">
        <w:rPr>
          <w:rFonts w:ascii="Times New Roman" w:hAnsi="Times New Roman"/>
          <w:sz w:val="24"/>
          <w:szCs w:val="24"/>
        </w:rPr>
        <w:t xml:space="preserve"> В течение 1 (одного) рабочего дня с даты получения от Участника-Страховщика выписки по новому Счету гарантийного фонда Платежной системы Участника-Страховщика, заверенной Участником-Банком, Оператор направляет Участнику-Страховщику или Участнику-Банку письменное согласие на расторжение первоначального </w:t>
      </w:r>
      <w:proofErr w:type="gramStart"/>
      <w:r w:rsidRPr="005F1B0E">
        <w:rPr>
          <w:rFonts w:ascii="Times New Roman" w:hAnsi="Times New Roman"/>
          <w:sz w:val="24"/>
          <w:szCs w:val="24"/>
        </w:rPr>
        <w:t>договора Счета гарантийного фонда Платежной системы Участника-Страховщика</w:t>
      </w:r>
      <w:proofErr w:type="gramEnd"/>
      <w:r w:rsidRPr="005F1B0E">
        <w:rPr>
          <w:rFonts w:ascii="Times New Roman" w:hAnsi="Times New Roman"/>
          <w:sz w:val="24"/>
          <w:szCs w:val="24"/>
        </w:rPr>
        <w:t xml:space="preserve">. Копия данного письма направляется Оператором Системы соответственно Участнику-Банку или Участнику-Страховщику. </w:t>
      </w:r>
    </w:p>
    <w:p w14:paraId="08DEA11C"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В случае желания Участника-Страховщика, осуществляющего перевод денежных средств по виду расчета, указанного в пункте «а» Раздела 2 Правил, заключить дополнительные договоры Счета гарантийного фонда (не более 2 (двух) в разных Участниках-Банках) Участник-Страховщик должен выполнить следующее:</w:t>
      </w:r>
    </w:p>
    <w:p w14:paraId="5FD75349" w14:textId="77777777" w:rsidR="00433AAE" w:rsidRPr="005F1B0E"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 xml:space="preserve">направить Оператору уведомление о своем намерении заключить новый (дополнительный) договор Счета гарантийного фонда с иным Участником-Банком, приложив ранее согласованную форму нового договора Счета гарантийного фонда с последующим направлением ее в формате </w:t>
      </w:r>
      <w:proofErr w:type="spellStart"/>
      <w:r w:rsidRPr="005F1B0E">
        <w:rPr>
          <w:rFonts w:ascii="Times New Roman" w:hAnsi="Times New Roman"/>
          <w:sz w:val="24"/>
          <w:szCs w:val="24"/>
        </w:rPr>
        <w:t>word</w:t>
      </w:r>
      <w:proofErr w:type="spellEnd"/>
      <w:r w:rsidRPr="005F1B0E">
        <w:rPr>
          <w:rFonts w:ascii="Times New Roman" w:hAnsi="Times New Roman"/>
          <w:sz w:val="24"/>
          <w:szCs w:val="24"/>
        </w:rPr>
        <w:t xml:space="preserve"> по адресу электронной почты </w:t>
      </w:r>
      <w:r w:rsidRPr="005F1B0E">
        <w:rPr>
          <w:rFonts w:ascii="Times New Roman" w:hAnsi="Times New Roman"/>
          <w:sz w:val="24"/>
          <w:szCs w:val="24"/>
        </w:rPr>
        <w:br/>
      </w:r>
      <w:hyperlink r:id="rId32" w:history="1">
        <w:r w:rsidRPr="005F1B0E">
          <w:rPr>
            <w:rFonts w:ascii="Times New Roman" w:hAnsi="Times New Roman"/>
            <w:sz w:val="24"/>
            <w:szCs w:val="24"/>
          </w:rPr>
          <w:t>ins-ps@ins-ps.ru</w:t>
        </w:r>
      </w:hyperlink>
      <w:r w:rsidRPr="005F1B0E">
        <w:rPr>
          <w:rFonts w:ascii="Times New Roman" w:hAnsi="Times New Roman"/>
          <w:sz w:val="24"/>
          <w:szCs w:val="24"/>
        </w:rPr>
        <w:t>;</w:t>
      </w:r>
    </w:p>
    <w:p w14:paraId="62A3067D" w14:textId="77777777" w:rsidR="00433AAE" w:rsidRPr="005F1B0E"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заключить новый (дополнительный) договор Счета гарантийного фонда с иным Участником-Банком после получения от Оператора Системы соответствующей информации;</w:t>
      </w:r>
    </w:p>
    <w:p w14:paraId="233CC3A0" w14:textId="77777777" w:rsidR="00433AAE" w:rsidRPr="005F1B0E"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на вновь открытый (дополнительный) Счет гарантийного фонда Платежной системы Участника-Страховщика перечислить денежные средства в размере, определяемом Участником-Страховщиком.</w:t>
      </w:r>
    </w:p>
    <w:p w14:paraId="6D299F46"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Передать Оператору Системы</w:t>
      </w:r>
      <w:r w:rsidRPr="005F1B0E">
        <w:rPr>
          <w:rFonts w:ascii="Times New Roman" w:hAnsi="Times New Roman"/>
          <w:sz w:val="24"/>
          <w:szCs w:val="24"/>
          <w:lang w:val="en-US"/>
        </w:rPr>
        <w:t>:</w:t>
      </w:r>
    </w:p>
    <w:p w14:paraId="70D02B93" w14:textId="77777777" w:rsidR="00433AAE" w:rsidRPr="005F1B0E"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один экземпляр оригинала нового договора Счета гарантийного фонда;</w:t>
      </w:r>
    </w:p>
    <w:p w14:paraId="7D249D03" w14:textId="77777777" w:rsidR="00433AAE" w:rsidRPr="005F1B0E"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lastRenderedPageBreak/>
        <w:t>копию справки об открытии Счета гарантийного фонда Платежной системы Участника-Страховщика, заверенную Участником-Страховщиком надлежащим образом</w:t>
      </w:r>
      <w:r w:rsidRPr="005F1B0E">
        <w:rPr>
          <w:rFonts w:ascii="Times New Roman" w:hAnsi="Times New Roman"/>
          <w:sz w:val="24"/>
          <w:szCs w:val="24"/>
          <w:lang w:val="en-US"/>
        </w:rPr>
        <w:t>;</w:t>
      </w:r>
    </w:p>
    <w:p w14:paraId="00A86A9D" w14:textId="77777777" w:rsidR="00433AAE" w:rsidRPr="005F1B0E"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выписку по новому (дополнительному) Счету гарантийного фонда Платежной системы Участника-Страховщика, заверенную Участником-Банком, подтверждающую наличие денежных средств на данном счете в размере, в котором Участником-Страховщиком осуществлен  перевод денежных средств;</w:t>
      </w:r>
    </w:p>
    <w:p w14:paraId="580EB983" w14:textId="77777777" w:rsidR="00433AAE" w:rsidRPr="005F1B0E"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5F1B0E">
        <w:rPr>
          <w:rFonts w:ascii="Times New Roman" w:hAnsi="Times New Roman"/>
          <w:sz w:val="24"/>
          <w:szCs w:val="24"/>
        </w:rPr>
        <w:t xml:space="preserve">уведомление (обращение) с просьбой о выдаче письменного согласия на уменьшение суммы денежных средств на Счете гарантийного фонда Платежной системы Участника-Страховщика, открытого в Участнике-Банке, в размере, в котором Участником-Страховщиком осуществлен перевод денежных средств. </w:t>
      </w:r>
    </w:p>
    <w:p w14:paraId="47EFC470"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Размер размещаемой суммы на вновь открытом Счете (открытых Счетах) гарантийного фонда Платежной системы Участника-Страховщика определяется Участником-Страховщиком самостоятельно, при этом минимальный совокупный размер денежных средств на всех открытых Счетах гарантийного фонда Платежной системы Участника-Страховщика (не более 3 (трех)) не может быть менее</w:t>
      </w:r>
      <w:proofErr w:type="gramStart"/>
      <w:r w:rsidRPr="005F1B0E">
        <w:rPr>
          <w:rFonts w:ascii="Times New Roman" w:hAnsi="Times New Roman"/>
          <w:sz w:val="24"/>
          <w:szCs w:val="24"/>
        </w:rPr>
        <w:t>,</w:t>
      </w:r>
      <w:proofErr w:type="gramEnd"/>
      <w:r w:rsidRPr="005F1B0E">
        <w:rPr>
          <w:rFonts w:ascii="Times New Roman" w:hAnsi="Times New Roman"/>
          <w:sz w:val="24"/>
          <w:szCs w:val="24"/>
        </w:rPr>
        <w:t xml:space="preserve"> чем размер, рассчитанный Оператором Системы в соответствии с пунктом 5.4 настоящих Правил на последнюю расчетную дату.</w:t>
      </w:r>
    </w:p>
    <w:p w14:paraId="544FC691" w14:textId="77777777" w:rsidR="00433AAE" w:rsidRPr="005F1B0E" w:rsidRDefault="00433AAE" w:rsidP="00320DE2">
      <w:pPr>
        <w:spacing w:after="0" w:line="240" w:lineRule="auto"/>
        <w:ind w:firstLine="709"/>
        <w:jc w:val="both"/>
        <w:rPr>
          <w:rFonts w:ascii="Times New Roman" w:hAnsi="Times New Roman"/>
          <w:sz w:val="24"/>
          <w:szCs w:val="24"/>
        </w:rPr>
      </w:pPr>
      <w:proofErr w:type="gramStart"/>
      <w:r w:rsidRPr="005F1B0E">
        <w:rPr>
          <w:rFonts w:ascii="Times New Roman" w:hAnsi="Times New Roman"/>
          <w:sz w:val="24"/>
          <w:szCs w:val="24"/>
        </w:rPr>
        <w:t>В случае заключения новых (дополнительных) договоров Счета гарантийного фонда не более 2 (двух) в разных Участниках-Банках возврат суммы денежных средств (или ее части) со Счета гарантийного фонда Платежной системы Участника-Страховщика, открытого в другом Участнике-Банке (в одном из Участников-Банков), не осуществляется до подтверждения Участником-Страховщиком размещения денежных средств на всех Счетах гарантийного фонда Платежной системы Участника-Страховщика (без учета суммы возврата) в размере</w:t>
      </w:r>
      <w:proofErr w:type="gramEnd"/>
      <w:r w:rsidRPr="005F1B0E">
        <w:rPr>
          <w:rFonts w:ascii="Times New Roman" w:hAnsi="Times New Roman"/>
          <w:sz w:val="24"/>
          <w:szCs w:val="24"/>
        </w:rPr>
        <w:t xml:space="preserve"> не менее суммы, рассчитанной Оператором Системы в соответствии с пунктом 5.4 настоящих Правил на последнюю расчетную дату. Общий размер денежных средств, рассчитанный Оператором в соответствии с пунктом 5.4 настоящих Правил на последнюю расчетную дату, подтверждается выпиской по каждому Счету гарантийного фонда Платежной системы Участника-Страховщика, заверенной Участником-Банком, предоставляемой Участником-Страховщиком Оператору Системы.</w:t>
      </w:r>
    </w:p>
    <w:p w14:paraId="13818644"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rPr>
          <w:lang w:eastAsia="en-US"/>
        </w:rPr>
        <w:t>В случае если в период участия в Системе Участник-Банк (Участники-Банки) перестает соответствовать критериям участия в Системе, определенным</w:t>
      </w:r>
      <w:r w:rsidRPr="005F1B0E">
        <w:t xml:space="preserve"> настоящими Правилами, в том числе в случае отзыва у Участника-Банка (Участников-Банков) лицензии (лицензий) на осуществление деятельности по переводу денежных средств в соответствии с требованиями действующего законодательства Российской Федерации, Оператор Системы направляет официальное уведомление Участникам-Страховщикам с требованием заменить Участник-Банк (Участники-Банки), с которым заключен договор</w:t>
      </w:r>
      <w:proofErr w:type="gramEnd"/>
      <w:r w:rsidRPr="005F1B0E">
        <w:t xml:space="preserve"> (</w:t>
      </w:r>
      <w:proofErr w:type="gramStart"/>
      <w:r w:rsidRPr="005F1B0E">
        <w:t xml:space="preserve">с которыми заключены договоры) Счета гарантийного фонда, и разместить на Счете (Счетах) гарантийного фонда Платежной системы Участника-Страховщика денежные средства в размере, установленном пунктами 5.4, 5.5, 5.6 и 5.7 настоящих Правил. </w:t>
      </w:r>
      <w:proofErr w:type="gramEnd"/>
    </w:p>
    <w:p w14:paraId="6B088D28" w14:textId="77777777" w:rsidR="00433AAE" w:rsidRPr="005F1B0E" w:rsidRDefault="00433AAE" w:rsidP="00433AAE">
      <w:pPr>
        <w:pStyle w:val="msonormalcxspmiddle"/>
        <w:spacing w:before="0" w:beforeAutospacing="0" w:after="0" w:afterAutospacing="0"/>
        <w:ind w:firstLine="709"/>
        <w:contextualSpacing/>
        <w:jc w:val="both"/>
      </w:pPr>
      <w:proofErr w:type="gramStart"/>
      <w:r w:rsidRPr="005F1B0E">
        <w:t>Участник-Страховщик обязан в течение 5 (пяти) рабочих дней с даты получения официального уведомления Оператора Системы с требованием заменить Участник-Банк (Участники-Банки) заключить новый договор (договоры) Счета гарантийного фонда с иным Участником-Банком и разместить денежные средства на Счете (Счетах) гарантийного фонда в размере, установленном пунктами 5.4, 5.5, 5.6 5.7 Правил Системы, передать Оператору один экземпляр нового договора Счета гарантийного фонда (по одному</w:t>
      </w:r>
      <w:proofErr w:type="gramEnd"/>
      <w:r w:rsidRPr="005F1B0E">
        <w:t xml:space="preserve"> </w:t>
      </w:r>
      <w:proofErr w:type="gramStart"/>
      <w:r w:rsidRPr="005F1B0E">
        <w:t>экземпляру новых (дополнительных) договоров Счета гарантийного фонда), выписку по Счету (выписки по Счетам) гарантийного фонда Платежной системы Участника-Страховщика, заверенную (заверенные) Участником-Банком, с подтверждением новым Участником-Банком (новыми Участниками-Банками) фактического размещения денежных средств на счете (счетах).</w:t>
      </w:r>
      <w:proofErr w:type="gramEnd"/>
      <w:r w:rsidRPr="005F1B0E">
        <w:t xml:space="preserve"> В течение 1 (одного) </w:t>
      </w:r>
      <w:r w:rsidRPr="005F1B0E">
        <w:lastRenderedPageBreak/>
        <w:t xml:space="preserve">рабочего дня с даты получения от Участника-Страховщика </w:t>
      </w:r>
      <w:proofErr w:type="gramStart"/>
      <w:r w:rsidRPr="005F1B0E">
        <w:t>вышеуказанных</w:t>
      </w:r>
      <w:proofErr w:type="gramEnd"/>
      <w:r w:rsidRPr="005F1B0E">
        <w:t xml:space="preserve"> документов Оператор Системы направляет Участнику-Страховщику письменное согласие на расторжение договора (договоров) Счета гарантийного фонда. Копия данного письма направляется Оператором Участнику-Банку (Участникам-Банкам).</w:t>
      </w:r>
    </w:p>
    <w:p w14:paraId="421C290C" w14:textId="77777777" w:rsidR="00433AAE" w:rsidRPr="005F1B0E" w:rsidRDefault="00433AAE" w:rsidP="00433AAE">
      <w:pPr>
        <w:pStyle w:val="msonormalcxspmiddle"/>
        <w:spacing w:before="0" w:beforeAutospacing="0" w:after="0" w:afterAutospacing="0"/>
        <w:ind w:firstLine="709"/>
        <w:contextualSpacing/>
        <w:jc w:val="both"/>
      </w:pPr>
      <w:r w:rsidRPr="005F1B0E">
        <w: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указаны в Приложениях № 1-3 к настоящим Правилам.</w:t>
      </w:r>
    </w:p>
    <w:p w14:paraId="4D5F9264" w14:textId="77777777" w:rsidR="00433AAE" w:rsidRPr="005F1B0E" w:rsidRDefault="00433AAE" w:rsidP="00433AAE">
      <w:pPr>
        <w:pStyle w:val="msonormalcxspmiddle"/>
        <w:spacing w:before="0" w:beforeAutospacing="0" w:after="0" w:afterAutospacing="0"/>
        <w:ind w:firstLine="709"/>
        <w:contextualSpacing/>
        <w:jc w:val="both"/>
      </w:pPr>
      <w:r w:rsidRPr="005F1B0E">
        <w:t>Размер гарантийного взноса Участника-Страховщика определяется в следующем порядке.</w:t>
      </w:r>
    </w:p>
    <w:p w14:paraId="667FE8C8" w14:textId="77777777" w:rsidR="00433AAE" w:rsidRPr="005F1B0E" w:rsidRDefault="00433AAE" w:rsidP="00433AAE">
      <w:pPr>
        <w:pStyle w:val="6"/>
        <w:jc w:val="both"/>
      </w:pPr>
      <w:bookmarkStart w:id="808" w:name="_Toc492560407"/>
      <w:bookmarkStart w:id="809" w:name="_Toc37426897"/>
      <w:bookmarkStart w:id="810" w:name="_Toc38905258"/>
      <w:bookmarkStart w:id="811" w:name="_Toc73978858"/>
      <w:bookmarkStart w:id="812" w:name="_Toc69896929"/>
      <w:bookmarkStart w:id="813" w:name="_Toc70341038"/>
      <w:bookmarkStart w:id="814" w:name="_Toc80272752"/>
      <w:bookmarkStart w:id="815" w:name="_Toc84518159"/>
      <w:bookmarkStart w:id="816" w:name="_Toc86145144"/>
      <w:r w:rsidRPr="005F1B0E">
        <w:t>5.4. Требования к размеру гарантийного взноса Участника-Страховщика, обеспечивающего надлежащее исполнение этим Участником-Страховщиком своих обязатель</w:t>
      </w:r>
      <w:proofErr w:type="gramStart"/>
      <w:r w:rsidRPr="005F1B0E">
        <w:t>ств пр</w:t>
      </w:r>
      <w:proofErr w:type="gramEnd"/>
      <w:r w:rsidRPr="005F1B0E">
        <w:t>и осуществлении расчета с иными Участниками-Страховщиками, предусмотренного пунктом «а» Раздела 2 Правил</w:t>
      </w:r>
      <w:bookmarkEnd w:id="808"/>
      <w:bookmarkEnd w:id="809"/>
      <w:bookmarkEnd w:id="810"/>
      <w:bookmarkEnd w:id="811"/>
      <w:bookmarkEnd w:id="812"/>
      <w:bookmarkEnd w:id="813"/>
      <w:bookmarkEnd w:id="814"/>
      <w:bookmarkEnd w:id="815"/>
      <w:bookmarkEnd w:id="816"/>
    </w:p>
    <w:p w14:paraId="5412346B" w14:textId="77777777" w:rsidR="00433AAE" w:rsidRPr="005F1B0E" w:rsidRDefault="00433AAE" w:rsidP="00433AAE">
      <w:pPr>
        <w:pStyle w:val="6"/>
        <w:jc w:val="both"/>
      </w:pPr>
      <w:bookmarkStart w:id="817" w:name="_Toc492560408"/>
      <w:bookmarkStart w:id="818" w:name="_Toc37426898"/>
      <w:bookmarkStart w:id="819" w:name="_Toc38905259"/>
      <w:bookmarkStart w:id="820" w:name="_Toc73978859"/>
      <w:bookmarkStart w:id="821" w:name="_Toc69896930"/>
      <w:bookmarkStart w:id="822" w:name="_Toc70341039"/>
      <w:bookmarkStart w:id="823" w:name="_Toc80272753"/>
      <w:bookmarkStart w:id="824" w:name="_Toc84518160"/>
      <w:bookmarkStart w:id="825" w:name="_Toc86145145"/>
      <w:r w:rsidRPr="005F1B0E">
        <w:t>5.4.1. Порядок определения размера гарантийного взноса Участника-Страховщика</w:t>
      </w:r>
      <w:bookmarkEnd w:id="817"/>
      <w:bookmarkEnd w:id="818"/>
      <w:bookmarkEnd w:id="819"/>
      <w:bookmarkEnd w:id="820"/>
      <w:bookmarkEnd w:id="821"/>
      <w:bookmarkEnd w:id="822"/>
      <w:bookmarkEnd w:id="823"/>
      <w:bookmarkEnd w:id="824"/>
      <w:bookmarkEnd w:id="825"/>
    </w:p>
    <w:p w14:paraId="5971DF10"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5.4.1.1. Минимальный размер гарантийного взноса определяется в следующем порядке.</w:t>
      </w:r>
    </w:p>
    <w:p w14:paraId="00873BC3"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5.4.1.1.1. </w:t>
      </w:r>
      <w:proofErr w:type="gramStart"/>
      <w:r w:rsidRPr="005F1B0E">
        <w:rPr>
          <w:rFonts w:ascii="Times New Roman" w:hAnsi="Times New Roman"/>
          <w:sz w:val="24"/>
          <w:szCs w:val="24"/>
        </w:rPr>
        <w:t xml:space="preserve">Определяется среднее значение страховых выплат, произведенных за один календарный день, путем деления суммы страховых выплат, произведенных за последние 4 квартала (на основе данных о страховых выплатах, содержащихся в автоматизированной информационной системе обязательного страхования гражданской ответственности владельцев транспортных средств, созданной в соответствии со статьей 30 Закона об ОСАГО (далее – АИС ОСАГО), сформированных (выгруженных) из </w:t>
      </w:r>
      <w:r w:rsidRPr="005F1B0E">
        <w:rPr>
          <w:rFonts w:ascii="Times New Roman" w:hAnsi="Times New Roman"/>
          <w:sz w:val="24"/>
          <w:szCs w:val="24"/>
        </w:rPr>
        <w:br/>
        <w:t>АИС ОСАГО в 10 (десятый) рабочий день</w:t>
      </w:r>
      <w:proofErr w:type="gramEnd"/>
      <w:r w:rsidRPr="005F1B0E">
        <w:rPr>
          <w:rFonts w:ascii="Times New Roman" w:hAnsi="Times New Roman"/>
          <w:sz w:val="24"/>
          <w:szCs w:val="24"/>
        </w:rPr>
        <w:t xml:space="preserve"> месяца, следующего за кварталом, по итогам которого производится расчет минимального размера гарантийного взноса) на 365.</w:t>
      </w:r>
    </w:p>
    <w:p w14:paraId="5F0C5E3C"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5.4.1.1.2. </w:t>
      </w:r>
      <w:proofErr w:type="gramStart"/>
      <w:r w:rsidRPr="005F1B0E">
        <w:rPr>
          <w:rFonts w:ascii="Times New Roman" w:hAnsi="Times New Roman"/>
          <w:sz w:val="24"/>
          <w:szCs w:val="24"/>
        </w:rPr>
        <w:t>Определяется значение, соответствующее 50% от суммы страховых премий, полученных за 1 календарный день, путем деления суммы страховых премий, начисленных за последние 4 квартала (на основе данных о страховых премиях, содержащихся в АИС ОСАГО, сформированных (выгруженных) из АИС ОСАГО в 10 (десятый) рабочий день месяца, следующего за кварталом, по итогам которого производится расчет минимального размера гарантийного взноса), на 365 и полученный</w:t>
      </w:r>
      <w:proofErr w:type="gramEnd"/>
      <w:r w:rsidRPr="005F1B0E">
        <w:rPr>
          <w:rFonts w:ascii="Times New Roman" w:hAnsi="Times New Roman"/>
          <w:sz w:val="24"/>
          <w:szCs w:val="24"/>
        </w:rPr>
        <w:t xml:space="preserve"> результат делится на 2.</w:t>
      </w:r>
    </w:p>
    <w:p w14:paraId="78881F0D"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5.4.1.1.3. Большее из значений, полученных в соответствии с пунктами 5.4.1.1.1 и 5.4.1.1.2, умножается на 30 (тридцать) и делится на 4 (четыре).</w:t>
      </w:r>
    </w:p>
    <w:p w14:paraId="191C39AD"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5.4.1.1.4. Если значение, рассчитанное в соответствии с пунктом 5.4.1.1.3:</w:t>
      </w:r>
    </w:p>
    <w:p w14:paraId="6ADD5060"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а) менее 3 000 000 (трех миллионов) рублей — гарантийный взнос Участника-Страховщика устанавливается в размере 3 000 000 (трех миллионов) рублей;</w:t>
      </w:r>
    </w:p>
    <w:p w14:paraId="47616B5C"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б) более 3 000 000 (трех миллионов) рублей — гарантийный взнос Участника-Страховщика устанавливается в размере значения, рассчитанного в соответствии с пунктом 5.4.1.1.3, округленного до целого миллиона рублей в большую сторону.</w:t>
      </w:r>
    </w:p>
    <w:p w14:paraId="7F608541"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5.4.1.1.5. </w:t>
      </w:r>
      <w:proofErr w:type="gramStart"/>
      <w:r w:rsidRPr="005F1B0E">
        <w:rPr>
          <w:rFonts w:ascii="Times New Roman" w:hAnsi="Times New Roman"/>
          <w:sz w:val="24"/>
          <w:szCs w:val="24"/>
        </w:rPr>
        <w:t>Если расчет значений, указанный в пунктах 5.4.1.1.1 - 5.4.1.1.3 настоящих Правил, осуществляется для Участника-Страховщика, к которому в течение календарного квартала, по итогам которого осуществляется расчет, присоединился другой Участник-Страховщик, или данный Участник-Страховщик принял страховой портфель по обязательному страхованию гражданской ответственности владельцев транспортных средств другого Участника-Страховщика, то при расчете используются суммарные данные о страховых выплатах и страховых премиях, содержащихся в АИС ОСАГО, обоих</w:t>
      </w:r>
      <w:proofErr w:type="gramEnd"/>
      <w:r w:rsidRPr="005F1B0E">
        <w:rPr>
          <w:rFonts w:ascii="Times New Roman" w:hAnsi="Times New Roman"/>
          <w:sz w:val="24"/>
          <w:szCs w:val="24"/>
        </w:rPr>
        <w:t xml:space="preserve"> Участников-Страховщиков.</w:t>
      </w:r>
    </w:p>
    <w:p w14:paraId="34E510D7"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5.4.1.2. В случае присоединения к Системе Участника-Страховщика, который ранее не осуществлял ОСАГО и не имеет статистики, требуемой для расчета, гарантийный взнос для такого Участника-Страховщика устанавливается в размере </w:t>
      </w:r>
      <w:r w:rsidRPr="005F1B0E">
        <w:rPr>
          <w:rFonts w:ascii="Times New Roman" w:hAnsi="Times New Roman"/>
          <w:sz w:val="24"/>
          <w:szCs w:val="24"/>
        </w:rPr>
        <w:br/>
        <w:t>3 000 000 (трех миллионов) рублей.</w:t>
      </w:r>
    </w:p>
    <w:p w14:paraId="52C3D641"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lastRenderedPageBreak/>
        <w:t xml:space="preserve">5.4.1.3. </w:t>
      </w:r>
      <w:proofErr w:type="gramStart"/>
      <w:r w:rsidRPr="005F1B0E">
        <w:rPr>
          <w:rFonts w:ascii="Times New Roman" w:hAnsi="Times New Roman"/>
          <w:sz w:val="24"/>
          <w:szCs w:val="24"/>
        </w:rPr>
        <w:t>В случае обеспечения Российским Союзом Автостраховщиков Участника-Страховщика бланками страховых полисов обязательного страхования гражданской ответственности владельцев транспортных средств или выделения Участнику-Страховщику количества договоров обязательного страхования, которое он вправе заключить в виде электронных документов (далее – бланки страховых полисов), под финансовое обеспечение в виде размещения данным Участником-Страховщиком дополнительной суммы денежных средств на Счете (только на одном из Счетов) гарантийного фонда Платежной системы Участника-Страховщика</w:t>
      </w:r>
      <w:proofErr w:type="gramEnd"/>
      <w:r w:rsidRPr="005F1B0E">
        <w:rPr>
          <w:rFonts w:ascii="Times New Roman" w:hAnsi="Times New Roman"/>
          <w:sz w:val="24"/>
          <w:szCs w:val="24"/>
        </w:rPr>
        <w:t xml:space="preserve">, Участник-Страховщик обеспечивает наличие на Счете (только на одном из Счетов) гарантийного фонда Платежной системы Участника-Страховщика суммы денежных средств, рассчитанной в порядке, установленном Российским Союзом Автостраховщиков (далее – Дополнительный гарантийный взнос). </w:t>
      </w:r>
    </w:p>
    <w:p w14:paraId="3DFF66C3"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5.4.1.4. Размещение на Счете гарантийного фонда Платежной системы Дополнительного гарантийного взноса должно осуществляться у того же Участника-Банка, с которым заключен Договор банковского счета, на основании которого Участнику-Страховщику открыт Счет гарантийного фонда Платежной системы Участника-Страховщика. Размещение денежных средств Участником-Страховщиком в качестве Дополнительного гарантийного взноса возможно только на одном из Счетов гарантийного фонда. </w:t>
      </w:r>
    </w:p>
    <w:p w14:paraId="0A1616F1"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5.4.1.5. </w:t>
      </w:r>
      <w:proofErr w:type="gramStart"/>
      <w:r w:rsidRPr="005F1B0E">
        <w:rPr>
          <w:rFonts w:ascii="Times New Roman" w:hAnsi="Times New Roman"/>
          <w:sz w:val="24"/>
          <w:szCs w:val="24"/>
        </w:rPr>
        <w:t>Общий размер гарантийного взноса Участника-Страховщика формируется исходя из рассчитанного в соответствии с требованиями настоящих Правил Оператором Системы размера гарантийного взноса в соответствии с пунктами 5.4.1.1.1 – 5.4.1.2 настоящих Правил, пунктами 5.4.2.1 – 5.4.2.2 настоящих Правил и Дополнительного гарантийного взноса, размер которого определяется на основании информации о требуемом значении суммы денежных средств на Счете (только на одном из Счетов) гарантийного фонда Платежной системы</w:t>
      </w:r>
      <w:proofErr w:type="gramEnd"/>
      <w:r w:rsidRPr="005F1B0E">
        <w:rPr>
          <w:rFonts w:ascii="Times New Roman" w:hAnsi="Times New Roman"/>
          <w:sz w:val="24"/>
          <w:szCs w:val="24"/>
        </w:rPr>
        <w:t xml:space="preserve"> </w:t>
      </w:r>
      <w:proofErr w:type="gramStart"/>
      <w:r w:rsidRPr="005F1B0E">
        <w:rPr>
          <w:rFonts w:ascii="Times New Roman" w:hAnsi="Times New Roman"/>
          <w:sz w:val="24"/>
          <w:szCs w:val="24"/>
        </w:rPr>
        <w:t xml:space="preserve">Участника-Страховщика сверх рассчитанного, полученной Оператором Системы от Российского Союза Автостраховщиков, а также суммы денежных средств, размещенных Участником-Страховщиком на Счете (Счетах) гарантийного фонда Платежной системы Участника-Страховщика сверх рассчитанного в соответствии с требованиями настоящих Правил размера гарантийного взноса. </w:t>
      </w:r>
      <w:proofErr w:type="gramEnd"/>
    </w:p>
    <w:p w14:paraId="0C7AD5B3"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5.4.1.6. Срок, в течение которого Участник-Страховщик обязан поддерживать на Счете (только на одном из Счетов) гарантийного фонда Платежной системы Участника-Страховщика сумму денежных средств, размещенных в качестве Дополнительного гарантийного взноса, определяется в порядке, установленном Российским Союзом Автостраховщиков.</w:t>
      </w:r>
    </w:p>
    <w:p w14:paraId="5F64E5B4" w14:textId="77777777" w:rsidR="00433AAE" w:rsidRPr="005F1B0E" w:rsidRDefault="00433AAE" w:rsidP="00433AAE">
      <w:pPr>
        <w:spacing w:after="0" w:line="240" w:lineRule="auto"/>
        <w:ind w:firstLine="680"/>
        <w:jc w:val="both"/>
        <w:rPr>
          <w:rFonts w:ascii="Times New Roman" w:hAnsi="Times New Roman"/>
          <w:sz w:val="24"/>
          <w:szCs w:val="24"/>
        </w:rPr>
      </w:pPr>
      <w:r w:rsidRPr="005F1B0E">
        <w:rPr>
          <w:rFonts w:ascii="Times New Roman" w:hAnsi="Times New Roman"/>
          <w:sz w:val="24"/>
          <w:szCs w:val="24"/>
        </w:rPr>
        <w:t xml:space="preserve">5.4.1.7. </w:t>
      </w:r>
      <w:proofErr w:type="gramStart"/>
      <w:r w:rsidRPr="005F1B0E">
        <w:rPr>
          <w:rFonts w:ascii="Times New Roman" w:hAnsi="Times New Roman"/>
          <w:sz w:val="24"/>
          <w:szCs w:val="24"/>
        </w:rPr>
        <w:t>В случае присоединения Участника-Страховщика к другому Участнику-Страховщику, минимальный размер гарантийного взноса для Участника-Страховщика, являющегося правопреемником, устанавливается в размере суммарного значения минимальных размеров гарантийных взносов данных Участников-Страховщиков, определенных в соответствии с пунктом 5.4.1.1 настоящих Правил, с учетом пункта 5.4.1.3 настоящих Правил, если данный пункт применен к данным Участникам-Страховщикам или к одному из них на последнюю расчетную дату до даты предстоящей реорганизации</w:t>
      </w:r>
      <w:proofErr w:type="gramEnd"/>
      <w:r w:rsidRPr="005F1B0E">
        <w:rPr>
          <w:rFonts w:ascii="Times New Roman" w:hAnsi="Times New Roman"/>
          <w:sz w:val="24"/>
          <w:szCs w:val="24"/>
        </w:rPr>
        <w:t xml:space="preserve">. При изменении </w:t>
      </w:r>
      <w:r w:rsidRPr="005F1B0E">
        <w:rPr>
          <w:rFonts w:ascii="Times New Roman" w:hAnsi="Times New Roman"/>
          <w:sz w:val="24"/>
          <w:szCs w:val="24"/>
          <w:lang w:eastAsia="it-IT"/>
        </w:rPr>
        <w:t xml:space="preserve">минимального размера гарантийного взноса </w:t>
      </w:r>
      <w:r w:rsidRPr="005F1B0E">
        <w:rPr>
          <w:rFonts w:ascii="Times New Roman" w:hAnsi="Times New Roman"/>
          <w:sz w:val="24"/>
          <w:szCs w:val="24"/>
        </w:rPr>
        <w:t xml:space="preserve">в сторону увеличения Участник-Страховщик, который является потенциальным правопреемником, обязан произвести пополнение Счета (только одного из Счетов) гарантийного фонда Платежной системы Участника-Страховщика до даты завершения процедуры реорганизации. Факт размещения необходимой суммы денежных средств подтверждается выпиской по соответствующему банковскому счету, заверенной Участником-Банком, предоставляемой Оператору Системы до даты завершения процедуры реорганизации. </w:t>
      </w:r>
    </w:p>
    <w:p w14:paraId="3CCD14A4"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5.4.1.8. </w:t>
      </w:r>
      <w:proofErr w:type="gramStart"/>
      <w:r w:rsidRPr="005F1B0E">
        <w:rPr>
          <w:rFonts w:ascii="Times New Roman" w:hAnsi="Times New Roman"/>
          <w:sz w:val="24"/>
          <w:szCs w:val="24"/>
        </w:rPr>
        <w:t>В случае добровольной передачи страхового портфеля по ОСАГО одного Участника-Страховщика, участвующего в Соглашении о ПВУ, другому Участнику-</w:t>
      </w:r>
      <w:r w:rsidRPr="005F1B0E">
        <w:rPr>
          <w:rFonts w:ascii="Times New Roman" w:hAnsi="Times New Roman"/>
          <w:sz w:val="24"/>
          <w:szCs w:val="24"/>
        </w:rPr>
        <w:lastRenderedPageBreak/>
        <w:t>Страховщику, участвующему в Соглашении о ПВУ, в порядке, установленном Российским Союзом Автостраховщиков, минимальный размер гарантийного взноса для Участника-Страховщика, принимающего страховой портфель, устанавливается в размере суммарного значения минимальных размеров гарантийных взносов данных Участников-Страховщиков, определенных в соответствии с пунктом 5.4.1.1 настоящих Правил на последнюю расчетную дату</w:t>
      </w:r>
      <w:proofErr w:type="gramEnd"/>
      <w:r w:rsidRPr="005F1B0E">
        <w:rPr>
          <w:rFonts w:ascii="Times New Roman" w:hAnsi="Times New Roman"/>
          <w:sz w:val="24"/>
          <w:szCs w:val="24"/>
        </w:rPr>
        <w:t>, с учетом пункта 5.4.1.3 настоящих Правил, если данный пункт был применен к данным Участникам-Страховщикам или к одному из них.</w:t>
      </w:r>
    </w:p>
    <w:p w14:paraId="229DA0C9"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При изменении минимального размера гарантийного взноса для Участника-Страховщика, принимающего страховой портфель, в сторону увеличения Участник-Страховщик обязан произвести пополнение Счета (одного из Счетов) гарантийного фонда Платежной системы Участника-Страховщика до даты завершения процедур передачи страхового портфеля. Факт размещения дополнительных денежных средств подтверждается выпиской по соответствующему банковскому счету, заверенной Участником-Банком, предоставляемой Оператору Системы до даты завершения процедур передачи страхового портфеля. </w:t>
      </w:r>
    </w:p>
    <w:p w14:paraId="142E0442"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5.4.1.9. Для Участника-Страховщика, участвующего в Соглашении о ПВУ, но добровольно передавшего другому Участнику-Страховщику страховой портфель по ОСАГО в порядке, установленном Российским Союзом Автостраховщиков, минимальная сумма денежных средств, подлежащих размещению на Счете (Счетах) гарантийного фонда, устанавливается в размере 1 000 000 (один миллион) рублей. </w:t>
      </w:r>
      <w:proofErr w:type="gramStart"/>
      <w:r w:rsidRPr="005F1B0E">
        <w:rPr>
          <w:rFonts w:ascii="Times New Roman" w:hAnsi="Times New Roman"/>
          <w:sz w:val="24"/>
          <w:szCs w:val="24"/>
        </w:rPr>
        <w:t>При этом в случае, если по итогам операционного периода, за который проводится расчет между Участниками-Страховщиками, размер обязательств данного Участника-Страховщика превысит указанную сумму, Участник-Страховщик обязан обеспечить наличие на Счете (Счетах) гарантийного фонда Платежной Системы Участника-Страховщика, либо Счете Участника или Счете покрытия суммы денежных средств достаточной для осуществления расчета в Системе в срок, установленный настоящими Правилами.</w:t>
      </w:r>
      <w:proofErr w:type="gramEnd"/>
    </w:p>
    <w:p w14:paraId="44660529" w14:textId="77777777" w:rsidR="00433AAE" w:rsidRPr="005F1B0E" w:rsidRDefault="00433AAE" w:rsidP="00433AAE">
      <w:pPr>
        <w:pStyle w:val="6"/>
        <w:jc w:val="both"/>
      </w:pPr>
      <w:bookmarkStart w:id="826" w:name="_Toc492560409"/>
      <w:bookmarkStart w:id="827" w:name="_Toc37426899"/>
      <w:bookmarkStart w:id="828" w:name="_Toc38905260"/>
      <w:bookmarkStart w:id="829" w:name="_Toc73978860"/>
      <w:bookmarkStart w:id="830" w:name="_Toc69896931"/>
      <w:bookmarkStart w:id="831" w:name="_Toc70341040"/>
      <w:bookmarkStart w:id="832" w:name="_Toc80272754"/>
      <w:bookmarkStart w:id="833" w:name="_Toc84518161"/>
      <w:bookmarkStart w:id="834" w:name="_Toc86145146"/>
      <w:r w:rsidRPr="005F1B0E">
        <w:t>5.4.2. Условия и порядок изменения размера Гарантийного взноса.</w:t>
      </w:r>
      <w:bookmarkEnd w:id="826"/>
      <w:bookmarkEnd w:id="827"/>
      <w:bookmarkEnd w:id="828"/>
      <w:bookmarkEnd w:id="829"/>
      <w:bookmarkEnd w:id="830"/>
      <w:bookmarkEnd w:id="831"/>
      <w:bookmarkEnd w:id="832"/>
      <w:bookmarkEnd w:id="833"/>
      <w:bookmarkEnd w:id="834"/>
    </w:p>
    <w:p w14:paraId="18E0BDAE"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5.4.2.1. Размер гарантийного взноса, определенный в соответствии с пунктами 5.4.1.1.1 – 5.4.1.2 настоящих Правил, увеличивается в случае однократного нарушения Участником-Страховщиком пункта 8</w:t>
      </w:r>
      <w:r w:rsidRPr="005F1B0E">
        <w:rPr>
          <w:rFonts w:ascii="Times New Roman" w:hAnsi="Times New Roman"/>
          <w:i/>
          <w:sz w:val="24"/>
          <w:szCs w:val="24"/>
        </w:rPr>
        <w:t xml:space="preserve"> </w:t>
      </w:r>
      <w:r w:rsidRPr="005F1B0E">
        <w:rPr>
          <w:rFonts w:ascii="Times New Roman" w:hAnsi="Times New Roman"/>
          <w:sz w:val="24"/>
          <w:szCs w:val="24"/>
        </w:rPr>
        <w:t>Приложения № 1 к настоящим Правилам в два раза. При этом такой Участник-Страховщик обязан:</w:t>
      </w:r>
    </w:p>
    <w:p w14:paraId="00D97024"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5.4.2.1.1. Определить новый размер гарантийного взноса путем умножения текущего значения размера гарантийного взноса, рассчитанного в соответствии с пунктами 5.4.1.1.1 – 5.4.1.2 настоящих Правил на последнюю отчетную дату, на 2 (два).</w:t>
      </w:r>
    </w:p>
    <w:p w14:paraId="30AFC3D6"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5.4.2.1.2. Обеспечить размещение гарантийного взноса в размере, определенном в соответствии с пунктом 5.4.2.1.1 настоящих Правил, не позднее 5 (пяти) рабочих дней </w:t>
      </w:r>
      <w:proofErr w:type="gramStart"/>
      <w:r w:rsidRPr="005F1B0E">
        <w:rPr>
          <w:rFonts w:ascii="Times New Roman" w:hAnsi="Times New Roman"/>
          <w:sz w:val="24"/>
          <w:szCs w:val="24"/>
        </w:rPr>
        <w:t>с даты нарушения</w:t>
      </w:r>
      <w:proofErr w:type="gramEnd"/>
      <w:r w:rsidRPr="005F1B0E">
        <w:rPr>
          <w:rFonts w:ascii="Times New Roman" w:hAnsi="Times New Roman"/>
          <w:sz w:val="24"/>
          <w:szCs w:val="24"/>
        </w:rPr>
        <w:t xml:space="preserve"> пункта 8</w:t>
      </w:r>
      <w:r w:rsidRPr="005F1B0E">
        <w:rPr>
          <w:rFonts w:ascii="Times New Roman" w:hAnsi="Times New Roman"/>
          <w:i/>
          <w:sz w:val="24"/>
          <w:szCs w:val="24"/>
        </w:rPr>
        <w:t xml:space="preserve"> </w:t>
      </w:r>
      <w:r w:rsidRPr="005F1B0E">
        <w:rPr>
          <w:rFonts w:ascii="Times New Roman" w:hAnsi="Times New Roman"/>
          <w:sz w:val="24"/>
          <w:szCs w:val="24"/>
        </w:rPr>
        <w:t>Приложения № 1 к настоящим Правилам.</w:t>
      </w:r>
    </w:p>
    <w:p w14:paraId="61F8A968"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5.4.2.1.3. Данная обязанность не распространяется на случаи перечисления Оператором по переводу денежных средств гарантийного взноса (его части) со Счета (Счетов) гарантийного фонда Платежной системы, когда Участник-Страховщик </w:t>
      </w:r>
      <w:proofErr w:type="gramStart"/>
      <w:r w:rsidRPr="005F1B0E">
        <w:rPr>
          <w:rFonts w:ascii="Times New Roman" w:hAnsi="Times New Roman"/>
          <w:sz w:val="24"/>
          <w:szCs w:val="24"/>
        </w:rPr>
        <w:t>исключен</w:t>
      </w:r>
      <w:proofErr w:type="gramEnd"/>
      <w:r w:rsidRPr="005F1B0E">
        <w:rPr>
          <w:rFonts w:ascii="Times New Roman" w:hAnsi="Times New Roman"/>
          <w:sz w:val="24"/>
          <w:szCs w:val="24"/>
        </w:rPr>
        <w:t xml:space="preserve">/вышел из Соглашения о ПВУ. В случае если Участник-Страховщик </w:t>
      </w:r>
      <w:proofErr w:type="gramStart"/>
      <w:r w:rsidRPr="005F1B0E">
        <w:rPr>
          <w:rFonts w:ascii="Times New Roman" w:hAnsi="Times New Roman"/>
          <w:sz w:val="24"/>
          <w:szCs w:val="24"/>
        </w:rPr>
        <w:t>исключен</w:t>
      </w:r>
      <w:proofErr w:type="gramEnd"/>
      <w:r w:rsidRPr="005F1B0E">
        <w:rPr>
          <w:rFonts w:ascii="Times New Roman" w:hAnsi="Times New Roman"/>
          <w:sz w:val="24"/>
          <w:szCs w:val="24"/>
        </w:rPr>
        <w:t xml:space="preserve">/вышел из Соглашения о ПВУ, данный Участник-Страховщик не обязан восстанавливать гарантийный взнос. </w:t>
      </w:r>
    </w:p>
    <w:p w14:paraId="1B87D6C2"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5.4.2.2. </w:t>
      </w:r>
      <w:proofErr w:type="gramStart"/>
      <w:r w:rsidRPr="005F1B0E">
        <w:rPr>
          <w:rFonts w:ascii="Times New Roman" w:hAnsi="Times New Roman"/>
          <w:sz w:val="24"/>
          <w:szCs w:val="24"/>
        </w:rPr>
        <w:t>В течение 5 (пяти) рабочих дней после получения от Российского Союза Автостраховщиков необходимых для расчета данных, сформированных (выгруженных) из АИС ОСАГО, но не позднее 20 (двадцатого) рабочего дня после окончания календарного квартала, Оператором Системы производится перерасчет размеров гарантийных взносов для всех Участников-Страховщиков, являющихся участниками Соглашения о ПВУ, в соответствии с пунктом 5.4.1 настоящих Правил.</w:t>
      </w:r>
      <w:proofErr w:type="gramEnd"/>
      <w:r w:rsidRPr="005F1B0E">
        <w:rPr>
          <w:rFonts w:ascii="Times New Roman" w:hAnsi="Times New Roman"/>
          <w:sz w:val="24"/>
          <w:szCs w:val="24"/>
        </w:rPr>
        <w:t xml:space="preserve"> Оператор Системы уведомляет Участников-Страховщиков о произведенном перерасчете </w:t>
      </w:r>
      <w:r w:rsidRPr="005F1B0E">
        <w:rPr>
          <w:rFonts w:ascii="Times New Roman" w:hAnsi="Times New Roman"/>
          <w:sz w:val="24"/>
          <w:szCs w:val="24"/>
        </w:rPr>
        <w:lastRenderedPageBreak/>
        <w:t xml:space="preserve">минимальных размеров гарантийных взносов по итогам перерасчета путем направления писем на адреса электронной почты Участников-Страховщиков, указанные в договорах, заключаемых с Оператором Системы, или иным адресам электронной почты в случае их наличия. </w:t>
      </w:r>
    </w:p>
    <w:p w14:paraId="454695B6"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5.4.2.2.1. Для Участника-Страховщика, у которого отозвана лицензия на осуществление страховой деятельности (ОСАГО), действия, указанные в пункте 5.4.2.2 настоящих Правил, не осуществляются.</w:t>
      </w:r>
    </w:p>
    <w:p w14:paraId="3FEA3AAA"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5.4.2.2.2. </w:t>
      </w:r>
      <w:proofErr w:type="gramStart"/>
      <w:r w:rsidRPr="005F1B0E">
        <w:rPr>
          <w:rFonts w:ascii="Times New Roman" w:hAnsi="Times New Roman"/>
          <w:sz w:val="24"/>
          <w:szCs w:val="24"/>
        </w:rPr>
        <w:t>Для Участника-Страховщика, являющегося участниками Соглашения о ПВУ и добровольно передавшего страховой портфель в порядке, предусмотренном правилами профессиональной деятельности Российского Союза Автостраховщиков, регламентирующими порядок передачи страхового портфеля (за исключением случаев передачи страхового портфеля при применении мер по предупреждению банкротства страховщика и в ходе процедур, применяемых в деле о банкротстве страховщика), по состоянию на дату окончания календарного квартала, минимальный размер гарантийного взноса</w:t>
      </w:r>
      <w:proofErr w:type="gramEnd"/>
      <w:r w:rsidRPr="005F1B0E">
        <w:rPr>
          <w:rFonts w:ascii="Times New Roman" w:hAnsi="Times New Roman"/>
          <w:sz w:val="24"/>
          <w:szCs w:val="24"/>
        </w:rPr>
        <w:t xml:space="preserve"> устанавливается в размере 1 000 000 (один миллион) рублей.</w:t>
      </w:r>
    </w:p>
    <w:p w14:paraId="17D9538B"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5.4.2.2.3. В случае если рассчитанный размер гарантийного взноса Участника-Страховщика превысит текущий размер гарантийного взноса, такой Участник-Страховщик обязан обеспечить размещение недостающей части гарантийного взноса в течение 10 (десяти) рабочих дней с даты, следующей за датой получения уведомления от Оператора Системы.</w:t>
      </w:r>
    </w:p>
    <w:p w14:paraId="0766AF6D"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5.4.2.2.4. </w:t>
      </w:r>
      <w:proofErr w:type="gramStart"/>
      <w:r w:rsidRPr="005F1B0E">
        <w:rPr>
          <w:rFonts w:ascii="Times New Roman" w:hAnsi="Times New Roman"/>
          <w:sz w:val="24"/>
          <w:szCs w:val="24"/>
        </w:rPr>
        <w:t xml:space="preserve">Оператор Системы уведомляет о проведенном перерасчете минимальных размеров гарантийных взносов Российский Союз Автостраховщиков путем направления письма на официальный адрес электронной почты </w:t>
      </w:r>
      <w:proofErr w:type="spellStart"/>
      <w:r w:rsidRPr="005F1B0E">
        <w:rPr>
          <w:rFonts w:ascii="Times New Roman" w:hAnsi="Times New Roman"/>
          <w:sz w:val="24"/>
          <w:lang w:val="en-US"/>
        </w:rPr>
        <w:t>rsa</w:t>
      </w:r>
      <w:proofErr w:type="spellEnd"/>
      <w:r w:rsidR="004432D4">
        <w:fldChar w:fldCharType="begin"/>
      </w:r>
      <w:r w:rsidR="004432D4">
        <w:instrText xml:space="preserve"> HYPERLINK "mailto:___@autoins.ru" </w:instrText>
      </w:r>
      <w:r w:rsidR="004432D4">
        <w:fldChar w:fldCharType="separate"/>
      </w:r>
      <w:r w:rsidRPr="005F1B0E">
        <w:rPr>
          <w:rStyle w:val="af5"/>
          <w:rFonts w:ascii="Times New Roman" w:hAnsi="Times New Roman"/>
          <w:sz w:val="24"/>
          <w:szCs w:val="24"/>
        </w:rPr>
        <w:t>@</w:t>
      </w:r>
      <w:proofErr w:type="spellStart"/>
      <w:r w:rsidRPr="005F1B0E">
        <w:rPr>
          <w:rStyle w:val="af5"/>
          <w:rFonts w:ascii="Times New Roman" w:hAnsi="Times New Roman"/>
          <w:sz w:val="24"/>
          <w:szCs w:val="24"/>
          <w:lang w:val="en-US"/>
        </w:rPr>
        <w:t>autoins</w:t>
      </w:r>
      <w:proofErr w:type="spellEnd"/>
      <w:r w:rsidRPr="005F1B0E">
        <w:rPr>
          <w:rStyle w:val="af5"/>
          <w:rFonts w:ascii="Times New Roman" w:hAnsi="Times New Roman"/>
          <w:sz w:val="24"/>
          <w:szCs w:val="24"/>
        </w:rPr>
        <w:t>.</w:t>
      </w:r>
      <w:proofErr w:type="spellStart"/>
      <w:r w:rsidRPr="005F1B0E">
        <w:rPr>
          <w:rStyle w:val="af5"/>
          <w:rFonts w:ascii="Times New Roman" w:hAnsi="Times New Roman"/>
          <w:sz w:val="24"/>
          <w:szCs w:val="24"/>
          <w:lang w:val="en-US"/>
        </w:rPr>
        <w:t>ru</w:t>
      </w:r>
      <w:proofErr w:type="spellEnd"/>
      <w:r w:rsidR="004432D4">
        <w:rPr>
          <w:rStyle w:val="af5"/>
          <w:rFonts w:ascii="Times New Roman" w:hAnsi="Times New Roman"/>
          <w:sz w:val="24"/>
          <w:szCs w:val="24"/>
          <w:lang w:val="en-US"/>
        </w:rPr>
        <w:fldChar w:fldCharType="end"/>
      </w:r>
      <w:r w:rsidRPr="005F1B0E">
        <w:rPr>
          <w:rFonts w:ascii="Times New Roman" w:hAnsi="Times New Roman"/>
          <w:sz w:val="24"/>
          <w:szCs w:val="24"/>
        </w:rPr>
        <w:t>.</w:t>
      </w:r>
      <w:proofErr w:type="gramEnd"/>
    </w:p>
    <w:p w14:paraId="0964975B"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5.4.2.2.5. В случае если к Участнику-Страховщику ранее </w:t>
      </w:r>
      <w:proofErr w:type="gramStart"/>
      <w:r w:rsidRPr="005F1B0E">
        <w:rPr>
          <w:rFonts w:ascii="Times New Roman" w:hAnsi="Times New Roman"/>
          <w:sz w:val="24"/>
          <w:szCs w:val="24"/>
        </w:rPr>
        <w:t>был применен пункт 5.4.2.1.1 настоящих Правил размер гарантийного взноса данного Участника-Страховщика устанавливается</w:t>
      </w:r>
      <w:proofErr w:type="gramEnd"/>
      <w:r w:rsidRPr="005F1B0E">
        <w:rPr>
          <w:rFonts w:ascii="Times New Roman" w:hAnsi="Times New Roman"/>
          <w:sz w:val="24"/>
          <w:szCs w:val="24"/>
        </w:rPr>
        <w:t xml:space="preserve"> в размере наибольшего из значений, полученных либо при перерасчете в соответствии с пунктом 5.4.2.2 настоящих Правил либо ранее рассчитанного в соответствии с пунктом 5.4.2.1.3 настоящих Правил. Участник-Страховщик обязан обеспечить наличие необходимой суммы гарантийного взноса в течение 10 (десяти) рабочих дней с даты, следующей за датой получения уведомления от Оператора Системы. Положение настоящего подпункта действует в течение 1 (одного) года с даты, следующей за датой увеличения Участником-Страховщиком размера гарантийного взноса в соответствии с пунктом 5.4.2.1.1 настоящих Правил.</w:t>
      </w:r>
    </w:p>
    <w:p w14:paraId="730F3EB8"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5.4.2.2.6. </w:t>
      </w:r>
      <w:proofErr w:type="gramStart"/>
      <w:r w:rsidRPr="005F1B0E">
        <w:rPr>
          <w:rFonts w:ascii="Times New Roman" w:hAnsi="Times New Roman"/>
          <w:sz w:val="24"/>
          <w:szCs w:val="24"/>
        </w:rPr>
        <w:t>В течение 15</w:t>
      </w:r>
      <w:r w:rsidRPr="005F1B0E">
        <w:rPr>
          <w:rFonts w:ascii="Times New Roman" w:hAnsi="Times New Roman"/>
          <w:sz w:val="24"/>
          <w:szCs w:val="24"/>
          <w:lang w:eastAsia="ru-RU"/>
        </w:rPr>
        <w:t xml:space="preserve"> (пятнадцати) рабочих дней </w:t>
      </w:r>
      <w:r w:rsidRPr="005F1B0E">
        <w:rPr>
          <w:rFonts w:ascii="Times New Roman" w:hAnsi="Times New Roman"/>
          <w:sz w:val="24"/>
          <w:szCs w:val="24"/>
        </w:rPr>
        <w:t>второго и третьего месяца квартала, следующего за кварталом, за который</w:t>
      </w:r>
      <w:r w:rsidRPr="005F1B0E">
        <w:rPr>
          <w:rFonts w:ascii="Times New Roman" w:hAnsi="Times New Roman"/>
          <w:sz w:val="24"/>
          <w:szCs w:val="24"/>
          <w:lang w:eastAsia="ru-RU"/>
        </w:rPr>
        <w:t xml:space="preserve"> производился перерасчет минимальных </w:t>
      </w:r>
      <w:r w:rsidRPr="005F1B0E">
        <w:rPr>
          <w:rFonts w:ascii="Times New Roman" w:hAnsi="Times New Roman"/>
          <w:sz w:val="24"/>
          <w:szCs w:val="24"/>
        </w:rPr>
        <w:t>размеров гарантийных взносов, Оператор Системы осуществляет контрольные перерасчеты минимальных размеров гарантийных взносов Участников-Страховщиков на основании данных из АИС ОСАГО за последние 4 квартала, сформированных (выгруженных) из АИС ОСАГО в 10 (десятый) рабочий день второго и третьего месяца квартала, следующего за кварталом</w:t>
      </w:r>
      <w:proofErr w:type="gramEnd"/>
      <w:r w:rsidRPr="005F1B0E">
        <w:rPr>
          <w:rFonts w:ascii="Times New Roman" w:hAnsi="Times New Roman"/>
          <w:sz w:val="24"/>
          <w:szCs w:val="24"/>
        </w:rPr>
        <w:t>, за который</w:t>
      </w:r>
      <w:r w:rsidRPr="005F1B0E">
        <w:rPr>
          <w:rFonts w:ascii="Times New Roman" w:hAnsi="Times New Roman"/>
          <w:sz w:val="24"/>
          <w:szCs w:val="24"/>
          <w:lang w:eastAsia="ru-RU"/>
        </w:rPr>
        <w:t xml:space="preserve"> производился перерасчет минимальных </w:t>
      </w:r>
      <w:r w:rsidRPr="005F1B0E">
        <w:rPr>
          <w:rFonts w:ascii="Times New Roman" w:hAnsi="Times New Roman"/>
          <w:sz w:val="24"/>
          <w:szCs w:val="24"/>
        </w:rPr>
        <w:t>размеров гарантийных взносов.</w:t>
      </w:r>
    </w:p>
    <w:p w14:paraId="2AE60FAF"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Оператор Системы уведомляет Участников-Страховщиков о новых значениях минимальных размеров гарантийных взносов в течение срока, указанного в первом абзаце настоящего пункта. </w:t>
      </w:r>
    </w:p>
    <w:p w14:paraId="56F46359"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В случае если после контрольного перерасчета размер гарантийного взноса Участника-Страховщика превысит ранее рассчитанное в соответствии с пунктом 5.4.2.2 настоящих Правил значение этой величины, то данный Участник-Страховщик обязан обеспечить размещение недостающей части гарантийного взноса в течение 10 (десяти) рабочих дней с даты, следующей за датой получения уведомления от Оператора Системы.</w:t>
      </w:r>
    </w:p>
    <w:p w14:paraId="78941EB3" w14:textId="77777777" w:rsidR="00433AAE" w:rsidRPr="005F1B0E" w:rsidRDefault="00433AAE" w:rsidP="00433AAE">
      <w:pPr>
        <w:spacing w:after="0" w:line="240" w:lineRule="auto"/>
        <w:ind w:firstLine="709"/>
        <w:jc w:val="both"/>
        <w:rPr>
          <w:rFonts w:ascii="Times New Roman" w:hAnsi="Times New Roman"/>
          <w:sz w:val="24"/>
          <w:szCs w:val="24"/>
        </w:rPr>
      </w:pPr>
      <w:proofErr w:type="gramStart"/>
      <w:r w:rsidRPr="005F1B0E">
        <w:rPr>
          <w:rFonts w:ascii="Times New Roman" w:hAnsi="Times New Roman"/>
          <w:sz w:val="24"/>
          <w:szCs w:val="24"/>
        </w:rPr>
        <w:t xml:space="preserve">В случае если после контрольного перерасчета размер гарантийного взноса Участника-Страховщика оказывается менее ранее рассчитанного в соответствии с </w:t>
      </w:r>
      <w:r w:rsidRPr="005F1B0E">
        <w:rPr>
          <w:rFonts w:ascii="Times New Roman" w:hAnsi="Times New Roman"/>
          <w:sz w:val="24"/>
          <w:szCs w:val="24"/>
        </w:rPr>
        <w:lastRenderedPageBreak/>
        <w:t>пунктом 5.4.2.2 настоящих Правил значения, то данный Участник-Страховщик обязан обеспечить наличие на Счете (Счетах) гарантийного фонда Платежной системы денежной суммы в размере, рассчитанном ранее в соответствии с пунктом 5.4.2.2 настоящих Правил, в срок, указанный в пункте 5.4.2.2.5 настоящих Правил.</w:t>
      </w:r>
      <w:proofErr w:type="gramEnd"/>
    </w:p>
    <w:p w14:paraId="656AC345"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5.4.2.2.7. Размещение недостающей части гарантийного взноса должно осуществляться у того же Участника-Банка, с которым заключен основной Договор банковского счета, на основании которого Участнику-Страховщику открыт Счет гарантийного фонда Платежной системы Участника-Страховщика.</w:t>
      </w:r>
    </w:p>
    <w:p w14:paraId="4BD20CDA" w14:textId="77777777" w:rsidR="00433AAE" w:rsidRPr="005F1B0E" w:rsidRDefault="00433AAE" w:rsidP="00433AAE">
      <w:pPr>
        <w:spacing w:after="120" w:line="240" w:lineRule="auto"/>
        <w:ind w:firstLine="709"/>
        <w:jc w:val="both"/>
        <w:rPr>
          <w:rFonts w:ascii="Times New Roman" w:hAnsi="Times New Roman"/>
          <w:sz w:val="24"/>
          <w:szCs w:val="24"/>
        </w:rPr>
      </w:pPr>
      <w:r w:rsidRPr="005F1B0E">
        <w:rPr>
          <w:rFonts w:ascii="Times New Roman" w:hAnsi="Times New Roman"/>
          <w:sz w:val="24"/>
          <w:szCs w:val="24"/>
        </w:rPr>
        <w:t>5.4.2.2.8. Оператор Системы направляет Участнику-Страховщику согласие на уменьшение размера денежных средств, находящихся на Счете (на одном из Счетов) гарантийного фонда Платежной Системы Участника-Страховщика, на сумму денежных средств, размещенных в качестве Дополнительного гарантийного взноса, на основании представленных Оператору Системы сведений Российским Союзом Автостраховщиков о прекращении срока действия данного финансового обеспечения.</w:t>
      </w:r>
    </w:p>
    <w:p w14:paraId="5443D86B" w14:textId="77777777" w:rsidR="00433AAE" w:rsidRPr="005F1B0E" w:rsidRDefault="00433AAE" w:rsidP="00433AAE">
      <w:pPr>
        <w:pStyle w:val="6"/>
        <w:spacing w:after="120"/>
        <w:jc w:val="both"/>
      </w:pPr>
      <w:bookmarkStart w:id="835" w:name="_Toc492560410"/>
      <w:bookmarkStart w:id="836" w:name="_Toc37426900"/>
      <w:bookmarkStart w:id="837" w:name="_Toc38905261"/>
      <w:bookmarkStart w:id="838" w:name="_Toc73978861"/>
      <w:bookmarkStart w:id="839" w:name="_Toc69896932"/>
      <w:bookmarkStart w:id="840" w:name="_Toc70341041"/>
      <w:bookmarkStart w:id="841" w:name="_Toc80272755"/>
      <w:bookmarkStart w:id="842" w:name="_Toc84518162"/>
      <w:bookmarkStart w:id="843" w:name="_Toc86145147"/>
      <w:r w:rsidRPr="005F1B0E">
        <w:t>5.5. Требования к размеру гарантийного взноса, обеспечивающего надлежащее исполнение этим Участником-Страховщиком своих обязатель</w:t>
      </w:r>
      <w:proofErr w:type="gramStart"/>
      <w:r w:rsidRPr="005F1B0E">
        <w:t>ств пр</w:t>
      </w:r>
      <w:proofErr w:type="gramEnd"/>
      <w:r w:rsidRPr="005F1B0E">
        <w:t xml:space="preserve">и осуществлении расчета, предусмотренного </w:t>
      </w:r>
      <w:r w:rsidRPr="005F1B0E">
        <w:br/>
        <w:t>пунктом «б» Раздела 2 Правил</w:t>
      </w:r>
      <w:bookmarkEnd w:id="835"/>
      <w:bookmarkEnd w:id="836"/>
      <w:bookmarkEnd w:id="837"/>
      <w:bookmarkEnd w:id="838"/>
      <w:bookmarkEnd w:id="839"/>
      <w:bookmarkEnd w:id="840"/>
      <w:bookmarkEnd w:id="841"/>
      <w:bookmarkEnd w:id="842"/>
      <w:bookmarkEnd w:id="843"/>
      <w:r w:rsidRPr="005F1B0E">
        <w:t xml:space="preserve"> </w:t>
      </w:r>
    </w:p>
    <w:p w14:paraId="49D256D0"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5.5.1. Размер гарантийного взноса Участника-Страховщика определяется в следующем порядке:</w:t>
      </w:r>
    </w:p>
    <w:p w14:paraId="25595084"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5.5.1.1. Для новых Участников-Страховщиков (ранее не осуществлявших страхование ОСОПО) размер гарантийного взноса устанавливается равным однократному размеру максимального собственного нетто-удержания при перестраховании рисков в рамках организованного Участниками-Страховщиками перестраховочного пула, в соответствии с требованиями 225-ФЗ (далее для целей настоящего раздела - пул), на период:</w:t>
      </w:r>
    </w:p>
    <w:p w14:paraId="6E72A175"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со дня вступления в указанный пул до окончания первого квартала, следующего за кварталом, в котором Участник-Страховщик вступил в пул – для Участников-Страховщиков, вступивших в пул с первого числа календарного квартала;</w:t>
      </w:r>
    </w:p>
    <w:p w14:paraId="3EA8E69D"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со дня вступления в пул до окончания второго квартала, следующего за кварталом, в котором Участник-Страховщик вступил в пул – для Участников-Страховщиков, вступивших не с первого числа календарного квартала.</w:t>
      </w:r>
    </w:p>
    <w:p w14:paraId="70A3D818"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5.5.1.2. </w:t>
      </w:r>
      <w:proofErr w:type="gramStart"/>
      <w:r w:rsidRPr="005F1B0E">
        <w:rPr>
          <w:rFonts w:ascii="Times New Roman" w:hAnsi="Times New Roman"/>
          <w:sz w:val="24"/>
          <w:szCs w:val="24"/>
        </w:rPr>
        <w:t xml:space="preserve">Начиная со второго квартала, следующего за кварталом, в котором Участник-Страховщик вступил в пул, для Участников-Страховщиков, вступивших с первого числа календарного квартала, и, начиная с третьего квартала, следующего за кварталом, в котором Участник-Страховщик вступил в пул, для Участников-Страховщиков, вступивших не с первого числа календарного квартала, размер гарантийного взноса определяется в соответствии со следующей формулой: </w:t>
      </w:r>
      <w:proofErr w:type="gramEnd"/>
    </w:p>
    <w:p w14:paraId="58A6005C"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ГФ</w:t>
      </w:r>
      <w:proofErr w:type="gramStart"/>
      <w:r w:rsidRPr="005F1B0E">
        <w:rPr>
          <w:rFonts w:ascii="Times New Roman" w:hAnsi="Times New Roman"/>
          <w:sz w:val="24"/>
          <w:szCs w:val="24"/>
        </w:rPr>
        <w:t>i</w:t>
      </w:r>
      <w:proofErr w:type="spellEnd"/>
      <w:proofErr w:type="gramEnd"/>
      <w:r w:rsidRPr="005F1B0E">
        <w:rPr>
          <w:rFonts w:ascii="Times New Roman" w:hAnsi="Times New Roman"/>
          <w:sz w:val="24"/>
          <w:szCs w:val="24"/>
        </w:rPr>
        <w:t xml:space="preserve"> = </w:t>
      </w:r>
      <w:proofErr w:type="spellStart"/>
      <w:r w:rsidRPr="005F1B0E">
        <w:rPr>
          <w:rFonts w:ascii="Times New Roman" w:hAnsi="Times New Roman"/>
          <w:sz w:val="24"/>
          <w:szCs w:val="24"/>
        </w:rPr>
        <w:t>НПi</w:t>
      </w:r>
      <w:proofErr w:type="spellEnd"/>
      <w:r w:rsidRPr="005F1B0E">
        <w:rPr>
          <w:rFonts w:ascii="Times New Roman" w:hAnsi="Times New Roman"/>
          <w:sz w:val="24"/>
          <w:szCs w:val="24"/>
        </w:rPr>
        <w:t xml:space="preserve"> × (100% – </w:t>
      </w:r>
      <w:proofErr w:type="spellStart"/>
      <w:r w:rsidRPr="005F1B0E">
        <w:rPr>
          <w:rFonts w:ascii="Times New Roman" w:hAnsi="Times New Roman"/>
          <w:sz w:val="24"/>
          <w:szCs w:val="24"/>
        </w:rPr>
        <w:t>СУi</w:t>
      </w:r>
      <w:proofErr w:type="spellEnd"/>
      <w:r w:rsidRPr="005F1B0E">
        <w:rPr>
          <w:rFonts w:ascii="Times New Roman" w:hAnsi="Times New Roman"/>
          <w:sz w:val="24"/>
          <w:szCs w:val="24"/>
        </w:rPr>
        <w:t>) – (</w:t>
      </w:r>
      <w:proofErr w:type="spellStart"/>
      <w:r w:rsidRPr="005F1B0E">
        <w:rPr>
          <w:rFonts w:ascii="Times New Roman" w:hAnsi="Times New Roman"/>
          <w:sz w:val="24"/>
          <w:szCs w:val="24"/>
        </w:rPr>
        <w:t>НПобщ</w:t>
      </w:r>
      <w:proofErr w:type="spellEnd"/>
      <w:r w:rsidRPr="005F1B0E">
        <w:rPr>
          <w:rFonts w:ascii="Times New Roman" w:hAnsi="Times New Roman"/>
          <w:sz w:val="24"/>
          <w:szCs w:val="24"/>
        </w:rPr>
        <w:t xml:space="preserve"> – </w:t>
      </w:r>
      <w:proofErr w:type="spellStart"/>
      <w:r w:rsidRPr="005F1B0E">
        <w:rPr>
          <w:rFonts w:ascii="Times New Roman" w:hAnsi="Times New Roman"/>
          <w:sz w:val="24"/>
          <w:szCs w:val="24"/>
        </w:rPr>
        <w:t>НПi</w:t>
      </w:r>
      <w:proofErr w:type="spellEnd"/>
      <w:r w:rsidRPr="005F1B0E">
        <w:rPr>
          <w:rFonts w:ascii="Times New Roman" w:hAnsi="Times New Roman"/>
          <w:sz w:val="24"/>
          <w:szCs w:val="24"/>
        </w:rPr>
        <w:t xml:space="preserve">) × </w:t>
      </w:r>
      <w:proofErr w:type="spellStart"/>
      <w:r w:rsidRPr="005F1B0E">
        <w:rPr>
          <w:rFonts w:ascii="Times New Roman" w:hAnsi="Times New Roman"/>
          <w:sz w:val="24"/>
          <w:szCs w:val="24"/>
        </w:rPr>
        <w:t>Дi</w:t>
      </w:r>
      <w:proofErr w:type="spellEnd"/>
      <w:r w:rsidRPr="005F1B0E">
        <w:rPr>
          <w:rFonts w:ascii="Times New Roman" w:hAnsi="Times New Roman"/>
          <w:sz w:val="24"/>
          <w:szCs w:val="24"/>
        </w:rPr>
        <w:t xml:space="preserve"> + (</w:t>
      </w:r>
      <w:proofErr w:type="spellStart"/>
      <w:r w:rsidRPr="005F1B0E">
        <w:rPr>
          <w:rFonts w:ascii="Times New Roman" w:hAnsi="Times New Roman"/>
          <w:sz w:val="24"/>
          <w:szCs w:val="24"/>
        </w:rPr>
        <w:t>ССобщ</w:t>
      </w:r>
      <w:proofErr w:type="spellEnd"/>
      <w:r w:rsidRPr="005F1B0E">
        <w:rPr>
          <w:rFonts w:ascii="Times New Roman" w:hAnsi="Times New Roman"/>
          <w:sz w:val="24"/>
          <w:szCs w:val="24"/>
        </w:rPr>
        <w:t xml:space="preserve"> – </w:t>
      </w:r>
      <w:proofErr w:type="spellStart"/>
      <w:r w:rsidRPr="005F1B0E">
        <w:rPr>
          <w:rFonts w:ascii="Times New Roman" w:hAnsi="Times New Roman"/>
          <w:sz w:val="24"/>
          <w:szCs w:val="24"/>
        </w:rPr>
        <w:t>ССi</w:t>
      </w:r>
      <w:proofErr w:type="spellEnd"/>
      <w:r w:rsidRPr="005F1B0E">
        <w:rPr>
          <w:rFonts w:ascii="Times New Roman" w:hAnsi="Times New Roman"/>
          <w:sz w:val="24"/>
          <w:szCs w:val="24"/>
        </w:rPr>
        <w:t xml:space="preserve">) × </w:t>
      </w:r>
      <w:proofErr w:type="spellStart"/>
      <w:r w:rsidRPr="005F1B0E">
        <w:rPr>
          <w:rFonts w:ascii="Times New Roman" w:hAnsi="Times New Roman"/>
          <w:sz w:val="24"/>
          <w:szCs w:val="24"/>
        </w:rPr>
        <w:t>Дi</w:t>
      </w:r>
      <w:proofErr w:type="spellEnd"/>
      <w:r w:rsidRPr="005F1B0E">
        <w:rPr>
          <w:rFonts w:ascii="Times New Roman" w:hAnsi="Times New Roman"/>
          <w:sz w:val="24"/>
          <w:szCs w:val="24"/>
        </w:rPr>
        <w:t xml:space="preserve"> × </w:t>
      </w:r>
      <w:proofErr w:type="spellStart"/>
      <w:r w:rsidRPr="005F1B0E">
        <w:rPr>
          <w:rFonts w:ascii="Times New Roman" w:hAnsi="Times New Roman"/>
          <w:sz w:val="24"/>
          <w:szCs w:val="24"/>
        </w:rPr>
        <w:t>ТПср</w:t>
      </w:r>
      <w:proofErr w:type="spellEnd"/>
      <w:r w:rsidRPr="005F1B0E">
        <w:rPr>
          <w:rFonts w:ascii="Times New Roman" w:eastAsia="Calibri" w:hAnsi="Times New Roman"/>
          <w:b/>
          <w:sz w:val="24"/>
          <w:szCs w:val="24"/>
        </w:rPr>
        <w:t xml:space="preserve"> </w:t>
      </w:r>
      <w:r w:rsidRPr="005F1B0E">
        <w:rPr>
          <w:rFonts w:ascii="Times New Roman" w:eastAsia="Calibri" w:hAnsi="Times New Roman"/>
          <w:sz w:val="24"/>
          <w:szCs w:val="24"/>
        </w:rPr>
        <w:t>+НЗП</w:t>
      </w:r>
      <w:proofErr w:type="spellStart"/>
      <w:r w:rsidRPr="005F1B0E">
        <w:rPr>
          <w:rFonts w:ascii="Times New Roman" w:eastAsia="Calibri" w:hAnsi="Times New Roman"/>
          <w:sz w:val="24"/>
          <w:szCs w:val="24"/>
          <w:vertAlign w:val="subscript"/>
          <w:lang w:val="en-US"/>
        </w:rPr>
        <w:t>i</w:t>
      </w:r>
      <w:proofErr w:type="spellEnd"/>
      <w:r w:rsidRPr="005F1B0E">
        <w:rPr>
          <w:rFonts w:ascii="Times New Roman" w:hAnsi="Times New Roman"/>
          <w:sz w:val="24"/>
          <w:szCs w:val="24"/>
        </w:rPr>
        <w:t>,</w:t>
      </w:r>
    </w:p>
    <w:p w14:paraId="7368BC22"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где:</w:t>
      </w:r>
    </w:p>
    <w:p w14:paraId="14066814"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ГФ</w:t>
      </w:r>
      <w:proofErr w:type="gramStart"/>
      <w:r w:rsidRPr="005F1B0E">
        <w:rPr>
          <w:rFonts w:ascii="Times New Roman" w:hAnsi="Times New Roman"/>
          <w:sz w:val="24"/>
          <w:szCs w:val="24"/>
        </w:rPr>
        <w:t>i</w:t>
      </w:r>
      <w:proofErr w:type="spellEnd"/>
      <w:proofErr w:type="gramEnd"/>
      <w:r w:rsidRPr="005F1B0E">
        <w:rPr>
          <w:rFonts w:ascii="Times New Roman" w:hAnsi="Times New Roman"/>
          <w:sz w:val="24"/>
          <w:szCs w:val="24"/>
        </w:rPr>
        <w:t xml:space="preserve"> – Размер гарантийного взноса i-</w:t>
      </w:r>
      <w:proofErr w:type="spellStart"/>
      <w:r w:rsidRPr="005F1B0E">
        <w:rPr>
          <w:rFonts w:ascii="Times New Roman" w:hAnsi="Times New Roman"/>
          <w:sz w:val="24"/>
          <w:szCs w:val="24"/>
        </w:rPr>
        <w:t>го</w:t>
      </w:r>
      <w:proofErr w:type="spellEnd"/>
      <w:r w:rsidRPr="005F1B0E">
        <w:rPr>
          <w:rFonts w:ascii="Times New Roman" w:hAnsi="Times New Roman"/>
          <w:sz w:val="24"/>
          <w:szCs w:val="24"/>
        </w:rPr>
        <w:t xml:space="preserve"> Участника-Страховщика;</w:t>
      </w:r>
    </w:p>
    <w:p w14:paraId="54D38754"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НП</w:t>
      </w:r>
      <w:proofErr w:type="gramStart"/>
      <w:r w:rsidRPr="005F1B0E">
        <w:rPr>
          <w:rFonts w:ascii="Times New Roman" w:hAnsi="Times New Roman"/>
          <w:sz w:val="24"/>
          <w:szCs w:val="24"/>
        </w:rPr>
        <w:t>i</w:t>
      </w:r>
      <w:proofErr w:type="spellEnd"/>
      <w:proofErr w:type="gramEnd"/>
      <w:r w:rsidRPr="005F1B0E">
        <w:rPr>
          <w:rFonts w:ascii="Times New Roman" w:hAnsi="Times New Roman"/>
          <w:sz w:val="24"/>
          <w:szCs w:val="24"/>
        </w:rPr>
        <w:t xml:space="preserve"> – Начисленная перестраховочная премия за вычетом перестраховочной комиссии (далее – начисленная нетто-премия) по договорам страхования, переданным в пул i-м Участником-Страховщиком за квартал, предшествующий кварталу, в котором осуществляется расчет;</w:t>
      </w:r>
    </w:p>
    <w:p w14:paraId="51FB86F8"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СУ</w:t>
      </w:r>
      <w:proofErr w:type="gramStart"/>
      <w:r w:rsidRPr="005F1B0E">
        <w:rPr>
          <w:rFonts w:ascii="Times New Roman" w:hAnsi="Times New Roman"/>
          <w:sz w:val="24"/>
          <w:szCs w:val="24"/>
        </w:rPr>
        <w:t>i</w:t>
      </w:r>
      <w:proofErr w:type="spellEnd"/>
      <w:proofErr w:type="gramEnd"/>
      <w:r w:rsidRPr="005F1B0E">
        <w:rPr>
          <w:rFonts w:ascii="Times New Roman" w:hAnsi="Times New Roman"/>
          <w:sz w:val="24"/>
          <w:szCs w:val="24"/>
        </w:rPr>
        <w:t xml:space="preserve"> – Собственное удержание i-</w:t>
      </w:r>
      <w:proofErr w:type="spellStart"/>
      <w:r w:rsidRPr="005F1B0E">
        <w:rPr>
          <w:rFonts w:ascii="Times New Roman" w:hAnsi="Times New Roman"/>
          <w:sz w:val="24"/>
          <w:szCs w:val="24"/>
        </w:rPr>
        <w:t>го</w:t>
      </w:r>
      <w:proofErr w:type="spellEnd"/>
      <w:r w:rsidRPr="005F1B0E">
        <w:rPr>
          <w:rFonts w:ascii="Times New Roman" w:hAnsi="Times New Roman"/>
          <w:sz w:val="24"/>
          <w:szCs w:val="24"/>
        </w:rPr>
        <w:t xml:space="preserve"> Участника-Страховщика, действовавшее в квартале, предшествующем кварталу, в котором осуществляется расчет;</w:t>
      </w:r>
    </w:p>
    <w:p w14:paraId="3975AFB0"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НПобщ</w:t>
      </w:r>
      <w:proofErr w:type="spellEnd"/>
      <w:r w:rsidRPr="005F1B0E">
        <w:rPr>
          <w:rFonts w:ascii="Times New Roman" w:hAnsi="Times New Roman"/>
          <w:sz w:val="24"/>
          <w:szCs w:val="24"/>
        </w:rPr>
        <w:t xml:space="preserve"> – Начисленная нетто-премия по договорам страхования, переданным в пул всеми Участниками-Страховщиками за квартал, предшествующий кварталу, в котором осуществляется расчет;</w:t>
      </w:r>
    </w:p>
    <w:p w14:paraId="72E1B360"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lastRenderedPageBreak/>
        <w:t>Д</w:t>
      </w:r>
      <w:proofErr w:type="gramStart"/>
      <w:r w:rsidRPr="005F1B0E">
        <w:rPr>
          <w:rFonts w:ascii="Times New Roman" w:hAnsi="Times New Roman"/>
          <w:sz w:val="24"/>
          <w:szCs w:val="24"/>
        </w:rPr>
        <w:t>i</w:t>
      </w:r>
      <w:proofErr w:type="spellEnd"/>
      <w:proofErr w:type="gramEnd"/>
      <w:r w:rsidRPr="005F1B0E">
        <w:rPr>
          <w:rFonts w:ascii="Times New Roman" w:hAnsi="Times New Roman"/>
          <w:sz w:val="24"/>
          <w:szCs w:val="24"/>
        </w:rPr>
        <w:t xml:space="preserve"> – Доля ответственности в пуле i-</w:t>
      </w:r>
      <w:proofErr w:type="spellStart"/>
      <w:r w:rsidRPr="005F1B0E">
        <w:rPr>
          <w:rFonts w:ascii="Times New Roman" w:hAnsi="Times New Roman"/>
          <w:sz w:val="24"/>
          <w:szCs w:val="24"/>
        </w:rPr>
        <w:t>го</w:t>
      </w:r>
      <w:proofErr w:type="spellEnd"/>
      <w:r w:rsidRPr="005F1B0E">
        <w:rPr>
          <w:rFonts w:ascii="Times New Roman" w:hAnsi="Times New Roman"/>
          <w:sz w:val="24"/>
          <w:szCs w:val="24"/>
        </w:rPr>
        <w:t xml:space="preserve"> Участника-Страховщика, действовавшая в квартале, предшествующем кварталу, в котором осуществляется расчет;</w:t>
      </w:r>
    </w:p>
    <w:p w14:paraId="57AB4BCE"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ССобщ</w:t>
      </w:r>
      <w:proofErr w:type="spellEnd"/>
      <w:r w:rsidRPr="005F1B0E">
        <w:rPr>
          <w:rFonts w:ascii="Times New Roman" w:hAnsi="Times New Roman"/>
          <w:sz w:val="24"/>
          <w:szCs w:val="24"/>
        </w:rPr>
        <w:t xml:space="preserve"> – Общая страховая сумма по договорам, переданным в пул всеми Участниками-Страховщиками за квартал, предшествующий кварталу, в котором осуществляется расчет;</w:t>
      </w:r>
    </w:p>
    <w:p w14:paraId="61880742"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СС</w:t>
      </w:r>
      <w:proofErr w:type="gramStart"/>
      <w:r w:rsidRPr="005F1B0E">
        <w:rPr>
          <w:rFonts w:ascii="Times New Roman" w:hAnsi="Times New Roman"/>
          <w:sz w:val="24"/>
          <w:szCs w:val="24"/>
        </w:rPr>
        <w:t>i</w:t>
      </w:r>
      <w:proofErr w:type="spellEnd"/>
      <w:proofErr w:type="gramEnd"/>
      <w:r w:rsidRPr="005F1B0E">
        <w:rPr>
          <w:rFonts w:ascii="Times New Roman" w:hAnsi="Times New Roman"/>
          <w:sz w:val="24"/>
          <w:szCs w:val="24"/>
        </w:rPr>
        <w:t xml:space="preserve"> – Общая страховая сумма по договорам, переданным в пул i-м Участником-Страховщиком за квартал, предшествующий кварталу, в котором осуществляется расчет;</w:t>
      </w:r>
    </w:p>
    <w:p w14:paraId="3A8B5E9F"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ТПср</w:t>
      </w:r>
      <w:proofErr w:type="spellEnd"/>
      <w:r w:rsidRPr="005F1B0E">
        <w:rPr>
          <w:rFonts w:ascii="Times New Roman" w:hAnsi="Times New Roman"/>
          <w:sz w:val="24"/>
          <w:szCs w:val="24"/>
        </w:rPr>
        <w:t xml:space="preserve"> - Средний нетто-тариф перестраховочной премии за квартал, предшествующий кварталу, в котором осуществляется расчет. Определяется делением </w:t>
      </w:r>
      <w:proofErr w:type="spellStart"/>
      <w:r w:rsidRPr="005F1B0E">
        <w:rPr>
          <w:rFonts w:ascii="Times New Roman" w:hAnsi="Times New Roman"/>
          <w:sz w:val="24"/>
          <w:szCs w:val="24"/>
        </w:rPr>
        <w:t>НПобщ</w:t>
      </w:r>
      <w:proofErr w:type="spellEnd"/>
      <w:r w:rsidRPr="005F1B0E">
        <w:rPr>
          <w:rFonts w:ascii="Times New Roman" w:hAnsi="Times New Roman"/>
          <w:sz w:val="24"/>
          <w:szCs w:val="24"/>
        </w:rPr>
        <w:t xml:space="preserve"> на </w:t>
      </w:r>
      <w:proofErr w:type="spellStart"/>
      <w:r w:rsidRPr="005F1B0E">
        <w:rPr>
          <w:rFonts w:ascii="Times New Roman" w:hAnsi="Times New Roman"/>
          <w:sz w:val="24"/>
          <w:szCs w:val="24"/>
        </w:rPr>
        <w:t>ССобщ</w:t>
      </w:r>
      <w:proofErr w:type="spellEnd"/>
      <w:r w:rsidRPr="005F1B0E">
        <w:rPr>
          <w:rFonts w:ascii="Times New Roman" w:hAnsi="Times New Roman"/>
          <w:sz w:val="24"/>
          <w:szCs w:val="24"/>
        </w:rPr>
        <w:t>. Округляется по правилам математики до 6 знаков после запятой;</w:t>
      </w:r>
    </w:p>
    <w:p w14:paraId="0FB9C5F8" w14:textId="77777777" w:rsidR="00433AAE" w:rsidRPr="005F1B0E" w:rsidRDefault="00433AAE" w:rsidP="00433AAE">
      <w:pPr>
        <w:ind w:firstLine="709"/>
        <w:jc w:val="both"/>
        <w:rPr>
          <w:rFonts w:ascii="Times New Roman" w:hAnsi="Times New Roman"/>
          <w:sz w:val="24"/>
          <w:szCs w:val="24"/>
        </w:rPr>
      </w:pPr>
      <w:r w:rsidRPr="005F1B0E">
        <w:rPr>
          <w:rFonts w:ascii="Times New Roman" w:hAnsi="Times New Roman"/>
          <w:sz w:val="24"/>
          <w:szCs w:val="24"/>
        </w:rPr>
        <w:t>НЗП</w:t>
      </w:r>
      <w:proofErr w:type="spellStart"/>
      <w:proofErr w:type="gramStart"/>
      <w:r w:rsidRPr="005F1B0E">
        <w:rPr>
          <w:rFonts w:ascii="Times New Roman" w:hAnsi="Times New Roman"/>
          <w:sz w:val="24"/>
          <w:szCs w:val="24"/>
          <w:lang w:val="en-US"/>
        </w:rPr>
        <w:t>i</w:t>
      </w:r>
      <w:proofErr w:type="spellEnd"/>
      <w:proofErr w:type="gramEnd"/>
      <w:r w:rsidRPr="005F1B0E">
        <w:rPr>
          <w:rFonts w:ascii="Times New Roman" w:hAnsi="Times New Roman"/>
          <w:sz w:val="24"/>
          <w:szCs w:val="24"/>
        </w:rPr>
        <w:t xml:space="preserve"> </w:t>
      </w:r>
      <w:r w:rsidRPr="005F1B0E">
        <w:rPr>
          <w:rFonts w:ascii="Times New Roman" w:hAnsi="Times New Roman"/>
          <w:b/>
          <w:sz w:val="24"/>
          <w:szCs w:val="24"/>
        </w:rPr>
        <w:t xml:space="preserve">– </w:t>
      </w:r>
      <w:r w:rsidRPr="005F1B0E">
        <w:rPr>
          <w:rFonts w:ascii="Times New Roman" w:hAnsi="Times New Roman"/>
          <w:sz w:val="24"/>
          <w:szCs w:val="24"/>
        </w:rPr>
        <w:t xml:space="preserve">Расчетная величина незаработанной премии </w:t>
      </w:r>
      <w:proofErr w:type="spellStart"/>
      <w:r w:rsidRPr="005F1B0E">
        <w:rPr>
          <w:rFonts w:ascii="Times New Roman" w:hAnsi="Times New Roman"/>
          <w:sz w:val="24"/>
          <w:szCs w:val="24"/>
          <w:lang w:val="en-US"/>
        </w:rPr>
        <w:t>i</w:t>
      </w:r>
      <w:proofErr w:type="spellEnd"/>
      <w:r w:rsidRPr="005F1B0E">
        <w:rPr>
          <w:rFonts w:ascii="Times New Roman" w:hAnsi="Times New Roman"/>
          <w:sz w:val="24"/>
          <w:szCs w:val="24"/>
        </w:rPr>
        <w:t>-го Участника пула, которая определяется формуле:</w:t>
      </w:r>
    </w:p>
    <w:p w14:paraId="64EC6427" w14:textId="108EA4CC" w:rsidR="00433AAE" w:rsidRPr="005F1B0E" w:rsidRDefault="00433AAE" w:rsidP="00F32B90">
      <w:pPr>
        <w:spacing w:line="240" w:lineRule="auto"/>
        <w:jc w:val="both"/>
        <w:rPr>
          <w:rFonts w:ascii="Times New Roman" w:hAnsi="Times New Roman"/>
          <w:i/>
          <w:sz w:val="24"/>
          <w:szCs w:val="24"/>
        </w:rPr>
      </w:pPr>
      <w:r w:rsidRPr="005F1B0E">
        <w:rPr>
          <w:rFonts w:eastAsia="Calibri"/>
          <w:position w:val="-24"/>
        </w:rPr>
        <w:object w:dxaOrig="11480" w:dyaOrig="660" w14:anchorId="1E6D39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5pt;height:34.45pt" o:ole="">
            <v:imagedata r:id="rId33" o:title=""/>
          </v:shape>
          <o:OLEObject Type="Embed" ProgID="Equation.3" ShapeID="_x0000_i1025" DrawAspect="Content" ObjectID="_1696765396" r:id="rId34"/>
        </w:object>
      </w:r>
      <w:r w:rsidRPr="005F1B0E">
        <w:rPr>
          <w:rFonts w:ascii="Times New Roman" w:hAnsi="Times New Roman"/>
          <w:i/>
          <w:sz w:val="24"/>
          <w:szCs w:val="24"/>
        </w:rPr>
        <w:t>где:</w:t>
      </w:r>
    </w:p>
    <w:p w14:paraId="5BCB1AB0" w14:textId="77777777" w:rsidR="00433AAE" w:rsidRPr="005F1B0E" w:rsidRDefault="00433AAE" w:rsidP="00201EFD">
      <w:pPr>
        <w:spacing w:line="240" w:lineRule="auto"/>
        <w:jc w:val="both"/>
        <w:rPr>
          <w:rFonts w:ascii="Times New Roman" w:hAnsi="Times New Roman"/>
          <w:i/>
          <w:sz w:val="24"/>
          <w:szCs w:val="24"/>
        </w:rPr>
      </w:pPr>
      <w:r w:rsidRPr="005F1B0E">
        <w:rPr>
          <w:rFonts w:ascii="Times New Roman" w:hAnsi="Times New Roman"/>
          <w:b/>
          <w:i/>
          <w:sz w:val="24"/>
          <w:szCs w:val="24"/>
        </w:rPr>
        <w:t>(</w:t>
      </w:r>
      <w:r w:rsidRPr="005F1B0E">
        <w:rPr>
          <w:rFonts w:ascii="Times New Roman" w:hAnsi="Times New Roman"/>
          <w:b/>
          <w:i/>
          <w:sz w:val="24"/>
          <w:szCs w:val="24"/>
          <w:lang w:val="en-US"/>
        </w:rPr>
        <w:t>n</w:t>
      </w:r>
      <w:r w:rsidRPr="005F1B0E">
        <w:rPr>
          <w:rFonts w:ascii="Times New Roman" w:hAnsi="Times New Roman"/>
          <w:b/>
          <w:i/>
          <w:sz w:val="24"/>
          <w:szCs w:val="24"/>
        </w:rPr>
        <w:t>)</w:t>
      </w:r>
      <w:r w:rsidRPr="005F1B0E">
        <w:rPr>
          <w:rFonts w:ascii="Times New Roman" w:hAnsi="Times New Roman"/>
          <w:i/>
          <w:sz w:val="24"/>
          <w:szCs w:val="24"/>
        </w:rPr>
        <w:t xml:space="preserve"> – квартал, предшествующий кварталу, в котором осуществляется расчет;</w:t>
      </w:r>
    </w:p>
    <w:p w14:paraId="19CBA8B5" w14:textId="77777777" w:rsidR="00433AAE" w:rsidRPr="005F1B0E" w:rsidRDefault="00433AAE" w:rsidP="00201EFD">
      <w:pPr>
        <w:spacing w:line="240" w:lineRule="auto"/>
        <w:jc w:val="both"/>
        <w:rPr>
          <w:rFonts w:ascii="Times New Roman" w:hAnsi="Times New Roman"/>
          <w:i/>
          <w:sz w:val="24"/>
          <w:szCs w:val="24"/>
        </w:rPr>
      </w:pPr>
      <w:r w:rsidRPr="005F1B0E">
        <w:rPr>
          <w:rFonts w:ascii="Times New Roman" w:hAnsi="Times New Roman"/>
          <w:b/>
          <w:i/>
          <w:sz w:val="24"/>
          <w:szCs w:val="24"/>
        </w:rPr>
        <w:t>(</w:t>
      </w:r>
      <w:r w:rsidRPr="005F1B0E">
        <w:rPr>
          <w:rFonts w:ascii="Times New Roman" w:hAnsi="Times New Roman"/>
          <w:b/>
          <w:i/>
          <w:sz w:val="24"/>
          <w:szCs w:val="24"/>
          <w:lang w:val="en-US"/>
        </w:rPr>
        <w:t>n</w:t>
      </w:r>
      <w:r w:rsidRPr="005F1B0E">
        <w:rPr>
          <w:rFonts w:ascii="Times New Roman" w:hAnsi="Times New Roman"/>
          <w:b/>
          <w:i/>
          <w:sz w:val="24"/>
          <w:szCs w:val="24"/>
        </w:rPr>
        <w:t>-1)</w:t>
      </w:r>
      <w:r w:rsidRPr="005F1B0E">
        <w:rPr>
          <w:rFonts w:ascii="Times New Roman" w:hAnsi="Times New Roman"/>
          <w:i/>
          <w:sz w:val="24"/>
          <w:szCs w:val="24"/>
        </w:rPr>
        <w:t xml:space="preserve"> – квартал, предшествующий </w:t>
      </w:r>
      <w:r w:rsidRPr="00F32B90">
        <w:rPr>
          <w:rFonts w:ascii="Times New Roman" w:hAnsi="Times New Roman"/>
          <w:b/>
          <w:i/>
          <w:sz w:val="24"/>
          <w:szCs w:val="24"/>
        </w:rPr>
        <w:t>(</w:t>
      </w:r>
      <w:r w:rsidRPr="005F1B0E">
        <w:rPr>
          <w:rFonts w:ascii="Times New Roman" w:hAnsi="Times New Roman"/>
          <w:b/>
          <w:i/>
          <w:sz w:val="24"/>
          <w:szCs w:val="24"/>
          <w:lang w:val="en-US"/>
        </w:rPr>
        <w:t>n</w:t>
      </w:r>
      <w:r w:rsidRPr="005F1B0E">
        <w:rPr>
          <w:rFonts w:ascii="Times New Roman" w:hAnsi="Times New Roman"/>
          <w:b/>
          <w:i/>
          <w:sz w:val="24"/>
          <w:szCs w:val="24"/>
        </w:rPr>
        <w:t>)</w:t>
      </w:r>
      <w:r w:rsidRPr="005F1B0E">
        <w:rPr>
          <w:rFonts w:ascii="Times New Roman" w:hAnsi="Times New Roman"/>
          <w:i/>
          <w:sz w:val="24"/>
          <w:szCs w:val="24"/>
        </w:rPr>
        <w:t xml:space="preserve"> кварталу;</w:t>
      </w:r>
    </w:p>
    <w:p w14:paraId="3513E845" w14:textId="77777777" w:rsidR="00433AAE" w:rsidRPr="005F1B0E" w:rsidRDefault="00433AAE" w:rsidP="00201EFD">
      <w:pPr>
        <w:spacing w:line="240" w:lineRule="auto"/>
        <w:jc w:val="both"/>
        <w:rPr>
          <w:rFonts w:ascii="Times New Roman" w:hAnsi="Times New Roman"/>
          <w:sz w:val="24"/>
          <w:szCs w:val="24"/>
        </w:rPr>
      </w:pPr>
      <w:r w:rsidRPr="005F1B0E">
        <w:rPr>
          <w:rFonts w:ascii="Times New Roman" w:hAnsi="Times New Roman"/>
          <w:b/>
          <w:i/>
          <w:sz w:val="24"/>
          <w:szCs w:val="24"/>
        </w:rPr>
        <w:t>(</w:t>
      </w:r>
      <w:r w:rsidRPr="005F1B0E">
        <w:rPr>
          <w:rFonts w:ascii="Times New Roman" w:hAnsi="Times New Roman"/>
          <w:b/>
          <w:i/>
          <w:sz w:val="24"/>
          <w:szCs w:val="24"/>
          <w:lang w:val="en-US"/>
        </w:rPr>
        <w:t>n</w:t>
      </w:r>
      <w:r w:rsidRPr="005F1B0E">
        <w:rPr>
          <w:rFonts w:ascii="Times New Roman" w:hAnsi="Times New Roman"/>
          <w:b/>
          <w:i/>
          <w:sz w:val="24"/>
          <w:szCs w:val="24"/>
        </w:rPr>
        <w:t>-2)</w:t>
      </w:r>
      <w:r w:rsidRPr="005F1B0E">
        <w:rPr>
          <w:rFonts w:ascii="Times New Roman" w:hAnsi="Times New Roman"/>
          <w:i/>
          <w:sz w:val="24"/>
          <w:szCs w:val="24"/>
        </w:rPr>
        <w:t xml:space="preserve"> – квартал, предшествующий </w:t>
      </w:r>
      <w:r w:rsidRPr="00F32B90">
        <w:rPr>
          <w:rFonts w:ascii="Times New Roman" w:hAnsi="Times New Roman"/>
          <w:b/>
          <w:i/>
          <w:sz w:val="24"/>
          <w:szCs w:val="24"/>
        </w:rPr>
        <w:t>(</w:t>
      </w:r>
      <w:r w:rsidRPr="005F1B0E">
        <w:rPr>
          <w:rFonts w:ascii="Times New Roman" w:hAnsi="Times New Roman"/>
          <w:b/>
          <w:i/>
          <w:sz w:val="24"/>
          <w:szCs w:val="24"/>
          <w:lang w:val="en-US"/>
        </w:rPr>
        <w:t>n</w:t>
      </w:r>
      <w:r w:rsidRPr="005F1B0E">
        <w:rPr>
          <w:rFonts w:ascii="Times New Roman" w:hAnsi="Times New Roman"/>
          <w:b/>
          <w:i/>
          <w:sz w:val="24"/>
          <w:szCs w:val="24"/>
        </w:rPr>
        <w:t>-1)</w:t>
      </w:r>
      <w:r w:rsidRPr="005F1B0E">
        <w:rPr>
          <w:rFonts w:ascii="Times New Roman" w:hAnsi="Times New Roman"/>
          <w:i/>
          <w:sz w:val="24"/>
          <w:szCs w:val="24"/>
        </w:rPr>
        <w:t xml:space="preserve"> кварталу.</w:t>
      </w:r>
      <w:r w:rsidRPr="005F1B0E">
        <w:rPr>
          <w:rFonts w:ascii="Times New Roman" w:hAnsi="Times New Roman"/>
          <w:sz w:val="24"/>
          <w:szCs w:val="24"/>
        </w:rPr>
        <w:t xml:space="preserve"> </w:t>
      </w:r>
    </w:p>
    <w:p w14:paraId="57C2619A"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5.5.1.3. Размер гарантийного взноса Участника-Страховщика, определенный в соответствии с пунктом 5.5.1.2 настоящих Правил, округляется до целых миллионов рублей в большую сторону.</w:t>
      </w:r>
    </w:p>
    <w:p w14:paraId="5727362C"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5.5.2. Порядок расчета размера гарантийного взноса Участника-Страховщика и сроки увеличения этих размеров.</w:t>
      </w:r>
    </w:p>
    <w:p w14:paraId="16561F09"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5.5.2.1. Ежеквартально в течение 5 (пяти) рабочих дней после проведения расчетов между Участниками-Страховщиками Оператор Системы осуществляет перерасчет размера гарантийного взноса в порядке, предусмотренном пунктом 5.5.1.2 настоящих Правил для всех Участников-Страховщиков, являющихся участниками Соглашения ОСОПО, и направляет информацию о новом размере гарантийного взноса Участникам-Страховщикам, являющимся участниками Соглашения ОСОПО. </w:t>
      </w:r>
    </w:p>
    <w:p w14:paraId="00F16913"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5.5.2.2. В случае </w:t>
      </w:r>
      <w:proofErr w:type="gramStart"/>
      <w:r w:rsidRPr="005F1B0E">
        <w:rPr>
          <w:rFonts w:ascii="Times New Roman" w:hAnsi="Times New Roman"/>
          <w:sz w:val="24"/>
          <w:szCs w:val="24"/>
        </w:rPr>
        <w:t>увеличения расчетного значения размера гарантийного взноса Участника-Страховщика</w:t>
      </w:r>
      <w:proofErr w:type="gramEnd"/>
      <w:r w:rsidRPr="005F1B0E">
        <w:rPr>
          <w:rFonts w:ascii="Times New Roman" w:hAnsi="Times New Roman"/>
          <w:sz w:val="24"/>
          <w:szCs w:val="24"/>
        </w:rPr>
        <w:t>:</w:t>
      </w:r>
    </w:p>
    <w:p w14:paraId="4858B859"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Участник-Страховщик, размер гарантийного взноса которого определен в соответствии с пунктом 5.5.1.1 настоящих Правил, обязан пополнить свой Счет гарантийного фонда Платежной системы в течение 10 (десяти) рабочих дней со дня получения информации о новом расчетном значении размера гарантийного взноса;</w:t>
      </w:r>
    </w:p>
    <w:p w14:paraId="0EA4FBE3"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Участник-Страховщик, размер гарантийного взноса которого определен в соответствии с пунктом 5.5.1.2 настоящих Правил, обязан пополнить свой Счет гарантийного фонда Платежной системы до окончания календарного квартала, в котором осуществлен перерасчет.</w:t>
      </w:r>
    </w:p>
    <w:p w14:paraId="6A5FF254"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5.5.2.3. В случае </w:t>
      </w:r>
      <w:proofErr w:type="gramStart"/>
      <w:r w:rsidRPr="005F1B0E">
        <w:rPr>
          <w:rFonts w:ascii="Times New Roman" w:hAnsi="Times New Roman"/>
          <w:sz w:val="24"/>
          <w:szCs w:val="24"/>
        </w:rPr>
        <w:t>уменьшения расчетного значения размера гарантийного взноса Участника-Страховщика</w:t>
      </w:r>
      <w:proofErr w:type="gramEnd"/>
      <w:r w:rsidRPr="005F1B0E">
        <w:rPr>
          <w:rFonts w:ascii="Times New Roman" w:hAnsi="Times New Roman"/>
          <w:sz w:val="24"/>
          <w:szCs w:val="24"/>
        </w:rPr>
        <w:t>:</w:t>
      </w:r>
    </w:p>
    <w:p w14:paraId="7DE06990"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 Участник-Страховщик, размер гарантийного взноса которого определен в соответствии с пунктом 5.5.1.1 настоящих Правил и пересчитан в соответствии с пунктом 5.5.1.2 настоящих Правил, имеет право снизить размер гарантийного взноса до рассчитанного значения; </w:t>
      </w:r>
    </w:p>
    <w:p w14:paraId="253EAC7B" w14:textId="6439E787" w:rsidR="00564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Участники-Страховщики имеют право снизить размер гарантийного взноса до расчетного значения</w:t>
      </w:r>
      <w:del w:id="844" w:author="Ожерельева Ольга Владимировна" w:date="2021-10-26T12:15:00Z">
        <w:r w:rsidRPr="005F1B0E">
          <w:rPr>
            <w:rFonts w:ascii="Times New Roman" w:hAnsi="Times New Roman"/>
            <w:sz w:val="24"/>
            <w:szCs w:val="24"/>
          </w:rPr>
          <w:delText xml:space="preserve"> по итогам расчетов</w:delText>
        </w:r>
      </w:del>
      <w:ins w:id="845" w:author="Ожерельева Ольга Владимировна" w:date="2021-10-26T12:15:00Z">
        <w:r w:rsidR="00564B0E">
          <w:rPr>
            <w:rFonts w:ascii="Times New Roman" w:hAnsi="Times New Roman"/>
            <w:sz w:val="24"/>
            <w:szCs w:val="24"/>
          </w:rPr>
          <w:t>.</w:t>
        </w:r>
        <w:r w:rsidRPr="005F1B0E">
          <w:rPr>
            <w:rFonts w:ascii="Times New Roman" w:hAnsi="Times New Roman"/>
            <w:sz w:val="24"/>
            <w:szCs w:val="24"/>
          </w:rPr>
          <w:t xml:space="preserve"> </w:t>
        </w:r>
        <w:r w:rsidR="00564B0E" w:rsidRPr="00564B0E">
          <w:rPr>
            <w:rFonts w:ascii="Times New Roman" w:hAnsi="Times New Roman"/>
            <w:sz w:val="24"/>
            <w:szCs w:val="24"/>
          </w:rPr>
          <w:t xml:space="preserve">При этом </w:t>
        </w:r>
        <w:r w:rsidR="00564B0E">
          <w:rPr>
            <w:rFonts w:ascii="Times New Roman" w:hAnsi="Times New Roman"/>
            <w:sz w:val="24"/>
            <w:szCs w:val="24"/>
          </w:rPr>
          <w:t>размер</w:t>
        </w:r>
        <w:r w:rsidR="00564B0E" w:rsidRPr="00564B0E">
          <w:rPr>
            <w:rFonts w:ascii="Times New Roman" w:hAnsi="Times New Roman"/>
            <w:sz w:val="24"/>
            <w:szCs w:val="24"/>
          </w:rPr>
          <w:t xml:space="preserve"> гарантийного </w:t>
        </w:r>
        <w:r w:rsidR="00564B0E">
          <w:rPr>
            <w:rFonts w:ascii="Times New Roman" w:hAnsi="Times New Roman"/>
            <w:sz w:val="24"/>
            <w:szCs w:val="24"/>
          </w:rPr>
          <w:t>взноса</w:t>
        </w:r>
        <w:r w:rsidR="00564B0E" w:rsidRPr="00564B0E">
          <w:rPr>
            <w:rFonts w:ascii="Times New Roman" w:hAnsi="Times New Roman"/>
            <w:sz w:val="24"/>
            <w:szCs w:val="24"/>
          </w:rPr>
          <w:t xml:space="preserve"> не может быть менее </w:t>
        </w:r>
        <w:r w:rsidR="00564B0E" w:rsidRPr="00564B0E">
          <w:rPr>
            <w:rFonts w:ascii="Times New Roman" w:hAnsi="Times New Roman"/>
            <w:sz w:val="24"/>
            <w:szCs w:val="24"/>
          </w:rPr>
          <w:lastRenderedPageBreak/>
          <w:t>размера, рассчитанного по итогам расчет</w:t>
        </w:r>
        <w:r w:rsidR="0066457D">
          <w:rPr>
            <w:rFonts w:ascii="Times New Roman" w:hAnsi="Times New Roman"/>
            <w:sz w:val="24"/>
            <w:szCs w:val="24"/>
          </w:rPr>
          <w:t>ной сессии</w:t>
        </w:r>
      </w:ins>
      <w:r w:rsidR="00564B0E" w:rsidRPr="00564B0E">
        <w:rPr>
          <w:rFonts w:ascii="Times New Roman" w:hAnsi="Times New Roman"/>
          <w:sz w:val="24"/>
          <w:szCs w:val="24"/>
        </w:rPr>
        <w:t xml:space="preserve"> за первый квартал календарного года.</w:t>
      </w:r>
    </w:p>
    <w:p w14:paraId="6CAD9068"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5.5.3. В любом случае размер гарантийного взноса Участника-Страховщика, являющегося участником Соглашения ОСОПО, не может быть менее 10 000 000 (десяти миллионов) рублей и более 100 000 000 (ста миллионов) рублей.</w:t>
      </w:r>
    </w:p>
    <w:p w14:paraId="5989E1C9"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5.5.4. Размер гарантийного взноса увеличивается в 2 (два) раза в случае однократного нарушения Участником-Страховщиком следующих обязанностей:</w:t>
      </w:r>
    </w:p>
    <w:p w14:paraId="19A7CD8A" w14:textId="77777777" w:rsidR="00433AAE" w:rsidRPr="005F1B0E" w:rsidRDefault="00433AAE" w:rsidP="00433AAE">
      <w:pPr>
        <w:spacing w:after="0" w:line="240" w:lineRule="auto"/>
        <w:ind w:firstLine="709"/>
        <w:jc w:val="both"/>
        <w:rPr>
          <w:rFonts w:ascii="Times New Roman" w:hAnsi="Times New Roman"/>
          <w:sz w:val="24"/>
          <w:szCs w:val="24"/>
        </w:rPr>
      </w:pPr>
      <w:proofErr w:type="gramStart"/>
      <w:r w:rsidRPr="005F1B0E">
        <w:rPr>
          <w:rFonts w:ascii="Times New Roman" w:hAnsi="Times New Roman"/>
          <w:sz w:val="24"/>
          <w:szCs w:val="24"/>
        </w:rPr>
        <w:t>- в течение 2 (двух) рабочих дней со дня перечисления Оператором по переводу денежных средств гарантийного взноса (его части) со Счета гарантийного фонда Платежной системы Участника-Страховщика (не связанных с возвратом указанных денежных средств Участнику-Страховщику, открывшему данный счет) восстановить размер гарантийного взноса в размере, рассчитанном в соответствии с пунктом 5.5.1 настоящих Правил  на последнюю расчетную дату календарного квартала, но не менее расчетного</w:t>
      </w:r>
      <w:proofErr w:type="gramEnd"/>
      <w:r w:rsidRPr="005F1B0E">
        <w:rPr>
          <w:rFonts w:ascii="Times New Roman" w:hAnsi="Times New Roman"/>
          <w:sz w:val="24"/>
          <w:szCs w:val="24"/>
        </w:rPr>
        <w:t xml:space="preserve"> значения по итогам расчетов за первый квартал календарного года. Данная обязанность не распространяется на случаи перечисления Оператором по переводу денежных средств гарантийного взноса (его части) со Счета гарантийного фонда Платежной системы Участника-Страховщика, когда Участник-Страховщик </w:t>
      </w:r>
      <w:proofErr w:type="gramStart"/>
      <w:r w:rsidRPr="005F1B0E">
        <w:rPr>
          <w:rFonts w:ascii="Times New Roman" w:hAnsi="Times New Roman"/>
          <w:sz w:val="24"/>
          <w:szCs w:val="24"/>
        </w:rPr>
        <w:t>исключен</w:t>
      </w:r>
      <w:proofErr w:type="gramEnd"/>
      <w:r w:rsidRPr="005F1B0E">
        <w:rPr>
          <w:rFonts w:ascii="Times New Roman" w:hAnsi="Times New Roman"/>
          <w:sz w:val="24"/>
          <w:szCs w:val="24"/>
        </w:rPr>
        <w:t xml:space="preserve">/вышел из Соглашения ОСОПО. В случае если Участник-Страховщик </w:t>
      </w:r>
      <w:proofErr w:type="gramStart"/>
      <w:r w:rsidRPr="005F1B0E">
        <w:rPr>
          <w:rFonts w:ascii="Times New Roman" w:hAnsi="Times New Roman"/>
          <w:sz w:val="24"/>
          <w:szCs w:val="24"/>
        </w:rPr>
        <w:t>исключен</w:t>
      </w:r>
      <w:proofErr w:type="gramEnd"/>
      <w:r w:rsidRPr="005F1B0E">
        <w:rPr>
          <w:rFonts w:ascii="Times New Roman" w:hAnsi="Times New Roman"/>
          <w:sz w:val="24"/>
          <w:szCs w:val="24"/>
        </w:rPr>
        <w:t xml:space="preserve">/вышел из Соглашения ОСОПО, данный Участник-Страховщик не обязан восстанавливать гарантийный взнос. </w:t>
      </w:r>
    </w:p>
    <w:p w14:paraId="5584E1BA"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 предусмотренных пунктом 5.5.2.2 настоящих Правил. </w:t>
      </w:r>
    </w:p>
    <w:p w14:paraId="65D4780E"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Участник-Страховщик обязан обеспечить размещение </w:t>
      </w:r>
      <w:r w:rsidRPr="005F1B0E">
        <w:rPr>
          <w:rFonts w:ascii="Times New Roman" w:eastAsia="Calibri" w:hAnsi="Times New Roman"/>
          <w:sz w:val="24"/>
          <w:szCs w:val="24"/>
        </w:rPr>
        <w:t>денежных средств на Счете гарантийного фонда Платежной Системы Участника-Страховщика в удвоенном размере по сравнению с расчетным значением размера денежных средств, подлежащих размещению на Счете гарантийного фонда Платежной Системы Участника-Страховщика в текущем календарном квартале</w:t>
      </w:r>
      <w:r w:rsidRPr="005F1B0E">
        <w:rPr>
          <w:rFonts w:ascii="Times New Roman" w:hAnsi="Times New Roman"/>
          <w:sz w:val="24"/>
          <w:szCs w:val="24"/>
        </w:rPr>
        <w:t>, не позднее 5 (пяти) рабочих дней со дня возникновения любого из перечисленных нарушений.</w:t>
      </w:r>
    </w:p>
    <w:p w14:paraId="230EA8F9"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5.5.5. </w:t>
      </w:r>
      <w:proofErr w:type="gramStart"/>
      <w:r w:rsidRPr="005F1B0E">
        <w:rPr>
          <w:rFonts w:ascii="Times New Roman" w:hAnsi="Times New Roman"/>
          <w:sz w:val="24"/>
          <w:szCs w:val="24"/>
        </w:rPr>
        <w:t>В случае размещения Участником-Страховщиком гарантийного взноса в размере, превышающем размер гарантийного взноса, подлежащего размещению Участником-Страховщиком в соответствии с пунктом 5.5.1.2 настоящих Правил на последнюю расчетную дату календарного квартала, но не менее расчетного значения по итогам расчетов за первый квартал календарного года, Оператором Системы при направлении Участнику-Банку реестра платежей, на основании которого будет осуществляться списание гарантийного взноса со Счета гарантийного фонда</w:t>
      </w:r>
      <w:proofErr w:type="gramEnd"/>
      <w:r w:rsidRPr="005F1B0E">
        <w:rPr>
          <w:rFonts w:ascii="Times New Roman" w:hAnsi="Times New Roman"/>
          <w:sz w:val="24"/>
          <w:szCs w:val="24"/>
        </w:rPr>
        <w:t xml:space="preserve"> Платежной системы Участника-Страховщика, вправе произвести списание гарантийного взноса со Счета гарантийного фонда Платежной системы Участника-Страховщика в рамках проведения расчетной сессии в пределах размера гарантийного взноса на Счете гарантийного фонда Платежной системы Участника-Страховщика.</w:t>
      </w:r>
    </w:p>
    <w:p w14:paraId="047523EA" w14:textId="77777777" w:rsidR="00433AAE" w:rsidRPr="005F1B0E" w:rsidRDefault="00433AAE" w:rsidP="00433AAE">
      <w:pPr>
        <w:pStyle w:val="6"/>
        <w:jc w:val="both"/>
      </w:pPr>
      <w:bookmarkStart w:id="846" w:name="_Toc492560411"/>
      <w:bookmarkStart w:id="847" w:name="_Toc37426901"/>
      <w:bookmarkStart w:id="848" w:name="_Toc38905262"/>
      <w:bookmarkStart w:id="849" w:name="_Toc73978862"/>
      <w:bookmarkStart w:id="850" w:name="_Toc69896933"/>
      <w:bookmarkStart w:id="851" w:name="_Toc70341042"/>
      <w:bookmarkStart w:id="852" w:name="_Toc80272756"/>
      <w:bookmarkStart w:id="853" w:name="_Toc84518163"/>
      <w:bookmarkStart w:id="854" w:name="_Toc86145148"/>
      <w:r w:rsidRPr="005F1B0E">
        <w:t>5.6. Требования к размеру гарантийного взноса, обеспечивающего надлежащее исполнение этим Участником-Страховщиком своих обязатель</w:t>
      </w:r>
      <w:proofErr w:type="gramStart"/>
      <w:r w:rsidRPr="005F1B0E">
        <w:t>ств пр</w:t>
      </w:r>
      <w:proofErr w:type="gramEnd"/>
      <w:r w:rsidRPr="005F1B0E">
        <w:t>и осуществлении расчета с иными Участниками-Страховщиками, предусмотренного пунктом «в» Раздела 2 Правил</w:t>
      </w:r>
      <w:bookmarkEnd w:id="846"/>
      <w:bookmarkEnd w:id="847"/>
      <w:bookmarkEnd w:id="848"/>
      <w:bookmarkEnd w:id="849"/>
      <w:bookmarkEnd w:id="850"/>
      <w:bookmarkEnd w:id="851"/>
      <w:bookmarkEnd w:id="852"/>
      <w:bookmarkEnd w:id="853"/>
      <w:bookmarkEnd w:id="854"/>
      <w:r w:rsidRPr="005F1B0E">
        <w:t xml:space="preserve"> </w:t>
      </w:r>
    </w:p>
    <w:p w14:paraId="1CEF781D"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5.6.1. Размер гарантийного взноса Участника-Страховщика определяется в следующем порядке:</w:t>
      </w:r>
    </w:p>
    <w:p w14:paraId="29DFBB8A"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5.6.1.1. Для новых Участников-Страховщиков (ранее не осуществлявших страхование ОСОП) размер гарантийного взноса устанавливается равным 2 (двум) процентам от величины свободного капитала Участника-Страховщика, рассчитанным Оператором Системы на период:</w:t>
      </w:r>
    </w:p>
    <w:p w14:paraId="072A7028"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 со дня вступления в пул, образованный Участниками-Страховщиками в соответствии с требованиями 67-ФЗ (далее для целей настоящего раздела - пул) до окончания первого квартала, следующего за кварталом, в котором Участник-Страховщик </w:t>
      </w:r>
      <w:r w:rsidRPr="005F1B0E">
        <w:rPr>
          <w:rFonts w:ascii="Times New Roman" w:hAnsi="Times New Roman"/>
          <w:sz w:val="24"/>
          <w:szCs w:val="24"/>
        </w:rPr>
        <w:lastRenderedPageBreak/>
        <w:t>вступил в пул – для Участников-Страховщиков, вступивших с первого числа календарного квартала;</w:t>
      </w:r>
    </w:p>
    <w:p w14:paraId="021D6BE7"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со дня вступления в пул до окончания второго квартала, следующего за кварталом, в котором Участник-Страховщик вступил в пул – для Участников-Страховщиков, вступивших не с первого числа календарного квартала.</w:t>
      </w:r>
    </w:p>
    <w:p w14:paraId="3DC12754"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5.6.1.2. Для всех Участников-Страховщиков, начиная со второго квартала, следующего за кварталом, в котором Участник-Страховщик вступил в пул для </w:t>
      </w:r>
      <w:proofErr w:type="gramStart"/>
      <w:r w:rsidRPr="005F1B0E">
        <w:rPr>
          <w:rFonts w:ascii="Times New Roman" w:hAnsi="Times New Roman"/>
          <w:sz w:val="24"/>
          <w:szCs w:val="24"/>
        </w:rPr>
        <w:t>Участников-Страховщиков</w:t>
      </w:r>
      <w:proofErr w:type="gramEnd"/>
      <w:r w:rsidRPr="005F1B0E">
        <w:rPr>
          <w:rFonts w:ascii="Times New Roman" w:hAnsi="Times New Roman"/>
          <w:sz w:val="24"/>
          <w:szCs w:val="24"/>
        </w:rPr>
        <w:t xml:space="preserve"> вступивших с первого числа календарного квартала и, начиная с третьего квартала, следующего за кварталом, в котором Участник-Страховщик вступил в пул для Участников-Страховщиков, вступивших не с первого числа календарного квартала, размер гарантийного взноса определяется в соответствии со следующей формулой:</w:t>
      </w:r>
    </w:p>
    <w:p w14:paraId="360E9404"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ГФ</w:t>
      </w:r>
      <w:proofErr w:type="gramStart"/>
      <w:r w:rsidRPr="005F1B0E">
        <w:rPr>
          <w:rFonts w:ascii="Times New Roman" w:hAnsi="Times New Roman"/>
          <w:sz w:val="24"/>
          <w:szCs w:val="24"/>
        </w:rPr>
        <w:t>i</w:t>
      </w:r>
      <w:proofErr w:type="spellEnd"/>
      <w:proofErr w:type="gramEnd"/>
      <w:r w:rsidRPr="005F1B0E">
        <w:rPr>
          <w:rFonts w:ascii="Times New Roman" w:hAnsi="Times New Roman"/>
          <w:sz w:val="24"/>
          <w:szCs w:val="24"/>
        </w:rPr>
        <w:t xml:space="preserve"> = </w:t>
      </w:r>
      <w:proofErr w:type="spellStart"/>
      <w:r w:rsidRPr="005F1B0E">
        <w:rPr>
          <w:rFonts w:ascii="Times New Roman" w:hAnsi="Times New Roman"/>
          <w:sz w:val="24"/>
          <w:szCs w:val="24"/>
        </w:rPr>
        <w:t>НПi</w:t>
      </w:r>
      <w:proofErr w:type="spellEnd"/>
      <w:r w:rsidRPr="005F1B0E">
        <w:rPr>
          <w:rFonts w:ascii="Times New Roman" w:hAnsi="Times New Roman"/>
          <w:sz w:val="24"/>
          <w:szCs w:val="24"/>
        </w:rPr>
        <w:t xml:space="preserve">× (100% – </w:t>
      </w:r>
      <w:proofErr w:type="spellStart"/>
      <w:r w:rsidRPr="005F1B0E">
        <w:rPr>
          <w:rFonts w:ascii="Times New Roman" w:hAnsi="Times New Roman"/>
          <w:sz w:val="24"/>
          <w:szCs w:val="24"/>
        </w:rPr>
        <w:t>СУi</w:t>
      </w:r>
      <w:proofErr w:type="spellEnd"/>
      <w:r w:rsidRPr="005F1B0E">
        <w:rPr>
          <w:rFonts w:ascii="Times New Roman" w:hAnsi="Times New Roman"/>
          <w:sz w:val="24"/>
          <w:szCs w:val="24"/>
        </w:rPr>
        <w:t>) – (</w:t>
      </w:r>
      <w:proofErr w:type="spellStart"/>
      <w:r w:rsidRPr="005F1B0E">
        <w:rPr>
          <w:rFonts w:ascii="Times New Roman" w:hAnsi="Times New Roman"/>
          <w:sz w:val="24"/>
          <w:szCs w:val="24"/>
        </w:rPr>
        <w:t>НПобщ</w:t>
      </w:r>
      <w:proofErr w:type="spellEnd"/>
      <w:r w:rsidRPr="005F1B0E">
        <w:rPr>
          <w:rFonts w:ascii="Times New Roman" w:hAnsi="Times New Roman"/>
          <w:sz w:val="24"/>
          <w:szCs w:val="24"/>
        </w:rPr>
        <w:t xml:space="preserve"> – </w:t>
      </w:r>
      <w:proofErr w:type="spellStart"/>
      <w:r w:rsidRPr="005F1B0E">
        <w:rPr>
          <w:rFonts w:ascii="Times New Roman" w:hAnsi="Times New Roman"/>
          <w:sz w:val="24"/>
          <w:szCs w:val="24"/>
        </w:rPr>
        <w:t>НПi</w:t>
      </w:r>
      <w:proofErr w:type="spellEnd"/>
      <w:r w:rsidRPr="005F1B0E">
        <w:rPr>
          <w:rFonts w:ascii="Times New Roman" w:hAnsi="Times New Roman"/>
          <w:sz w:val="24"/>
          <w:szCs w:val="24"/>
        </w:rPr>
        <w:t xml:space="preserve">) × </w:t>
      </w:r>
      <w:proofErr w:type="spellStart"/>
      <w:r w:rsidRPr="005F1B0E">
        <w:rPr>
          <w:rFonts w:ascii="Times New Roman" w:hAnsi="Times New Roman"/>
          <w:sz w:val="24"/>
          <w:szCs w:val="24"/>
        </w:rPr>
        <w:t>Дi</w:t>
      </w:r>
      <w:proofErr w:type="spellEnd"/>
      <w:r w:rsidRPr="005F1B0E">
        <w:rPr>
          <w:rFonts w:ascii="Times New Roman" w:hAnsi="Times New Roman"/>
          <w:sz w:val="24"/>
          <w:szCs w:val="24"/>
        </w:rPr>
        <w:t xml:space="preserve"> + (</w:t>
      </w:r>
      <w:proofErr w:type="spellStart"/>
      <w:r w:rsidRPr="005F1B0E">
        <w:rPr>
          <w:rFonts w:ascii="Times New Roman" w:hAnsi="Times New Roman"/>
          <w:sz w:val="24"/>
          <w:szCs w:val="24"/>
        </w:rPr>
        <w:t>ССобщ</w:t>
      </w:r>
      <w:proofErr w:type="spellEnd"/>
      <w:r w:rsidRPr="005F1B0E">
        <w:rPr>
          <w:rFonts w:ascii="Times New Roman" w:hAnsi="Times New Roman"/>
          <w:sz w:val="24"/>
          <w:szCs w:val="24"/>
        </w:rPr>
        <w:t xml:space="preserve"> – </w:t>
      </w:r>
      <w:proofErr w:type="spellStart"/>
      <w:r w:rsidRPr="005F1B0E">
        <w:rPr>
          <w:rFonts w:ascii="Times New Roman" w:hAnsi="Times New Roman"/>
          <w:sz w:val="24"/>
          <w:szCs w:val="24"/>
        </w:rPr>
        <w:t>ССi</w:t>
      </w:r>
      <w:proofErr w:type="spellEnd"/>
      <w:r w:rsidRPr="005F1B0E">
        <w:rPr>
          <w:rFonts w:ascii="Times New Roman" w:hAnsi="Times New Roman"/>
          <w:sz w:val="24"/>
          <w:szCs w:val="24"/>
        </w:rPr>
        <w:t xml:space="preserve">) × </w:t>
      </w:r>
      <w:proofErr w:type="spellStart"/>
      <w:r w:rsidRPr="005F1B0E">
        <w:rPr>
          <w:rFonts w:ascii="Times New Roman" w:hAnsi="Times New Roman"/>
          <w:sz w:val="24"/>
          <w:szCs w:val="24"/>
        </w:rPr>
        <w:t>Дi</w:t>
      </w:r>
      <w:proofErr w:type="spellEnd"/>
      <w:r w:rsidRPr="005F1B0E">
        <w:rPr>
          <w:rFonts w:ascii="Times New Roman" w:hAnsi="Times New Roman"/>
          <w:sz w:val="24"/>
          <w:szCs w:val="24"/>
        </w:rPr>
        <w:t xml:space="preserve">× </w:t>
      </w:r>
      <w:proofErr w:type="spellStart"/>
      <w:r w:rsidRPr="005F1B0E">
        <w:rPr>
          <w:rFonts w:ascii="Times New Roman" w:hAnsi="Times New Roman"/>
          <w:sz w:val="24"/>
          <w:szCs w:val="24"/>
        </w:rPr>
        <w:t>ТПср</w:t>
      </w:r>
      <w:proofErr w:type="spellEnd"/>
      <w:r w:rsidRPr="005F1B0E">
        <w:rPr>
          <w:rFonts w:ascii="Times New Roman" w:eastAsia="Calibri" w:hAnsi="Times New Roman"/>
          <w:b/>
          <w:sz w:val="24"/>
          <w:szCs w:val="24"/>
        </w:rPr>
        <w:t xml:space="preserve"> </w:t>
      </w:r>
      <w:r w:rsidRPr="005F1B0E">
        <w:rPr>
          <w:rFonts w:ascii="Times New Roman" w:eastAsia="Calibri" w:hAnsi="Times New Roman"/>
          <w:sz w:val="24"/>
          <w:szCs w:val="24"/>
        </w:rPr>
        <w:t>+НЗП</w:t>
      </w:r>
      <w:proofErr w:type="spellStart"/>
      <w:r w:rsidRPr="005F1B0E">
        <w:rPr>
          <w:rFonts w:ascii="Times New Roman" w:eastAsia="Calibri" w:hAnsi="Times New Roman"/>
          <w:sz w:val="24"/>
          <w:szCs w:val="24"/>
          <w:vertAlign w:val="subscript"/>
          <w:lang w:val="en-US"/>
        </w:rPr>
        <w:t>i</w:t>
      </w:r>
      <w:proofErr w:type="spellEnd"/>
      <w:r w:rsidRPr="005F1B0E">
        <w:rPr>
          <w:rFonts w:ascii="Times New Roman" w:hAnsi="Times New Roman"/>
          <w:sz w:val="24"/>
          <w:szCs w:val="24"/>
        </w:rPr>
        <w:t>,</w:t>
      </w:r>
    </w:p>
    <w:p w14:paraId="68512768"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где:</w:t>
      </w:r>
    </w:p>
    <w:p w14:paraId="0C61A557"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ГФ</w:t>
      </w:r>
      <w:proofErr w:type="gramStart"/>
      <w:r w:rsidRPr="005F1B0E">
        <w:rPr>
          <w:rFonts w:ascii="Times New Roman" w:hAnsi="Times New Roman"/>
          <w:sz w:val="24"/>
          <w:szCs w:val="24"/>
        </w:rPr>
        <w:t>i</w:t>
      </w:r>
      <w:proofErr w:type="spellEnd"/>
      <w:proofErr w:type="gramEnd"/>
      <w:r w:rsidRPr="005F1B0E">
        <w:rPr>
          <w:rFonts w:ascii="Times New Roman" w:hAnsi="Times New Roman"/>
          <w:sz w:val="24"/>
          <w:szCs w:val="24"/>
        </w:rPr>
        <w:t xml:space="preserve"> – Размер гарантийного взноса i-</w:t>
      </w:r>
      <w:proofErr w:type="spellStart"/>
      <w:r w:rsidRPr="005F1B0E">
        <w:rPr>
          <w:rFonts w:ascii="Times New Roman" w:hAnsi="Times New Roman"/>
          <w:sz w:val="24"/>
          <w:szCs w:val="24"/>
        </w:rPr>
        <w:t>го</w:t>
      </w:r>
      <w:proofErr w:type="spellEnd"/>
      <w:r w:rsidRPr="005F1B0E">
        <w:rPr>
          <w:rFonts w:ascii="Times New Roman" w:hAnsi="Times New Roman"/>
          <w:sz w:val="24"/>
          <w:szCs w:val="24"/>
        </w:rPr>
        <w:t xml:space="preserve"> Участника-Страховщика;</w:t>
      </w:r>
    </w:p>
    <w:p w14:paraId="1910A4F1"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НП</w:t>
      </w:r>
      <w:proofErr w:type="gramStart"/>
      <w:r w:rsidRPr="005F1B0E">
        <w:rPr>
          <w:rFonts w:ascii="Times New Roman" w:hAnsi="Times New Roman"/>
          <w:sz w:val="24"/>
          <w:szCs w:val="24"/>
        </w:rPr>
        <w:t>i</w:t>
      </w:r>
      <w:proofErr w:type="spellEnd"/>
      <w:proofErr w:type="gramEnd"/>
      <w:r w:rsidRPr="005F1B0E">
        <w:rPr>
          <w:rFonts w:ascii="Times New Roman" w:hAnsi="Times New Roman"/>
          <w:sz w:val="24"/>
          <w:szCs w:val="24"/>
        </w:rPr>
        <w:t xml:space="preserve"> – Начисленная оригинальная премия за вычетом расходов на ведение дела и отчислений в резерв для финансирования компенсационных выплат нетто-премия по договорам страхования, переданным в пул i-м Участником-Страховщиком за квартал, предшествующий кварталу, в котором осуществляется расчет (далее – начисленная нетто премия); </w:t>
      </w:r>
    </w:p>
    <w:p w14:paraId="2E947D14"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СУ</w:t>
      </w:r>
      <w:proofErr w:type="gramStart"/>
      <w:r w:rsidRPr="005F1B0E">
        <w:rPr>
          <w:rFonts w:ascii="Times New Roman" w:hAnsi="Times New Roman"/>
          <w:sz w:val="24"/>
          <w:szCs w:val="24"/>
        </w:rPr>
        <w:t>i</w:t>
      </w:r>
      <w:proofErr w:type="spellEnd"/>
      <w:proofErr w:type="gramEnd"/>
      <w:r w:rsidRPr="005F1B0E">
        <w:rPr>
          <w:rFonts w:ascii="Times New Roman" w:hAnsi="Times New Roman"/>
          <w:sz w:val="24"/>
          <w:szCs w:val="24"/>
        </w:rPr>
        <w:t xml:space="preserve"> – Собственное удержание i-</w:t>
      </w:r>
      <w:proofErr w:type="spellStart"/>
      <w:r w:rsidRPr="005F1B0E">
        <w:rPr>
          <w:rFonts w:ascii="Times New Roman" w:hAnsi="Times New Roman"/>
          <w:sz w:val="24"/>
          <w:szCs w:val="24"/>
        </w:rPr>
        <w:t>го</w:t>
      </w:r>
      <w:proofErr w:type="spellEnd"/>
      <w:r w:rsidRPr="005F1B0E">
        <w:rPr>
          <w:rFonts w:ascii="Times New Roman" w:hAnsi="Times New Roman"/>
          <w:sz w:val="24"/>
          <w:szCs w:val="24"/>
        </w:rPr>
        <w:t xml:space="preserve"> Участника-Страховщика, действовавшее в квартале, предшествующем кварталу, в котором осуществляется расчет;</w:t>
      </w:r>
    </w:p>
    <w:p w14:paraId="118F45B4"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НПобщ</w:t>
      </w:r>
      <w:proofErr w:type="spellEnd"/>
      <w:r w:rsidRPr="005F1B0E">
        <w:rPr>
          <w:rFonts w:ascii="Times New Roman" w:hAnsi="Times New Roman"/>
          <w:sz w:val="24"/>
          <w:szCs w:val="24"/>
        </w:rPr>
        <w:t xml:space="preserve"> – Начисленная нетто-премия по договорам страхования, переданным в пул всеми Участниками-Страховщиками за квартал, предшествующий кварталу, в котором осуществляется расчет;</w:t>
      </w:r>
    </w:p>
    <w:p w14:paraId="4071D146"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Д</w:t>
      </w:r>
      <w:proofErr w:type="gramStart"/>
      <w:r w:rsidRPr="005F1B0E">
        <w:rPr>
          <w:rFonts w:ascii="Times New Roman" w:hAnsi="Times New Roman"/>
          <w:sz w:val="24"/>
          <w:szCs w:val="24"/>
        </w:rPr>
        <w:t>i</w:t>
      </w:r>
      <w:proofErr w:type="spellEnd"/>
      <w:proofErr w:type="gramEnd"/>
      <w:r w:rsidRPr="005F1B0E">
        <w:rPr>
          <w:rFonts w:ascii="Times New Roman" w:hAnsi="Times New Roman"/>
          <w:sz w:val="24"/>
          <w:szCs w:val="24"/>
        </w:rPr>
        <w:t xml:space="preserve"> – Доля ответственности в пуле i-</w:t>
      </w:r>
      <w:proofErr w:type="spellStart"/>
      <w:r w:rsidRPr="005F1B0E">
        <w:rPr>
          <w:rFonts w:ascii="Times New Roman" w:hAnsi="Times New Roman"/>
          <w:sz w:val="24"/>
          <w:szCs w:val="24"/>
        </w:rPr>
        <w:t>го</w:t>
      </w:r>
      <w:proofErr w:type="spellEnd"/>
      <w:r w:rsidRPr="005F1B0E">
        <w:rPr>
          <w:rFonts w:ascii="Times New Roman" w:hAnsi="Times New Roman"/>
          <w:sz w:val="24"/>
          <w:szCs w:val="24"/>
        </w:rPr>
        <w:t xml:space="preserve"> Участника-Страховщика, действовавшая в квартале, предшествующем кварталу, в котором осуществляется расчет;</w:t>
      </w:r>
    </w:p>
    <w:p w14:paraId="69763DD3"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ССобщ</w:t>
      </w:r>
      <w:proofErr w:type="spellEnd"/>
      <w:r w:rsidRPr="005F1B0E">
        <w:rPr>
          <w:rFonts w:ascii="Times New Roman" w:hAnsi="Times New Roman"/>
          <w:sz w:val="24"/>
          <w:szCs w:val="24"/>
        </w:rPr>
        <w:t xml:space="preserve"> – Общая страховая сумма по договорам, переданным в пул всеми Участниками-Страховщиками за квартал, предшествующий кварталу, в котором осуществляется расчет;</w:t>
      </w:r>
    </w:p>
    <w:p w14:paraId="782EA7DB"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СС</w:t>
      </w:r>
      <w:proofErr w:type="gramStart"/>
      <w:r w:rsidRPr="005F1B0E">
        <w:rPr>
          <w:rFonts w:ascii="Times New Roman" w:hAnsi="Times New Roman"/>
          <w:sz w:val="24"/>
          <w:szCs w:val="24"/>
        </w:rPr>
        <w:t>i</w:t>
      </w:r>
      <w:proofErr w:type="spellEnd"/>
      <w:proofErr w:type="gramEnd"/>
      <w:r w:rsidRPr="005F1B0E">
        <w:rPr>
          <w:rFonts w:ascii="Times New Roman" w:hAnsi="Times New Roman"/>
          <w:sz w:val="24"/>
          <w:szCs w:val="24"/>
        </w:rPr>
        <w:t xml:space="preserve"> – Общая страховая сумма по договорам, переданным в пул i-м Участником-Страховщиком за квартал, предшествующий кварталу, в котором осуществляется расчет;</w:t>
      </w:r>
    </w:p>
    <w:p w14:paraId="30EA8574" w14:textId="77777777" w:rsidR="00433AAE" w:rsidRPr="005F1B0E" w:rsidRDefault="00433AAE" w:rsidP="00433AAE">
      <w:pPr>
        <w:spacing w:after="0" w:line="240" w:lineRule="auto"/>
        <w:ind w:firstLine="709"/>
        <w:jc w:val="both"/>
        <w:rPr>
          <w:rFonts w:ascii="Times New Roman" w:hAnsi="Times New Roman"/>
          <w:sz w:val="24"/>
          <w:szCs w:val="24"/>
        </w:rPr>
      </w:pPr>
      <w:proofErr w:type="spellStart"/>
      <w:r w:rsidRPr="005F1B0E">
        <w:rPr>
          <w:rFonts w:ascii="Times New Roman" w:hAnsi="Times New Roman"/>
          <w:sz w:val="24"/>
          <w:szCs w:val="24"/>
        </w:rPr>
        <w:t>ТПср</w:t>
      </w:r>
      <w:proofErr w:type="spellEnd"/>
      <w:r w:rsidRPr="005F1B0E">
        <w:rPr>
          <w:rFonts w:ascii="Times New Roman" w:hAnsi="Times New Roman"/>
          <w:sz w:val="24"/>
          <w:szCs w:val="24"/>
        </w:rPr>
        <w:t xml:space="preserve"> - Средний нетто-тариф в перестраховочной премии за квартал, предшествующий кварталу, в котором осуществляется расчет. Определяется делением </w:t>
      </w:r>
      <w:proofErr w:type="spellStart"/>
      <w:r w:rsidRPr="005F1B0E">
        <w:rPr>
          <w:rFonts w:ascii="Times New Roman" w:hAnsi="Times New Roman"/>
          <w:sz w:val="24"/>
          <w:szCs w:val="24"/>
        </w:rPr>
        <w:t>НПобщ</w:t>
      </w:r>
      <w:proofErr w:type="spellEnd"/>
      <w:r w:rsidRPr="005F1B0E">
        <w:rPr>
          <w:rFonts w:ascii="Times New Roman" w:hAnsi="Times New Roman"/>
          <w:sz w:val="24"/>
          <w:szCs w:val="24"/>
        </w:rPr>
        <w:t xml:space="preserve"> на </w:t>
      </w:r>
      <w:proofErr w:type="spellStart"/>
      <w:r w:rsidRPr="005F1B0E">
        <w:rPr>
          <w:rFonts w:ascii="Times New Roman" w:hAnsi="Times New Roman"/>
          <w:sz w:val="24"/>
          <w:szCs w:val="24"/>
        </w:rPr>
        <w:t>ССобщ</w:t>
      </w:r>
      <w:proofErr w:type="spellEnd"/>
      <w:r w:rsidRPr="005F1B0E">
        <w:rPr>
          <w:rFonts w:ascii="Times New Roman" w:hAnsi="Times New Roman"/>
          <w:sz w:val="24"/>
          <w:szCs w:val="24"/>
        </w:rPr>
        <w:t>. Округляется по правилам математики до 6 знаков после запятой;</w:t>
      </w:r>
    </w:p>
    <w:p w14:paraId="300E8796" w14:textId="77777777" w:rsidR="00433AAE" w:rsidRPr="005F1B0E" w:rsidRDefault="00433AAE" w:rsidP="00433AAE">
      <w:pPr>
        <w:ind w:firstLine="709"/>
        <w:jc w:val="both"/>
        <w:rPr>
          <w:rFonts w:ascii="Times New Roman" w:hAnsi="Times New Roman"/>
          <w:sz w:val="24"/>
          <w:szCs w:val="24"/>
        </w:rPr>
      </w:pPr>
      <w:r w:rsidRPr="005F1B0E">
        <w:rPr>
          <w:rFonts w:ascii="Times New Roman" w:hAnsi="Times New Roman"/>
          <w:sz w:val="24"/>
          <w:szCs w:val="24"/>
        </w:rPr>
        <w:t>НЗП</w:t>
      </w:r>
      <w:proofErr w:type="spellStart"/>
      <w:proofErr w:type="gramStart"/>
      <w:r w:rsidRPr="005F1B0E">
        <w:rPr>
          <w:rFonts w:ascii="Times New Roman" w:hAnsi="Times New Roman"/>
          <w:sz w:val="24"/>
          <w:szCs w:val="24"/>
          <w:lang w:val="en-US"/>
        </w:rPr>
        <w:t>i</w:t>
      </w:r>
      <w:proofErr w:type="spellEnd"/>
      <w:proofErr w:type="gramEnd"/>
      <w:r w:rsidRPr="005F1B0E">
        <w:rPr>
          <w:rFonts w:ascii="Times New Roman" w:hAnsi="Times New Roman"/>
          <w:sz w:val="24"/>
          <w:szCs w:val="24"/>
        </w:rPr>
        <w:t xml:space="preserve"> –</w:t>
      </w:r>
      <w:r w:rsidRPr="005F1B0E">
        <w:rPr>
          <w:rFonts w:ascii="Times New Roman" w:hAnsi="Times New Roman"/>
          <w:b/>
          <w:sz w:val="24"/>
          <w:szCs w:val="24"/>
        </w:rPr>
        <w:t xml:space="preserve"> </w:t>
      </w:r>
      <w:r w:rsidRPr="005F1B0E">
        <w:rPr>
          <w:rFonts w:ascii="Times New Roman" w:hAnsi="Times New Roman"/>
          <w:sz w:val="24"/>
          <w:szCs w:val="24"/>
        </w:rPr>
        <w:t xml:space="preserve">Расчетная величина незаработанной премии </w:t>
      </w:r>
      <w:proofErr w:type="spellStart"/>
      <w:r w:rsidRPr="005F1B0E">
        <w:rPr>
          <w:rFonts w:ascii="Times New Roman" w:hAnsi="Times New Roman"/>
          <w:sz w:val="24"/>
          <w:szCs w:val="24"/>
          <w:lang w:val="en-US"/>
        </w:rPr>
        <w:t>i</w:t>
      </w:r>
      <w:proofErr w:type="spellEnd"/>
      <w:r w:rsidRPr="005F1B0E">
        <w:rPr>
          <w:rFonts w:ascii="Times New Roman" w:hAnsi="Times New Roman"/>
          <w:sz w:val="24"/>
          <w:szCs w:val="24"/>
        </w:rPr>
        <w:t>-го Участника пула, которая определяется по формуле:</w:t>
      </w:r>
    </w:p>
    <w:p w14:paraId="3874542B" w14:textId="0DF26BF4" w:rsidR="00433AAE" w:rsidRPr="00D2636E" w:rsidRDefault="00433AAE" w:rsidP="00D2636E">
      <w:pPr>
        <w:jc w:val="both"/>
        <w:rPr>
          <w:i/>
        </w:rPr>
      </w:pPr>
      <w:r w:rsidRPr="005F1B0E">
        <w:rPr>
          <w:rFonts w:eastAsia="Calibri"/>
          <w:position w:val="-24"/>
        </w:rPr>
        <w:object w:dxaOrig="11480" w:dyaOrig="660" w14:anchorId="5F489E51">
          <v:shape id="_x0000_i1026" type="#_x0000_t75" style="width:491.5pt;height:34.45pt" o:ole="">
            <v:imagedata r:id="rId33" o:title=""/>
          </v:shape>
          <o:OLEObject Type="Embed" ProgID="Equation.3" ShapeID="_x0000_i1026" DrawAspect="Content" ObjectID="_1696765397" r:id="rId35"/>
        </w:object>
      </w:r>
      <w:r w:rsidRPr="005F1B0E">
        <w:rPr>
          <w:rFonts w:ascii="Times New Roman" w:hAnsi="Times New Roman"/>
          <w:i/>
          <w:sz w:val="24"/>
          <w:szCs w:val="24"/>
        </w:rPr>
        <w:t>где:</w:t>
      </w:r>
    </w:p>
    <w:p w14:paraId="61CDC4D2" w14:textId="77777777" w:rsidR="00433AAE" w:rsidRPr="005F1B0E" w:rsidRDefault="00433AAE" w:rsidP="00201EFD">
      <w:pPr>
        <w:spacing w:line="240" w:lineRule="auto"/>
        <w:jc w:val="both"/>
        <w:rPr>
          <w:rFonts w:ascii="Times New Roman" w:hAnsi="Times New Roman"/>
          <w:i/>
          <w:sz w:val="24"/>
          <w:szCs w:val="24"/>
        </w:rPr>
      </w:pPr>
      <w:r w:rsidRPr="005F1B0E">
        <w:rPr>
          <w:rFonts w:ascii="Times New Roman" w:hAnsi="Times New Roman"/>
          <w:b/>
          <w:i/>
          <w:sz w:val="24"/>
          <w:szCs w:val="24"/>
        </w:rPr>
        <w:t>(</w:t>
      </w:r>
      <w:r w:rsidRPr="005F1B0E">
        <w:rPr>
          <w:rFonts w:ascii="Times New Roman" w:hAnsi="Times New Roman"/>
          <w:b/>
          <w:i/>
          <w:sz w:val="24"/>
          <w:szCs w:val="24"/>
          <w:lang w:val="en-US"/>
        </w:rPr>
        <w:t>n</w:t>
      </w:r>
      <w:r w:rsidRPr="005F1B0E">
        <w:rPr>
          <w:rFonts w:ascii="Times New Roman" w:hAnsi="Times New Roman"/>
          <w:b/>
          <w:i/>
          <w:sz w:val="24"/>
          <w:szCs w:val="24"/>
        </w:rPr>
        <w:t>)</w:t>
      </w:r>
      <w:r w:rsidRPr="005F1B0E">
        <w:rPr>
          <w:rFonts w:ascii="Times New Roman" w:hAnsi="Times New Roman"/>
          <w:i/>
          <w:sz w:val="24"/>
          <w:szCs w:val="24"/>
        </w:rPr>
        <w:t xml:space="preserve"> – квартал, предшествующий кварталу, в котором осуществляется расчет;</w:t>
      </w:r>
    </w:p>
    <w:p w14:paraId="2E0485E8" w14:textId="77777777" w:rsidR="00433AAE" w:rsidRPr="005F1B0E" w:rsidRDefault="00433AAE" w:rsidP="00201EFD">
      <w:pPr>
        <w:spacing w:line="240" w:lineRule="auto"/>
        <w:jc w:val="both"/>
        <w:rPr>
          <w:rFonts w:ascii="Times New Roman" w:hAnsi="Times New Roman"/>
          <w:i/>
          <w:sz w:val="24"/>
          <w:szCs w:val="24"/>
        </w:rPr>
      </w:pPr>
      <w:r w:rsidRPr="005F1B0E">
        <w:rPr>
          <w:rFonts w:ascii="Times New Roman" w:hAnsi="Times New Roman"/>
          <w:b/>
          <w:i/>
          <w:sz w:val="24"/>
          <w:szCs w:val="24"/>
        </w:rPr>
        <w:t>(</w:t>
      </w:r>
      <w:r w:rsidRPr="005F1B0E">
        <w:rPr>
          <w:rFonts w:ascii="Times New Roman" w:hAnsi="Times New Roman"/>
          <w:b/>
          <w:i/>
          <w:sz w:val="24"/>
          <w:szCs w:val="24"/>
          <w:lang w:val="en-US"/>
        </w:rPr>
        <w:t>n</w:t>
      </w:r>
      <w:r w:rsidRPr="005F1B0E">
        <w:rPr>
          <w:rFonts w:ascii="Times New Roman" w:hAnsi="Times New Roman"/>
          <w:b/>
          <w:i/>
          <w:sz w:val="24"/>
          <w:szCs w:val="24"/>
        </w:rPr>
        <w:t>-1)</w:t>
      </w:r>
      <w:r w:rsidRPr="005F1B0E">
        <w:rPr>
          <w:rFonts w:ascii="Times New Roman" w:hAnsi="Times New Roman"/>
          <w:i/>
          <w:sz w:val="24"/>
          <w:szCs w:val="24"/>
        </w:rPr>
        <w:t xml:space="preserve"> – квартал, предшествующий </w:t>
      </w:r>
      <w:r w:rsidRPr="003A3848">
        <w:rPr>
          <w:rFonts w:ascii="Times New Roman" w:hAnsi="Times New Roman"/>
          <w:b/>
          <w:i/>
          <w:sz w:val="24"/>
          <w:szCs w:val="24"/>
        </w:rPr>
        <w:t>(</w:t>
      </w:r>
      <w:r w:rsidRPr="005F1B0E">
        <w:rPr>
          <w:rFonts w:ascii="Times New Roman" w:hAnsi="Times New Roman"/>
          <w:b/>
          <w:i/>
          <w:sz w:val="24"/>
          <w:szCs w:val="24"/>
          <w:lang w:val="en-US"/>
        </w:rPr>
        <w:t>n</w:t>
      </w:r>
      <w:r w:rsidRPr="005F1B0E">
        <w:rPr>
          <w:rFonts w:ascii="Times New Roman" w:hAnsi="Times New Roman"/>
          <w:b/>
          <w:i/>
          <w:sz w:val="24"/>
          <w:szCs w:val="24"/>
        </w:rPr>
        <w:t>)</w:t>
      </w:r>
      <w:r w:rsidRPr="005F1B0E">
        <w:rPr>
          <w:rFonts w:ascii="Times New Roman" w:hAnsi="Times New Roman"/>
          <w:i/>
          <w:sz w:val="24"/>
          <w:szCs w:val="24"/>
        </w:rPr>
        <w:t xml:space="preserve"> кварталу;</w:t>
      </w:r>
    </w:p>
    <w:p w14:paraId="7E91D20B" w14:textId="77777777" w:rsidR="00433AAE" w:rsidRPr="005F1B0E" w:rsidRDefault="00433AAE" w:rsidP="00201EFD">
      <w:pPr>
        <w:spacing w:line="240" w:lineRule="auto"/>
        <w:jc w:val="both"/>
        <w:rPr>
          <w:rFonts w:ascii="Times New Roman" w:hAnsi="Times New Roman"/>
          <w:sz w:val="24"/>
          <w:szCs w:val="24"/>
        </w:rPr>
      </w:pPr>
      <w:r w:rsidRPr="005F1B0E">
        <w:rPr>
          <w:rFonts w:ascii="Times New Roman" w:hAnsi="Times New Roman"/>
          <w:b/>
          <w:i/>
          <w:sz w:val="24"/>
          <w:szCs w:val="24"/>
        </w:rPr>
        <w:t>(</w:t>
      </w:r>
      <w:r w:rsidRPr="005F1B0E">
        <w:rPr>
          <w:rFonts w:ascii="Times New Roman" w:hAnsi="Times New Roman"/>
          <w:b/>
          <w:i/>
          <w:sz w:val="24"/>
          <w:szCs w:val="24"/>
          <w:lang w:val="en-US"/>
        </w:rPr>
        <w:t>n</w:t>
      </w:r>
      <w:r w:rsidRPr="005F1B0E">
        <w:rPr>
          <w:rFonts w:ascii="Times New Roman" w:hAnsi="Times New Roman"/>
          <w:b/>
          <w:i/>
          <w:sz w:val="24"/>
          <w:szCs w:val="24"/>
        </w:rPr>
        <w:t>-2)</w:t>
      </w:r>
      <w:r w:rsidRPr="005F1B0E">
        <w:rPr>
          <w:rFonts w:ascii="Times New Roman" w:hAnsi="Times New Roman"/>
          <w:i/>
          <w:sz w:val="24"/>
          <w:szCs w:val="24"/>
        </w:rPr>
        <w:t xml:space="preserve"> – квартал, предшествующий </w:t>
      </w:r>
      <w:r w:rsidRPr="003A3848">
        <w:rPr>
          <w:rFonts w:ascii="Times New Roman" w:hAnsi="Times New Roman"/>
          <w:b/>
          <w:i/>
          <w:sz w:val="24"/>
          <w:szCs w:val="24"/>
        </w:rPr>
        <w:t>(</w:t>
      </w:r>
      <w:r w:rsidRPr="005F1B0E">
        <w:rPr>
          <w:rFonts w:ascii="Times New Roman" w:hAnsi="Times New Roman"/>
          <w:b/>
          <w:i/>
          <w:sz w:val="24"/>
          <w:szCs w:val="24"/>
          <w:lang w:val="en-US"/>
        </w:rPr>
        <w:t>n</w:t>
      </w:r>
      <w:r w:rsidRPr="005F1B0E">
        <w:rPr>
          <w:rFonts w:ascii="Times New Roman" w:hAnsi="Times New Roman"/>
          <w:b/>
          <w:i/>
          <w:sz w:val="24"/>
          <w:szCs w:val="24"/>
        </w:rPr>
        <w:t>-1)</w:t>
      </w:r>
      <w:r w:rsidRPr="005F1B0E">
        <w:rPr>
          <w:rFonts w:ascii="Times New Roman" w:hAnsi="Times New Roman"/>
          <w:i/>
          <w:sz w:val="24"/>
          <w:szCs w:val="24"/>
        </w:rPr>
        <w:t xml:space="preserve"> кварталу.</w:t>
      </w:r>
    </w:p>
    <w:p w14:paraId="3B33FC1D"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5.6.1.3. Размер гарантийного взноса Участников-Страховщиков, определенный в соответствии с пунктом 5.6.1.1 настоящих Правил, округляется до целых миллионов рублей в меньшую сторону.</w:t>
      </w:r>
    </w:p>
    <w:p w14:paraId="545BB1C9"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lastRenderedPageBreak/>
        <w:t>5.6.1.4. Размер гарантийного взноса Участников-Страховщиков, определенный в соответствии с пунктом 5.6.1.2 настоящих Правил, округляется до целых миллионов рублей в большую сторону.</w:t>
      </w:r>
    </w:p>
    <w:p w14:paraId="5CC05046"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5.6.2. Порядок расчета размеров гарантийного взноса Участников-Страховщиков и сроки увеличения размеров гарантийного взноса.</w:t>
      </w:r>
    </w:p>
    <w:p w14:paraId="58D4689E"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5.6.2.1. Ежеквартально в течение 5 (пяти) рабочих дней после проведения расчетов между Участниками-Страховщиками Оператор Системы осуществляет перерасчет размера гарантийного взноса в порядке, предусмотренном пунктом 5.6.1.2 настоящих Правил для всех Участников-Страховщиков, являющихся участниками Соглашения ОСОП, и направляет информацию о новом размере гарантийного взноса Участникам-Страховщикам, являющимся участниками Соглашения ОСОП. </w:t>
      </w:r>
    </w:p>
    <w:p w14:paraId="67BE5169"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5.6.2.2. В случае </w:t>
      </w:r>
      <w:proofErr w:type="gramStart"/>
      <w:r w:rsidRPr="005F1B0E">
        <w:rPr>
          <w:rFonts w:ascii="Times New Roman" w:hAnsi="Times New Roman"/>
          <w:sz w:val="24"/>
          <w:szCs w:val="24"/>
        </w:rPr>
        <w:t>увеличения расчетного значения размера гарантийного взноса Участника-Страховщика</w:t>
      </w:r>
      <w:proofErr w:type="gramEnd"/>
      <w:r w:rsidRPr="005F1B0E">
        <w:rPr>
          <w:rFonts w:ascii="Times New Roman" w:hAnsi="Times New Roman"/>
          <w:sz w:val="24"/>
          <w:szCs w:val="24"/>
        </w:rPr>
        <w:t>:</w:t>
      </w:r>
    </w:p>
    <w:p w14:paraId="0B460516"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Участник-Страховщик, размер гарантийного взноса которого определен в соответствии с пунктом 5.6.1.1 настоящих Правил, обязан пополнить свой Счет гарантийного фонда Платежной системы Участника-Страховщика в течение 10 (десяти) рабочих дней со дня получения информации о новом расчетном значении гарантийного взноса;</w:t>
      </w:r>
    </w:p>
    <w:p w14:paraId="183DCB9A"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Участник-Страховщик, размер гарантийного взноса которого определен в соответствии с пунктом 5.6.1.2 настоящих Правил, обязан пополнить свой Счет гарантийного фонда Платежной системы Участника-Страховщика до окончания календарного квартала, в котором осуществлен перерасчет.</w:t>
      </w:r>
    </w:p>
    <w:p w14:paraId="15B885AD"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5.6.2.3. В случае </w:t>
      </w:r>
      <w:proofErr w:type="gramStart"/>
      <w:r w:rsidRPr="005F1B0E">
        <w:rPr>
          <w:rFonts w:ascii="Times New Roman" w:hAnsi="Times New Roman"/>
          <w:sz w:val="24"/>
          <w:szCs w:val="24"/>
        </w:rPr>
        <w:t>уменьшения расчетного значения размера гарантийного взноса Участника-Страховщика</w:t>
      </w:r>
      <w:proofErr w:type="gramEnd"/>
      <w:r w:rsidRPr="005F1B0E">
        <w:rPr>
          <w:rFonts w:ascii="Times New Roman" w:hAnsi="Times New Roman"/>
          <w:sz w:val="24"/>
          <w:szCs w:val="24"/>
        </w:rPr>
        <w:t>:</w:t>
      </w:r>
    </w:p>
    <w:p w14:paraId="62ECF033"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 Участник-Страховщик, размер гарантийного взноса которого был определен в соответствии с пунктом 5.6.1.1 настоящих Правил и пересчитан в соответствии с пунктом 5.6.1.2 настоящих Правил, имеет право снизить размер гарантийного взноса до рассчитанного значения; </w:t>
      </w:r>
    </w:p>
    <w:p w14:paraId="36C7B0C4" w14:textId="5552D51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Участники-Страховщики имеют право снизить размер гарантийного взноса до расчетного значения</w:t>
      </w:r>
      <w:ins w:id="855" w:author="Ожерельева Ольга Владимировна" w:date="2021-10-26T12:15:00Z">
        <w:r w:rsidR="00564B0E">
          <w:rPr>
            <w:rFonts w:ascii="Times New Roman" w:hAnsi="Times New Roman"/>
            <w:sz w:val="24"/>
            <w:szCs w:val="24"/>
          </w:rPr>
          <w:t>.</w:t>
        </w:r>
        <w:r w:rsidRPr="005F1B0E">
          <w:rPr>
            <w:rFonts w:ascii="Times New Roman" w:hAnsi="Times New Roman"/>
            <w:sz w:val="24"/>
            <w:szCs w:val="24"/>
          </w:rPr>
          <w:t xml:space="preserve"> </w:t>
        </w:r>
        <w:r w:rsidR="00564B0E" w:rsidRPr="00564B0E">
          <w:rPr>
            <w:rFonts w:ascii="Times New Roman" w:hAnsi="Times New Roman"/>
            <w:sz w:val="24"/>
            <w:szCs w:val="24"/>
          </w:rPr>
          <w:t xml:space="preserve">При этом </w:t>
        </w:r>
        <w:r w:rsidR="00564B0E">
          <w:rPr>
            <w:rFonts w:ascii="Times New Roman" w:hAnsi="Times New Roman"/>
            <w:sz w:val="24"/>
            <w:szCs w:val="24"/>
          </w:rPr>
          <w:t>размер</w:t>
        </w:r>
        <w:r w:rsidR="00564B0E" w:rsidRPr="00564B0E">
          <w:rPr>
            <w:rFonts w:ascii="Times New Roman" w:hAnsi="Times New Roman"/>
            <w:sz w:val="24"/>
            <w:szCs w:val="24"/>
          </w:rPr>
          <w:t xml:space="preserve"> гарантийного </w:t>
        </w:r>
        <w:r w:rsidR="00564B0E">
          <w:rPr>
            <w:rFonts w:ascii="Times New Roman" w:hAnsi="Times New Roman"/>
            <w:sz w:val="24"/>
            <w:szCs w:val="24"/>
          </w:rPr>
          <w:t>взноса</w:t>
        </w:r>
        <w:r w:rsidR="00564B0E" w:rsidRPr="00564B0E">
          <w:rPr>
            <w:rFonts w:ascii="Times New Roman" w:hAnsi="Times New Roman"/>
            <w:sz w:val="24"/>
            <w:szCs w:val="24"/>
          </w:rPr>
          <w:t xml:space="preserve"> не может быть менее размера, рассчитанного</w:t>
        </w:r>
      </w:ins>
      <w:r w:rsidR="00564B0E" w:rsidRPr="00564B0E">
        <w:rPr>
          <w:rFonts w:ascii="Times New Roman" w:hAnsi="Times New Roman"/>
          <w:sz w:val="24"/>
          <w:szCs w:val="24"/>
        </w:rPr>
        <w:t xml:space="preserve"> по итогам </w:t>
      </w:r>
      <w:del w:id="856" w:author="Ожерельева Ольга Владимировна" w:date="2021-10-26T12:15:00Z">
        <w:r w:rsidRPr="005F1B0E">
          <w:rPr>
            <w:rFonts w:ascii="Times New Roman" w:hAnsi="Times New Roman"/>
            <w:sz w:val="24"/>
            <w:szCs w:val="24"/>
          </w:rPr>
          <w:delText>расчетов</w:delText>
        </w:r>
      </w:del>
      <w:ins w:id="857" w:author="Ожерельева Ольга Владимировна" w:date="2021-10-26T12:15:00Z">
        <w:r w:rsidR="00564B0E" w:rsidRPr="00564B0E">
          <w:rPr>
            <w:rFonts w:ascii="Times New Roman" w:hAnsi="Times New Roman"/>
            <w:sz w:val="24"/>
            <w:szCs w:val="24"/>
          </w:rPr>
          <w:t>расчет</w:t>
        </w:r>
        <w:r w:rsidR="0066457D">
          <w:rPr>
            <w:rFonts w:ascii="Times New Roman" w:hAnsi="Times New Roman"/>
            <w:sz w:val="24"/>
            <w:szCs w:val="24"/>
          </w:rPr>
          <w:t>ной сессии</w:t>
        </w:r>
      </w:ins>
      <w:r w:rsidR="00564B0E" w:rsidRPr="00564B0E">
        <w:rPr>
          <w:rFonts w:ascii="Times New Roman" w:hAnsi="Times New Roman"/>
          <w:sz w:val="24"/>
          <w:szCs w:val="24"/>
        </w:rPr>
        <w:t xml:space="preserve"> за </w:t>
      </w:r>
      <w:r w:rsidR="00564B0E">
        <w:rPr>
          <w:rFonts w:ascii="Times New Roman" w:hAnsi="Times New Roman"/>
          <w:sz w:val="24"/>
          <w:szCs w:val="24"/>
        </w:rPr>
        <w:t>второй</w:t>
      </w:r>
      <w:r w:rsidR="00564B0E" w:rsidRPr="00564B0E">
        <w:rPr>
          <w:rFonts w:ascii="Times New Roman" w:hAnsi="Times New Roman"/>
          <w:sz w:val="24"/>
          <w:szCs w:val="24"/>
        </w:rPr>
        <w:t xml:space="preserve"> квартал календарного года</w:t>
      </w:r>
      <w:r w:rsidR="00564B0E">
        <w:rPr>
          <w:rFonts w:ascii="Times New Roman" w:hAnsi="Times New Roman"/>
          <w:sz w:val="24"/>
          <w:szCs w:val="24"/>
        </w:rPr>
        <w:t>.</w:t>
      </w:r>
      <w:ins w:id="858" w:author="Ожерельева Ольга Владимировна" w:date="2021-10-26T12:15:00Z">
        <w:r w:rsidR="00564B0E" w:rsidRPr="005F1B0E" w:rsidDel="00564B0E">
          <w:rPr>
            <w:rFonts w:ascii="Times New Roman" w:hAnsi="Times New Roman"/>
            <w:sz w:val="24"/>
            <w:szCs w:val="24"/>
          </w:rPr>
          <w:t xml:space="preserve"> </w:t>
        </w:r>
      </w:ins>
    </w:p>
    <w:p w14:paraId="25D519AF"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5.6.3. В любом случае размер гарантийного взноса Участника-Страховщика, являющегося участником Соглашения ОСОП, не может быть менее 10 000 000 (десяти миллионов) рублей и более 100 000 000 (ста миллионов) рублей.</w:t>
      </w:r>
    </w:p>
    <w:p w14:paraId="7B47172D"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5.6.4. Размер гарантийного взноса увеличивается в 2 (два) раза в случае однократного нарушения Участником-Страховщиком следующих обязанностей:</w:t>
      </w:r>
    </w:p>
    <w:p w14:paraId="715119EC" w14:textId="77777777" w:rsidR="00433AAE" w:rsidRPr="005F1B0E" w:rsidRDefault="00433AAE" w:rsidP="00433AAE">
      <w:pPr>
        <w:spacing w:after="0" w:line="240" w:lineRule="auto"/>
        <w:ind w:firstLine="709"/>
        <w:jc w:val="both"/>
        <w:rPr>
          <w:rFonts w:ascii="Times New Roman" w:hAnsi="Times New Roman"/>
          <w:sz w:val="24"/>
          <w:szCs w:val="24"/>
        </w:rPr>
      </w:pPr>
      <w:proofErr w:type="gramStart"/>
      <w:r w:rsidRPr="005F1B0E">
        <w:rPr>
          <w:rFonts w:ascii="Times New Roman" w:hAnsi="Times New Roman"/>
          <w:sz w:val="24"/>
          <w:szCs w:val="24"/>
        </w:rPr>
        <w:t>- в течение 2 (двух) рабочих дней со дня перечисления Оператором по переводу денежных средств гарантийного взноса (его части) со Счета гарантийного фонда Платежной системы Участника-Страховщика (не связанных с возвратом указанных денежных средств Участнику-Страховщику, открывшему данный счет) восстановить размер гарантийного взноса в размере, рассчитанном в соответствии с пунктом 5.6.1 настоящих Правил на последнюю расчетную дату календарного квартала, но не менее расчетного</w:t>
      </w:r>
      <w:proofErr w:type="gramEnd"/>
      <w:r w:rsidRPr="005F1B0E">
        <w:rPr>
          <w:rFonts w:ascii="Times New Roman" w:hAnsi="Times New Roman"/>
          <w:sz w:val="24"/>
          <w:szCs w:val="24"/>
        </w:rPr>
        <w:t xml:space="preserve"> значения по итогам расчетов за второй квартал календарного года. Данная обязанность не распространяется на случаи перечисления Оператором по переводу денежных средств гарантийного взноса (его части) со Счета гарантийного фонда Платежной системы Участника-Страховщика, когда Участник-Страховщик </w:t>
      </w:r>
      <w:proofErr w:type="gramStart"/>
      <w:r w:rsidRPr="005F1B0E">
        <w:rPr>
          <w:rFonts w:ascii="Times New Roman" w:hAnsi="Times New Roman"/>
          <w:sz w:val="24"/>
          <w:szCs w:val="24"/>
        </w:rPr>
        <w:t>исключен</w:t>
      </w:r>
      <w:proofErr w:type="gramEnd"/>
      <w:r w:rsidRPr="005F1B0E">
        <w:rPr>
          <w:rFonts w:ascii="Times New Roman" w:hAnsi="Times New Roman"/>
          <w:sz w:val="24"/>
          <w:szCs w:val="24"/>
        </w:rPr>
        <w:t xml:space="preserve">/вышел из Соглашения ОСОП. В случае если Участник-Страховщик </w:t>
      </w:r>
      <w:proofErr w:type="gramStart"/>
      <w:r w:rsidRPr="005F1B0E">
        <w:rPr>
          <w:rFonts w:ascii="Times New Roman" w:hAnsi="Times New Roman"/>
          <w:sz w:val="24"/>
          <w:szCs w:val="24"/>
        </w:rPr>
        <w:t>исключен</w:t>
      </w:r>
      <w:proofErr w:type="gramEnd"/>
      <w:r w:rsidRPr="005F1B0E">
        <w:rPr>
          <w:rFonts w:ascii="Times New Roman" w:hAnsi="Times New Roman"/>
          <w:sz w:val="24"/>
          <w:szCs w:val="24"/>
        </w:rPr>
        <w:t>/вышел из Соглашения ОСОП, данный Участник-Страховщик не обязан восстанавливать гарантийный взнос.</w:t>
      </w:r>
    </w:p>
    <w:p w14:paraId="4F5C673F"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 </w:t>
      </w:r>
      <w:proofErr w:type="gramStart"/>
      <w:r w:rsidRPr="005F1B0E">
        <w:rPr>
          <w:rFonts w:ascii="Times New Roman" w:hAnsi="Times New Roman"/>
          <w:sz w:val="24"/>
          <w:szCs w:val="24"/>
        </w:rPr>
        <w:t>предусмотренных</w:t>
      </w:r>
      <w:proofErr w:type="gramEnd"/>
      <w:r w:rsidRPr="005F1B0E">
        <w:rPr>
          <w:rFonts w:ascii="Times New Roman" w:hAnsi="Times New Roman"/>
          <w:sz w:val="24"/>
          <w:szCs w:val="24"/>
        </w:rPr>
        <w:t xml:space="preserve"> пунктом 5.6.2.2 настоящего Раздела. </w:t>
      </w:r>
    </w:p>
    <w:p w14:paraId="26F1C71C"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lastRenderedPageBreak/>
        <w:t>Участник-Страховщик обязан обеспечить размещение гарантийного взноса в удвоенном размере, не позднее 5 (пяти) рабочих дней со дня возникновения любого из перечисленных нарушений.</w:t>
      </w:r>
    </w:p>
    <w:p w14:paraId="2470543E"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5.6.5. </w:t>
      </w:r>
      <w:proofErr w:type="gramStart"/>
      <w:r w:rsidRPr="005F1B0E">
        <w:rPr>
          <w:rFonts w:ascii="Times New Roman" w:hAnsi="Times New Roman"/>
          <w:sz w:val="24"/>
          <w:szCs w:val="24"/>
        </w:rPr>
        <w:t>В случае размещения Участником-Страховщиком гарантийного взноса в размере, превышающем размер гарантийного взноса, подлежащего размещению Участником-Страховщиком в соответствии с пунктом 5.6.1.2 настоящих Правил на последнюю расчетную дату календарного квартала, но не менее расчетного значения по итогам расчетов за второй квартал календарного года, Оператором Системы при направлении Участнику-Банку реестра платежей, на основании которого будет осуществляться списание гарантийного взноса со Счета гарантийного фонда</w:t>
      </w:r>
      <w:proofErr w:type="gramEnd"/>
      <w:r w:rsidRPr="005F1B0E">
        <w:rPr>
          <w:rFonts w:ascii="Times New Roman" w:hAnsi="Times New Roman"/>
          <w:sz w:val="24"/>
          <w:szCs w:val="24"/>
        </w:rPr>
        <w:t xml:space="preserve"> Платежной системы Участника-Страховщика, вправе произвести списание гарантийного взноса со Счета гарантийного фонда Платежной системы Участника-Страховщика в рамках проведения расчетной сессии в пределах размера гарантийного взноса на Счете гарантийного фонда Платежной системы Участника-Страховщика.</w:t>
      </w:r>
    </w:p>
    <w:p w14:paraId="045C848D" w14:textId="77777777" w:rsidR="00433AAE" w:rsidRPr="005F1B0E" w:rsidRDefault="00433AAE" w:rsidP="007064AD">
      <w:pPr>
        <w:spacing w:after="0" w:line="240" w:lineRule="auto"/>
        <w:jc w:val="both"/>
      </w:pPr>
      <w:bookmarkStart w:id="859" w:name="_Toc492560412"/>
      <w:bookmarkStart w:id="860" w:name="_Toc37426902"/>
      <w:bookmarkStart w:id="861" w:name="_Toc38905263"/>
      <w:bookmarkStart w:id="862" w:name="_Toc73978863"/>
    </w:p>
    <w:p w14:paraId="6C55C746" w14:textId="77777777" w:rsidR="00433AAE" w:rsidRPr="005F1B0E" w:rsidRDefault="00433AAE" w:rsidP="00433AAE">
      <w:pPr>
        <w:pStyle w:val="6"/>
      </w:pPr>
      <w:bookmarkStart w:id="863" w:name="_Toc69896934"/>
      <w:bookmarkStart w:id="864" w:name="_Toc70341043"/>
      <w:bookmarkStart w:id="865" w:name="_Toc80272757"/>
      <w:bookmarkStart w:id="866" w:name="_Toc84518164"/>
      <w:bookmarkStart w:id="867" w:name="_Toc86145149"/>
      <w:r w:rsidRPr="005F1B0E">
        <w:t>5.7. Требования к размеру гарантийного взноса Участника-Страховщика, обеспечивающего надлежащее исполнение этим Участником-Страховщиком своих обязательств при участии в осуществлении расчета с иными Участниками-Страховщиками, предусмотренного пунктом «а</w:t>
      </w:r>
      <w:proofErr w:type="gramStart"/>
      <w:r w:rsidRPr="005F1B0E">
        <w:rPr>
          <w:vertAlign w:val="superscript"/>
        </w:rPr>
        <w:t>1</w:t>
      </w:r>
      <w:proofErr w:type="gramEnd"/>
      <w:r w:rsidRPr="005F1B0E">
        <w:t>» Раздела 2 Правил</w:t>
      </w:r>
      <w:bookmarkEnd w:id="859"/>
      <w:bookmarkEnd w:id="860"/>
      <w:bookmarkEnd w:id="861"/>
      <w:bookmarkEnd w:id="862"/>
      <w:bookmarkEnd w:id="863"/>
      <w:bookmarkEnd w:id="864"/>
      <w:bookmarkEnd w:id="865"/>
      <w:bookmarkEnd w:id="866"/>
      <w:bookmarkEnd w:id="867"/>
    </w:p>
    <w:p w14:paraId="31CAAF28" w14:textId="77777777" w:rsidR="00433AAE" w:rsidRPr="005F1B0E" w:rsidRDefault="00433AAE" w:rsidP="00433AAE">
      <w:pPr>
        <w:pStyle w:val="6"/>
      </w:pPr>
      <w:bookmarkStart w:id="868" w:name="_Toc460082327"/>
      <w:bookmarkStart w:id="869" w:name="_Toc460411236"/>
      <w:bookmarkStart w:id="870" w:name="_Toc492560413"/>
      <w:bookmarkStart w:id="871" w:name="_Toc38905264"/>
      <w:bookmarkStart w:id="872" w:name="_Toc73978864"/>
      <w:bookmarkStart w:id="873" w:name="_Toc69896935"/>
      <w:bookmarkStart w:id="874" w:name="_Toc70341044"/>
      <w:bookmarkStart w:id="875" w:name="_Toc80272758"/>
      <w:bookmarkStart w:id="876" w:name="_Toc84518165"/>
      <w:bookmarkStart w:id="877" w:name="_Toc86145150"/>
      <w:r w:rsidRPr="005F1B0E">
        <w:t>5.7.1. Порядок определения минимального размера Гарантийного взноса Участника-Страховщика</w:t>
      </w:r>
      <w:bookmarkEnd w:id="868"/>
      <w:bookmarkEnd w:id="869"/>
      <w:bookmarkEnd w:id="870"/>
      <w:bookmarkEnd w:id="871"/>
      <w:bookmarkEnd w:id="872"/>
      <w:bookmarkEnd w:id="873"/>
      <w:bookmarkEnd w:id="874"/>
      <w:bookmarkEnd w:id="875"/>
      <w:bookmarkEnd w:id="876"/>
      <w:bookmarkEnd w:id="877"/>
    </w:p>
    <w:p w14:paraId="47AE6C92" w14:textId="77777777" w:rsidR="00433AAE" w:rsidRPr="005F1B0E" w:rsidRDefault="00433AAE" w:rsidP="00433AAE">
      <w:pPr>
        <w:pStyle w:val="msonormalcxspmiddle"/>
        <w:spacing w:before="0" w:beforeAutospacing="0" w:after="0" w:afterAutospacing="0"/>
        <w:ind w:firstLine="567"/>
        <w:contextualSpacing/>
        <w:jc w:val="both"/>
      </w:pPr>
      <w:r w:rsidRPr="005F1B0E">
        <w:t>5.7.1.1. Минимальный размер гарантийного взноса определяется в следующем порядке:</w:t>
      </w:r>
    </w:p>
    <w:p w14:paraId="0987EB1E" w14:textId="77777777" w:rsidR="00433AAE" w:rsidRPr="005F1B0E" w:rsidRDefault="00433AAE" w:rsidP="00433AAE">
      <w:pPr>
        <w:pStyle w:val="msonormalcxspmiddle"/>
        <w:spacing w:before="0" w:beforeAutospacing="0" w:after="0" w:afterAutospacing="0"/>
        <w:ind w:firstLine="567"/>
        <w:contextualSpacing/>
        <w:jc w:val="both"/>
      </w:pPr>
      <w:r w:rsidRPr="005F1B0E">
        <w:t xml:space="preserve">5.7.1.1.1. </w:t>
      </w:r>
      <w:proofErr w:type="gramStart"/>
      <w:r w:rsidRPr="005F1B0E">
        <w:t>Определяется сумма, равная 25% от общей суммы страховых выплат, произведенных Участником-Страховщиком за четыре квартала, предшествующих кварталу, в котором осуществляется расчет (на основе данных о страховых выплатах, содержащихся в АИС ОСАГО, сформированных (выгруженных) из АИС ОСАГО в 10 (десятый) рабочий день месяца, следующего за кварталом, по итогам которого производится расчет минимального размера гарантийного взноса).</w:t>
      </w:r>
      <w:proofErr w:type="gramEnd"/>
    </w:p>
    <w:p w14:paraId="3E539BB7" w14:textId="77777777" w:rsidR="00433AAE" w:rsidRPr="005F1B0E" w:rsidRDefault="00433AAE" w:rsidP="00433AAE">
      <w:pPr>
        <w:pStyle w:val="msonormalcxspmiddle"/>
        <w:spacing w:before="0" w:beforeAutospacing="0" w:after="0" w:afterAutospacing="0"/>
        <w:ind w:firstLine="567"/>
        <w:contextualSpacing/>
        <w:jc w:val="both"/>
      </w:pPr>
      <w:r w:rsidRPr="005F1B0E">
        <w:t>5.7.1.1.2. Рассчитанная в соответствии с пунктом 5.7.1.1.1 настоящего Раздела сумма делится на 26.</w:t>
      </w:r>
    </w:p>
    <w:p w14:paraId="28898FB4" w14:textId="77777777" w:rsidR="00433AAE" w:rsidRPr="005F1B0E" w:rsidRDefault="00433AAE" w:rsidP="00433AAE">
      <w:pPr>
        <w:pStyle w:val="msonormalcxspmiddle"/>
        <w:spacing w:before="0" w:beforeAutospacing="0" w:after="0" w:afterAutospacing="0"/>
        <w:ind w:firstLine="567"/>
        <w:contextualSpacing/>
        <w:jc w:val="both"/>
      </w:pPr>
      <w:r w:rsidRPr="005F1B0E">
        <w:t xml:space="preserve">5.7.1.1.3. </w:t>
      </w:r>
      <w:proofErr w:type="gramStart"/>
      <w:r w:rsidRPr="005F1B0E">
        <w:t>Если расчет значений, указанный в пунктах 5.7.1.1.1 и 5.7.1.1.2 настоящих Правил, осуществляется для Участника-Страховщика, к которому в течение календарного квартала, по итогам которого осуществляется расчет, присоединился другой Участник-Страховщик, или данный Участник-Страховщик принял страховой портфель по обязательному страхованию гражданской ответственности владельцев транспортных средств другого Участника-Страховщика, то при расчете используются суммарные данные о страховых выплатах, содержащихся в АИС ОСАГО, обоих Участников-Страховщиков.</w:t>
      </w:r>
      <w:proofErr w:type="gramEnd"/>
    </w:p>
    <w:p w14:paraId="405AA629" w14:textId="77777777" w:rsidR="00433AAE" w:rsidRPr="005F1B0E" w:rsidRDefault="00433AAE" w:rsidP="00433AAE">
      <w:pPr>
        <w:pStyle w:val="msonormalcxspmiddle"/>
        <w:spacing w:before="0" w:beforeAutospacing="0" w:after="0" w:afterAutospacing="0"/>
        <w:ind w:firstLine="567"/>
        <w:contextualSpacing/>
        <w:jc w:val="both"/>
      </w:pPr>
      <w:r w:rsidRPr="005F1B0E">
        <w:t>5.7.1.1.4. Если значение, рассчитанное в соответствии с пунктами 5.7.1.1.1-5.7.1.1.3 настоящего Раздела, составляет:</w:t>
      </w:r>
    </w:p>
    <w:p w14:paraId="70A54E74" w14:textId="77777777" w:rsidR="00433AAE" w:rsidRPr="005F1B0E" w:rsidRDefault="00433AAE" w:rsidP="00433AAE">
      <w:pPr>
        <w:spacing w:after="0" w:line="240" w:lineRule="auto"/>
        <w:ind w:firstLine="567"/>
        <w:jc w:val="both"/>
        <w:rPr>
          <w:rFonts w:ascii="Times New Roman" w:hAnsi="Times New Roman"/>
          <w:sz w:val="24"/>
          <w:szCs w:val="24"/>
          <w:lang w:eastAsia="ru-RU"/>
        </w:rPr>
      </w:pPr>
      <w:r w:rsidRPr="005F1B0E">
        <w:rPr>
          <w:rFonts w:ascii="Times New Roman" w:hAnsi="Times New Roman"/>
          <w:sz w:val="24"/>
          <w:szCs w:val="24"/>
          <w:lang w:eastAsia="ru-RU"/>
        </w:rPr>
        <w:t>а) менее 500 000 (пятьсот тысяч)</w:t>
      </w:r>
      <w:r w:rsidRPr="005F1B0E">
        <w:rPr>
          <w:rFonts w:ascii="Times New Roman" w:hAnsi="Times New Roman"/>
          <w:sz w:val="24"/>
        </w:rPr>
        <w:t xml:space="preserve"> </w:t>
      </w:r>
      <w:r w:rsidRPr="005F1B0E">
        <w:rPr>
          <w:rFonts w:ascii="Times New Roman" w:hAnsi="Times New Roman"/>
          <w:sz w:val="24"/>
          <w:szCs w:val="24"/>
          <w:lang w:eastAsia="ru-RU"/>
        </w:rPr>
        <w:t>рублей, либо равно 500 000 (пятьсот тысяч) рублей – гарантийный взнос Участника-Страховщика устанавливается в размере 500 000 (пятьсот тысяч) рублей;</w:t>
      </w:r>
    </w:p>
    <w:p w14:paraId="10BFB6FF" w14:textId="77777777" w:rsidR="00433AAE" w:rsidRPr="005F1B0E" w:rsidRDefault="00433AAE" w:rsidP="00433AAE">
      <w:pPr>
        <w:spacing w:after="0" w:line="240" w:lineRule="auto"/>
        <w:ind w:firstLine="567"/>
        <w:jc w:val="both"/>
        <w:rPr>
          <w:rFonts w:ascii="Times New Roman" w:hAnsi="Times New Roman"/>
          <w:sz w:val="24"/>
          <w:szCs w:val="24"/>
          <w:lang w:eastAsia="ru-RU"/>
        </w:rPr>
      </w:pPr>
      <w:r w:rsidRPr="005F1B0E">
        <w:rPr>
          <w:rFonts w:ascii="Times New Roman" w:hAnsi="Times New Roman"/>
          <w:sz w:val="24"/>
          <w:szCs w:val="24"/>
          <w:lang w:eastAsia="ru-RU"/>
        </w:rPr>
        <w:t xml:space="preserve">б) более 500 000 (пятьсот тысяч) рублей – гарантийный взнос Участника-Страховщика устанавливается в размере значения, рассчитанного в соответствии с пунктами 5.7.1.1.1 </w:t>
      </w:r>
      <w:r w:rsidRPr="005F1B0E">
        <w:rPr>
          <w:rFonts w:ascii="Times New Roman" w:hAnsi="Times New Roman"/>
          <w:sz w:val="24"/>
        </w:rPr>
        <w:t>-</w:t>
      </w:r>
      <w:r w:rsidRPr="005F1B0E">
        <w:rPr>
          <w:rFonts w:ascii="Times New Roman" w:hAnsi="Times New Roman"/>
          <w:sz w:val="24"/>
          <w:szCs w:val="24"/>
          <w:lang w:eastAsia="ru-RU"/>
        </w:rPr>
        <w:t>5.7.1.1.3 настоящего Раздела, округленного до целого миллиона рублей в большую сторону.</w:t>
      </w:r>
    </w:p>
    <w:p w14:paraId="25DC1C0C" w14:textId="77777777" w:rsidR="00433AAE" w:rsidRPr="005F1B0E" w:rsidRDefault="00433AAE" w:rsidP="00433AAE">
      <w:pPr>
        <w:spacing w:after="0" w:line="240" w:lineRule="auto"/>
        <w:ind w:firstLine="567"/>
        <w:jc w:val="both"/>
        <w:rPr>
          <w:rFonts w:ascii="Times New Roman" w:hAnsi="Times New Roman"/>
          <w:sz w:val="24"/>
          <w:szCs w:val="24"/>
          <w:lang w:eastAsia="ru-RU"/>
        </w:rPr>
      </w:pPr>
      <w:r w:rsidRPr="005F1B0E">
        <w:rPr>
          <w:rFonts w:ascii="Times New Roman" w:hAnsi="Times New Roman"/>
          <w:sz w:val="24"/>
          <w:szCs w:val="24"/>
          <w:lang w:eastAsia="ru-RU"/>
        </w:rPr>
        <w:t xml:space="preserve">5.7.1.2. В случае присоединения к Системе Участника-Страховщика, который ранее не осуществлял ОСАГО, гарантийный взнос для такого Участника-Страховщика устанавливается в размере 500 000 (пятьсот тысяч) рублей. </w:t>
      </w:r>
    </w:p>
    <w:p w14:paraId="082CAFCF" w14:textId="77777777" w:rsidR="00433AAE" w:rsidRPr="005F1B0E" w:rsidRDefault="00433AAE" w:rsidP="00433AAE">
      <w:pPr>
        <w:spacing w:after="0" w:line="240" w:lineRule="auto"/>
        <w:ind w:firstLine="567"/>
        <w:jc w:val="both"/>
        <w:rPr>
          <w:rFonts w:ascii="Times New Roman" w:hAnsi="Times New Roman"/>
          <w:sz w:val="24"/>
          <w:szCs w:val="24"/>
        </w:rPr>
      </w:pPr>
      <w:r w:rsidRPr="005F1B0E">
        <w:rPr>
          <w:rFonts w:ascii="Times New Roman" w:hAnsi="Times New Roman"/>
          <w:sz w:val="24"/>
          <w:szCs w:val="24"/>
        </w:rPr>
        <w:lastRenderedPageBreak/>
        <w:t>5.7.1.3. Для Участника-Страховщика, участвующего в Соглашении о ПВУ, но добровольно передавшего другому Участнику-Страховщику страховой портфель по обязательному страхованию гражданской ответственности владельцев транспортных сре</w:t>
      </w:r>
      <w:proofErr w:type="gramStart"/>
      <w:r w:rsidRPr="005F1B0E">
        <w:rPr>
          <w:rFonts w:ascii="Times New Roman" w:hAnsi="Times New Roman"/>
          <w:sz w:val="24"/>
          <w:szCs w:val="24"/>
        </w:rPr>
        <w:t>дств в п</w:t>
      </w:r>
      <w:proofErr w:type="gramEnd"/>
      <w:r w:rsidRPr="005F1B0E">
        <w:rPr>
          <w:rFonts w:ascii="Times New Roman" w:hAnsi="Times New Roman"/>
          <w:sz w:val="24"/>
          <w:szCs w:val="24"/>
        </w:rPr>
        <w:t xml:space="preserve">орядке, установленном Российским Союзом Автостраховщиков, минимальная сумма денежных средств, подлежащих размещению на Счете гарантийного фонда Платежной Системы Участника-Страховщика, устанавливается в размере 500 000 (пятьсот тысяч) рублей. </w:t>
      </w:r>
      <w:proofErr w:type="gramStart"/>
      <w:r w:rsidRPr="005F1B0E">
        <w:rPr>
          <w:rFonts w:ascii="Times New Roman" w:hAnsi="Times New Roman"/>
          <w:sz w:val="24"/>
          <w:szCs w:val="24"/>
        </w:rPr>
        <w:t>При этом в случае, если по итогам операционного периода, за который проводится расчет между Участниками-Страховщиками, размер обязательств данного Участника-Страховщика превысит указанную сумму, Участник-Страховщик обязан обеспечить наличие на Счете гарантийного фонда Платежной Системы Участника-Страховщика, либо Счете Участника или Счете покрытия суммы денежных средств, достаточной для исполнения возникших обязательств, в срок, установленный настоящими Правилами.</w:t>
      </w:r>
      <w:proofErr w:type="gramEnd"/>
    </w:p>
    <w:p w14:paraId="35615B90" w14:textId="77777777" w:rsidR="00433AAE" w:rsidRPr="005F1B0E" w:rsidRDefault="00433AAE" w:rsidP="00433AAE">
      <w:pPr>
        <w:spacing w:after="0" w:line="240" w:lineRule="auto"/>
        <w:ind w:firstLine="567"/>
        <w:jc w:val="both"/>
        <w:rPr>
          <w:rFonts w:ascii="Times New Roman" w:hAnsi="Times New Roman"/>
          <w:sz w:val="24"/>
          <w:szCs w:val="24"/>
        </w:rPr>
      </w:pPr>
      <w:r w:rsidRPr="005F1B0E">
        <w:rPr>
          <w:rFonts w:ascii="Times New Roman" w:hAnsi="Times New Roman"/>
          <w:sz w:val="24"/>
          <w:szCs w:val="24"/>
        </w:rPr>
        <w:t xml:space="preserve">5.7.1.4. В случае присоединения Участника-Страховщика к другому Участнику-Страховщику, минимальный размер гарантийного взноса для Участника-Страховщика, являющегося правопреемником, устанавливается в размере суммарного значения минимальных размеров гарантийных взносов данных Участников-Страховщиков, определенных в соответствии с пунктом 5.7.1.1 настоящих Правил на последнюю расчетную дату до даты предстоящей реорганизации. При изменении </w:t>
      </w:r>
      <w:r w:rsidRPr="005F1B0E">
        <w:rPr>
          <w:rFonts w:ascii="Times New Roman" w:hAnsi="Times New Roman"/>
          <w:sz w:val="24"/>
          <w:szCs w:val="24"/>
          <w:lang w:eastAsia="it-IT"/>
        </w:rPr>
        <w:t xml:space="preserve">минимального размера гарантийного взноса </w:t>
      </w:r>
      <w:r w:rsidRPr="005F1B0E">
        <w:rPr>
          <w:rFonts w:ascii="Times New Roman" w:hAnsi="Times New Roman"/>
          <w:sz w:val="24"/>
          <w:szCs w:val="24"/>
        </w:rPr>
        <w:t>в сторону увеличения Участник-Страховщик, который является потенциальным правопреемником, обязан произвести пополнение Счета гарантийного фонда Платежной системы Участника-Страховщика до даты завершения процедуры реорганизации. Факт размещения необходимой суммы денежных средств подтверждается выпиской по соответствующему банковскому счету, заверенной Участником-Банком, предоставляемой Оператору Системы до даты завершения процедуры реорганизации.</w:t>
      </w:r>
    </w:p>
    <w:p w14:paraId="7302621A" w14:textId="77777777" w:rsidR="00433AAE" w:rsidRPr="005F1B0E" w:rsidRDefault="00433AAE" w:rsidP="004947AA">
      <w:pPr>
        <w:spacing w:after="0" w:line="240" w:lineRule="auto"/>
        <w:ind w:firstLine="567"/>
        <w:jc w:val="both"/>
        <w:rPr>
          <w:rFonts w:ascii="Times New Roman" w:hAnsi="Times New Roman"/>
          <w:sz w:val="24"/>
          <w:szCs w:val="24"/>
        </w:rPr>
      </w:pPr>
      <w:r w:rsidRPr="005F1B0E">
        <w:rPr>
          <w:rFonts w:ascii="Times New Roman" w:hAnsi="Times New Roman"/>
          <w:sz w:val="24"/>
          <w:szCs w:val="24"/>
        </w:rPr>
        <w:t>5.7.1.5. В случае добровольной передачи страхового портфеля по ОСАГО одним Участником-Страховщиком другому Участнику-Страховщику в порядке, установленном Российским Союзом Автостраховщиков, минимальный размер гарантийного взноса для Участника-Страховщика, принимающего страховой портфель, устанавливается в размере суммарного значения минимальных размеров гарантийных взносов данных Участников-Страховщиков, определенных в соответствии с пунктом 5.7.1.1 настоящих Правил на последнюю расчетную дату.</w:t>
      </w:r>
    </w:p>
    <w:p w14:paraId="3D7A6187" w14:textId="77777777" w:rsidR="00433AAE" w:rsidRPr="005F1B0E" w:rsidRDefault="00433AAE" w:rsidP="00433AAE">
      <w:pPr>
        <w:spacing w:after="0" w:line="240" w:lineRule="auto"/>
        <w:ind w:firstLine="567"/>
        <w:jc w:val="both"/>
        <w:rPr>
          <w:rFonts w:ascii="Times New Roman" w:hAnsi="Times New Roman"/>
          <w:sz w:val="24"/>
          <w:szCs w:val="24"/>
        </w:rPr>
      </w:pPr>
      <w:r w:rsidRPr="005F1B0E">
        <w:rPr>
          <w:rFonts w:ascii="Times New Roman" w:hAnsi="Times New Roman"/>
          <w:sz w:val="24"/>
          <w:szCs w:val="24"/>
        </w:rPr>
        <w:t>При изменении минимального размера гарантийного взноса для Участника-Страховщика, принимающего страховой портфель, в сторону увеличения Участник-Страховщик обязан произвести пополнение Счета гарантийного фонда Платежной системы Участника-Страховщика до даты завершения процедур передачи страхового портфеля. Факт размещения дополнительных денежных средств подтверждается выпиской по соответствующему банковскому счету, заверенной Участником-Банком, предоставляемой Оператору Системы до даты завершения процедур передачи страхового портфеля.</w:t>
      </w:r>
    </w:p>
    <w:p w14:paraId="1AFC490B" w14:textId="77777777" w:rsidR="00433AAE" w:rsidRPr="005F1B0E" w:rsidRDefault="00433AAE" w:rsidP="00433AAE">
      <w:pPr>
        <w:pStyle w:val="6"/>
      </w:pPr>
      <w:bookmarkStart w:id="878" w:name="_Toc460082328"/>
      <w:bookmarkStart w:id="879" w:name="_Toc460411237"/>
      <w:bookmarkStart w:id="880" w:name="_Toc492560414"/>
      <w:bookmarkStart w:id="881" w:name="_Toc38905265"/>
      <w:bookmarkStart w:id="882" w:name="_Toc73978865"/>
      <w:bookmarkStart w:id="883" w:name="_Toc69896936"/>
      <w:bookmarkStart w:id="884" w:name="_Toc70341045"/>
      <w:bookmarkStart w:id="885" w:name="_Toc80272759"/>
      <w:bookmarkStart w:id="886" w:name="_Toc84518166"/>
      <w:bookmarkStart w:id="887" w:name="_Toc86145151"/>
      <w:r w:rsidRPr="005F1B0E">
        <w:t>5.7.2. Порядок изменения размера Гарантийного взноса</w:t>
      </w:r>
      <w:bookmarkEnd w:id="878"/>
      <w:bookmarkEnd w:id="879"/>
      <w:bookmarkEnd w:id="880"/>
      <w:bookmarkEnd w:id="881"/>
      <w:bookmarkEnd w:id="882"/>
      <w:bookmarkEnd w:id="883"/>
      <w:bookmarkEnd w:id="884"/>
      <w:bookmarkEnd w:id="885"/>
      <w:bookmarkEnd w:id="886"/>
      <w:bookmarkEnd w:id="887"/>
    </w:p>
    <w:p w14:paraId="5B8AEC08" w14:textId="77777777" w:rsidR="00433AAE" w:rsidRPr="005F1B0E" w:rsidRDefault="00433AAE" w:rsidP="00433AAE">
      <w:pPr>
        <w:spacing w:after="0" w:line="240" w:lineRule="auto"/>
        <w:ind w:firstLine="567"/>
        <w:jc w:val="both"/>
        <w:rPr>
          <w:rFonts w:ascii="Times New Roman" w:hAnsi="Times New Roman"/>
          <w:sz w:val="24"/>
          <w:szCs w:val="24"/>
        </w:rPr>
      </w:pPr>
      <w:r w:rsidRPr="005F1B0E">
        <w:rPr>
          <w:rFonts w:ascii="Times New Roman" w:hAnsi="Times New Roman"/>
          <w:sz w:val="24"/>
          <w:szCs w:val="24"/>
        </w:rPr>
        <w:t>5.7.2.1. Размер гарантийного взноса, определенный в соответствии с пунктами 5.7.1.1.1-5.7.1.1.4 настоящих Правил, увеличивается в случае однократного нарушения Участником-Страховщиком пункта 8 Приложения 1 к настоящим Правилам в 2 (два) раза. В этом случае в отношении данного Участника-Страховщика осуществляются следующие действия:</w:t>
      </w:r>
    </w:p>
    <w:p w14:paraId="7B8DE238" w14:textId="77777777" w:rsidR="00433AAE" w:rsidRPr="005F1B0E" w:rsidRDefault="00433AAE" w:rsidP="00433AAE">
      <w:pPr>
        <w:spacing w:after="0" w:line="240" w:lineRule="auto"/>
        <w:ind w:firstLine="567"/>
        <w:jc w:val="both"/>
        <w:rPr>
          <w:rFonts w:ascii="Times New Roman" w:hAnsi="Times New Roman"/>
          <w:sz w:val="24"/>
          <w:szCs w:val="24"/>
        </w:rPr>
      </w:pPr>
      <w:r w:rsidRPr="005F1B0E">
        <w:rPr>
          <w:rFonts w:ascii="Times New Roman" w:hAnsi="Times New Roman"/>
          <w:sz w:val="24"/>
          <w:szCs w:val="24"/>
        </w:rPr>
        <w:t>5.7.2.1.1. Текущее значение размера гарантийного взноса, рассчитанное в соответствии с пунктами 5.7.1.1.1-5.7.1.1.4 настоящих Правил на последнюю отчетную дату умножается на 2 (два).</w:t>
      </w:r>
    </w:p>
    <w:p w14:paraId="0D2C6D17" w14:textId="77777777" w:rsidR="00433AAE" w:rsidRPr="005F1B0E" w:rsidRDefault="00433AAE" w:rsidP="00433AAE">
      <w:pPr>
        <w:spacing w:after="0" w:line="240" w:lineRule="auto"/>
        <w:ind w:firstLine="567"/>
        <w:jc w:val="both"/>
        <w:rPr>
          <w:rFonts w:ascii="Times New Roman" w:hAnsi="Times New Roman"/>
          <w:sz w:val="24"/>
          <w:szCs w:val="24"/>
        </w:rPr>
      </w:pPr>
      <w:r w:rsidRPr="005F1B0E">
        <w:rPr>
          <w:rFonts w:ascii="Times New Roman" w:hAnsi="Times New Roman"/>
          <w:sz w:val="24"/>
          <w:szCs w:val="24"/>
        </w:rPr>
        <w:lastRenderedPageBreak/>
        <w:t>5.7.2.1.2. Информация о полученном новом значении гарантийного взноса доводится Оператором Системы до Участника-Страховщика путем направления письма по адресам электронной почты, указанным в соответствующих договорах, заключаемых с Оператором Системы, или иным адресам электронной почты в случае их наличия.</w:t>
      </w:r>
    </w:p>
    <w:p w14:paraId="7C61D0D0" w14:textId="77777777" w:rsidR="00433AAE" w:rsidRPr="005F1B0E" w:rsidRDefault="00433AAE" w:rsidP="00433AAE">
      <w:pPr>
        <w:spacing w:after="0" w:line="240" w:lineRule="auto"/>
        <w:ind w:firstLine="567"/>
        <w:jc w:val="both"/>
        <w:rPr>
          <w:rFonts w:ascii="Times New Roman" w:hAnsi="Times New Roman"/>
          <w:sz w:val="24"/>
          <w:szCs w:val="24"/>
        </w:rPr>
      </w:pPr>
      <w:r w:rsidRPr="005F1B0E">
        <w:rPr>
          <w:rFonts w:ascii="Times New Roman" w:hAnsi="Times New Roman"/>
          <w:sz w:val="24"/>
          <w:szCs w:val="24"/>
        </w:rPr>
        <w:t xml:space="preserve">5.7.2.1.3. Участник-Страховщик обязан обеспечить размещение гарантийного взноса в размере, определенном в соответствии с подпунктом 5.7.2.2 настоящих Правил, не позднее 5 (пяти) рабочих дней </w:t>
      </w:r>
      <w:proofErr w:type="gramStart"/>
      <w:r w:rsidRPr="005F1B0E">
        <w:rPr>
          <w:rFonts w:ascii="Times New Roman" w:hAnsi="Times New Roman"/>
          <w:sz w:val="24"/>
          <w:szCs w:val="24"/>
        </w:rPr>
        <w:t>с даты нарушения</w:t>
      </w:r>
      <w:proofErr w:type="gramEnd"/>
      <w:r w:rsidRPr="005F1B0E">
        <w:rPr>
          <w:rFonts w:ascii="Times New Roman" w:hAnsi="Times New Roman"/>
          <w:sz w:val="24"/>
          <w:szCs w:val="24"/>
        </w:rPr>
        <w:t xml:space="preserve"> пункта 8 Приложения № 1 к настоящим Правилам.</w:t>
      </w:r>
    </w:p>
    <w:p w14:paraId="4F94A403" w14:textId="77777777" w:rsidR="00433AAE" w:rsidRPr="005F1B0E" w:rsidRDefault="00433AAE" w:rsidP="00433AAE">
      <w:pPr>
        <w:pStyle w:val="a5"/>
        <w:tabs>
          <w:tab w:val="left" w:pos="1276"/>
        </w:tabs>
        <w:spacing w:before="0" w:after="0" w:line="240" w:lineRule="auto"/>
        <w:ind w:firstLine="567"/>
        <w:rPr>
          <w:rFonts w:ascii="Times New Roman" w:hAnsi="Times New Roman"/>
          <w:sz w:val="24"/>
          <w:szCs w:val="24"/>
        </w:rPr>
      </w:pPr>
      <w:r w:rsidRPr="005F1B0E">
        <w:rPr>
          <w:rFonts w:ascii="Times New Roman" w:hAnsi="Times New Roman"/>
          <w:sz w:val="24"/>
          <w:szCs w:val="24"/>
        </w:rPr>
        <w:t xml:space="preserve">5.7.2.2. </w:t>
      </w:r>
      <w:proofErr w:type="gramStart"/>
      <w:r w:rsidRPr="005F1B0E">
        <w:rPr>
          <w:rFonts w:ascii="Times New Roman" w:hAnsi="Times New Roman"/>
          <w:sz w:val="24"/>
          <w:szCs w:val="24"/>
        </w:rPr>
        <w:t>В течение 5 (пяти) рабочих дней после получения от Российского Союза Автостраховщиков необходимых для расчета данных, сформированных (выгруженных) из АИС ОСАГО, но не позднее 20 (двадцатого) рабочего дня после окончания календарного квартала производится перерасчет размеров гарантийных взносов для всех Участников-Страховщиков, являющихся участниками Соглашения о ПВУ, в соответствии с пунктом 5.7.1 настоящих Правил.</w:t>
      </w:r>
      <w:proofErr w:type="gramEnd"/>
      <w:r w:rsidRPr="005F1B0E">
        <w:rPr>
          <w:rFonts w:ascii="Times New Roman" w:hAnsi="Times New Roman"/>
          <w:sz w:val="24"/>
          <w:szCs w:val="24"/>
        </w:rPr>
        <w:t xml:space="preserve"> Оператор Системы уведомляет Участников-Страховщиков о произведенном перерасчете минимальных размеров денежных средств, подлежащих размещению Участниками-Страховщиками на Счетах гарантийного фонда Платежной Системы Участника-Страховщика по итогам перерасчета, путем направления письма на адреса электронной почты Участников-Страховщиков, указанные в соответствующих договорах, заключаемых с Оператором Системы, или иным адресам электронной почты в случае их наличия. </w:t>
      </w:r>
    </w:p>
    <w:p w14:paraId="1464E906" w14:textId="77777777" w:rsidR="00433AAE" w:rsidRPr="005F1B0E" w:rsidRDefault="00433AAE" w:rsidP="00433AAE">
      <w:pPr>
        <w:pStyle w:val="a5"/>
        <w:tabs>
          <w:tab w:val="left" w:pos="1276"/>
        </w:tabs>
        <w:spacing w:before="0" w:after="0" w:line="240" w:lineRule="auto"/>
        <w:ind w:firstLine="567"/>
        <w:rPr>
          <w:rFonts w:ascii="Times New Roman" w:hAnsi="Times New Roman"/>
          <w:sz w:val="24"/>
          <w:szCs w:val="24"/>
        </w:rPr>
      </w:pPr>
      <w:r w:rsidRPr="005F1B0E">
        <w:rPr>
          <w:rFonts w:ascii="Times New Roman" w:hAnsi="Times New Roman"/>
          <w:sz w:val="24"/>
          <w:szCs w:val="24"/>
        </w:rPr>
        <w:t>5.7.2.2.1. Для Участника-Страховщика, являющегося участником Соглашения о ПВУ, у которого была отозвана лицензия на осуществление страховой деятельности (ОСАГО), действия, указанные в пункте 5.7.2.2 настоящих Правил, не осуществляются.</w:t>
      </w:r>
    </w:p>
    <w:p w14:paraId="7E4C4E29" w14:textId="77777777" w:rsidR="00433AAE" w:rsidRPr="005F1B0E" w:rsidRDefault="00433AAE" w:rsidP="00433AAE">
      <w:pPr>
        <w:pStyle w:val="a5"/>
        <w:tabs>
          <w:tab w:val="left" w:pos="1276"/>
        </w:tabs>
        <w:spacing w:before="0" w:after="0" w:line="240" w:lineRule="auto"/>
        <w:ind w:firstLine="567"/>
        <w:rPr>
          <w:rFonts w:ascii="Times New Roman" w:hAnsi="Times New Roman"/>
          <w:sz w:val="24"/>
          <w:szCs w:val="24"/>
        </w:rPr>
      </w:pPr>
      <w:r w:rsidRPr="005F1B0E">
        <w:rPr>
          <w:rFonts w:ascii="Times New Roman" w:hAnsi="Times New Roman"/>
          <w:sz w:val="24"/>
          <w:szCs w:val="24"/>
        </w:rPr>
        <w:t xml:space="preserve">5.7.2.2.2. </w:t>
      </w:r>
      <w:proofErr w:type="gramStart"/>
      <w:r w:rsidRPr="005F1B0E">
        <w:rPr>
          <w:rFonts w:ascii="Times New Roman" w:hAnsi="Times New Roman"/>
          <w:sz w:val="24"/>
          <w:szCs w:val="24"/>
        </w:rPr>
        <w:t>Для Участника-Страховщика, добровольно передавшего страховой портфель в порядке, предусмотренном правилами профессиональной деятельности Российского Союза Автостраховщиков, регламентирующими порядок передачи страхового портфеля (за исключением случаев передачи страхового портфеля при применении мер по предупреждению банкротства страховщика и в ходе процедур, применяемых в деле о банкротстве страховщика), по состоянию на дату окончания календарного квартала, перерасчет гарантийного взноса не осуществляется и устанавливается в размере в</w:t>
      </w:r>
      <w:proofErr w:type="gramEnd"/>
      <w:r w:rsidRPr="005F1B0E">
        <w:rPr>
          <w:rFonts w:ascii="Times New Roman" w:hAnsi="Times New Roman"/>
          <w:sz w:val="24"/>
          <w:szCs w:val="24"/>
        </w:rPr>
        <w:t xml:space="preserve"> </w:t>
      </w:r>
      <w:proofErr w:type="gramStart"/>
      <w:r w:rsidRPr="005F1B0E">
        <w:rPr>
          <w:rFonts w:ascii="Times New Roman" w:hAnsi="Times New Roman"/>
          <w:sz w:val="24"/>
          <w:szCs w:val="24"/>
        </w:rPr>
        <w:t>размере</w:t>
      </w:r>
      <w:proofErr w:type="gramEnd"/>
      <w:r w:rsidRPr="005F1B0E">
        <w:rPr>
          <w:rFonts w:ascii="Times New Roman" w:hAnsi="Times New Roman"/>
          <w:sz w:val="24"/>
          <w:szCs w:val="24"/>
        </w:rPr>
        <w:t xml:space="preserve"> 500 000 (пятьсот тысяч) рублей.</w:t>
      </w:r>
    </w:p>
    <w:p w14:paraId="505F89EF" w14:textId="77777777" w:rsidR="00433AAE" w:rsidRPr="005F1B0E" w:rsidRDefault="00433AAE" w:rsidP="00433AAE">
      <w:pPr>
        <w:pStyle w:val="a5"/>
        <w:tabs>
          <w:tab w:val="left" w:pos="1276"/>
        </w:tabs>
        <w:spacing w:before="0" w:after="0" w:line="240" w:lineRule="auto"/>
        <w:ind w:firstLine="567"/>
        <w:rPr>
          <w:rFonts w:ascii="Times New Roman" w:hAnsi="Times New Roman"/>
          <w:sz w:val="24"/>
          <w:szCs w:val="24"/>
        </w:rPr>
      </w:pPr>
      <w:r w:rsidRPr="005F1B0E">
        <w:rPr>
          <w:rFonts w:ascii="Times New Roman" w:hAnsi="Times New Roman"/>
          <w:sz w:val="24"/>
          <w:szCs w:val="24"/>
        </w:rPr>
        <w:t xml:space="preserve">5.7.2.2.3. </w:t>
      </w:r>
      <w:proofErr w:type="gramStart"/>
      <w:r w:rsidRPr="005F1B0E">
        <w:rPr>
          <w:rFonts w:ascii="Times New Roman" w:hAnsi="Times New Roman"/>
          <w:sz w:val="24"/>
          <w:szCs w:val="24"/>
        </w:rPr>
        <w:t xml:space="preserve">В течение 5 (пяти) рабочих дней после получения от Российского Союза Автостраховщиков необходимых для расчета данных, сформированных (выгруженных) из АИС ОСАГО, но не позднее 20 (двадцатого) рабочего дня после окончания календарного квартала Оператор Системы уведомляет о проведенном перерасчете минимальных размеров гарантийных взносов Российский Союз Автостраховщиков путем направления письма на официальный адрес электронной почты </w:t>
      </w:r>
      <w:proofErr w:type="spellStart"/>
      <w:r w:rsidRPr="005F1B0E">
        <w:rPr>
          <w:rFonts w:ascii="Times New Roman" w:hAnsi="Times New Roman"/>
          <w:sz w:val="24"/>
          <w:lang w:val="en-US"/>
        </w:rPr>
        <w:t>rsa</w:t>
      </w:r>
      <w:proofErr w:type="spellEnd"/>
      <w:r w:rsidR="004432D4">
        <w:fldChar w:fldCharType="begin"/>
      </w:r>
      <w:r w:rsidR="004432D4">
        <w:instrText xml:space="preserve"> HYPERLINK "mailto:___@autoins.ru" </w:instrText>
      </w:r>
      <w:r w:rsidR="004432D4">
        <w:fldChar w:fldCharType="separate"/>
      </w:r>
      <w:r w:rsidRPr="005F1B0E">
        <w:rPr>
          <w:rStyle w:val="af5"/>
          <w:rFonts w:ascii="Times New Roman" w:hAnsi="Times New Roman"/>
          <w:sz w:val="24"/>
          <w:szCs w:val="24"/>
        </w:rPr>
        <w:t>@</w:t>
      </w:r>
      <w:proofErr w:type="spellStart"/>
      <w:r w:rsidRPr="005F1B0E">
        <w:rPr>
          <w:rStyle w:val="af5"/>
          <w:rFonts w:ascii="Times New Roman" w:hAnsi="Times New Roman"/>
          <w:sz w:val="24"/>
          <w:szCs w:val="24"/>
          <w:lang w:val="en-US"/>
        </w:rPr>
        <w:t>autoins</w:t>
      </w:r>
      <w:proofErr w:type="spellEnd"/>
      <w:r w:rsidRPr="005F1B0E">
        <w:rPr>
          <w:rStyle w:val="af5"/>
          <w:rFonts w:ascii="Times New Roman" w:hAnsi="Times New Roman"/>
          <w:sz w:val="24"/>
          <w:szCs w:val="24"/>
        </w:rPr>
        <w:t>.</w:t>
      </w:r>
      <w:proofErr w:type="spellStart"/>
      <w:r w:rsidRPr="005F1B0E">
        <w:rPr>
          <w:rStyle w:val="af5"/>
          <w:rFonts w:ascii="Times New Roman" w:hAnsi="Times New Roman"/>
          <w:sz w:val="24"/>
          <w:szCs w:val="24"/>
          <w:lang w:val="en-US"/>
        </w:rPr>
        <w:t>ru</w:t>
      </w:r>
      <w:proofErr w:type="spellEnd"/>
      <w:r w:rsidR="004432D4">
        <w:rPr>
          <w:rStyle w:val="af5"/>
          <w:rFonts w:ascii="Times New Roman" w:hAnsi="Times New Roman"/>
          <w:sz w:val="24"/>
          <w:szCs w:val="24"/>
          <w:lang w:val="en-US"/>
        </w:rPr>
        <w:fldChar w:fldCharType="end"/>
      </w:r>
      <w:r w:rsidRPr="005F1B0E">
        <w:rPr>
          <w:rFonts w:ascii="Times New Roman" w:hAnsi="Times New Roman"/>
          <w:sz w:val="24"/>
          <w:szCs w:val="24"/>
        </w:rPr>
        <w:t>.</w:t>
      </w:r>
      <w:proofErr w:type="gramEnd"/>
    </w:p>
    <w:p w14:paraId="7C3B6638" w14:textId="77777777" w:rsidR="00433AAE" w:rsidRPr="005F1B0E" w:rsidRDefault="00433AAE" w:rsidP="00433AAE">
      <w:pPr>
        <w:spacing w:after="0" w:line="240" w:lineRule="auto"/>
        <w:ind w:firstLine="567"/>
        <w:jc w:val="both"/>
        <w:rPr>
          <w:rFonts w:ascii="Times New Roman" w:hAnsi="Times New Roman"/>
          <w:sz w:val="24"/>
          <w:szCs w:val="24"/>
        </w:rPr>
      </w:pPr>
      <w:r w:rsidRPr="005F1B0E">
        <w:rPr>
          <w:rFonts w:ascii="Times New Roman" w:hAnsi="Times New Roman"/>
          <w:sz w:val="24"/>
          <w:szCs w:val="24"/>
        </w:rPr>
        <w:t>5.7.2.2.4. В случае если рассчитанный размер гарантийного взноса Участника-Страховщика превысит текущий размер гарантийного взноса, данный Участник-Страховщик обязан обеспечить размещение недостающей части гарантийного взноса в течение 10 (десяти) рабочих дней с даты</w:t>
      </w:r>
      <w:r w:rsidR="00071C48" w:rsidRPr="005F1B0E">
        <w:rPr>
          <w:rFonts w:ascii="Times New Roman" w:hAnsi="Times New Roman"/>
          <w:sz w:val="24"/>
          <w:szCs w:val="24"/>
        </w:rPr>
        <w:t>, следующей за датой</w:t>
      </w:r>
      <w:r w:rsidRPr="005F1B0E">
        <w:rPr>
          <w:rFonts w:ascii="Times New Roman" w:hAnsi="Times New Roman"/>
          <w:sz w:val="24"/>
          <w:szCs w:val="24"/>
        </w:rPr>
        <w:t xml:space="preserve"> получения уведомления от Оператора Системы.</w:t>
      </w:r>
    </w:p>
    <w:p w14:paraId="0DCD6EBA" w14:textId="77777777" w:rsidR="00433AAE" w:rsidRPr="005F1B0E" w:rsidRDefault="00433AAE" w:rsidP="00433AAE">
      <w:pPr>
        <w:spacing w:after="0" w:line="240" w:lineRule="auto"/>
        <w:ind w:firstLine="567"/>
        <w:jc w:val="both"/>
        <w:rPr>
          <w:rFonts w:ascii="Times New Roman" w:hAnsi="Times New Roman"/>
          <w:sz w:val="24"/>
          <w:szCs w:val="24"/>
        </w:rPr>
      </w:pPr>
      <w:r w:rsidRPr="005F1B0E">
        <w:rPr>
          <w:rFonts w:ascii="Times New Roman" w:hAnsi="Times New Roman"/>
          <w:sz w:val="24"/>
          <w:szCs w:val="24"/>
        </w:rPr>
        <w:t>5.7.2.2.5. В случае если к Участнику-Страховщику ранее были применены пункты 5.7.2.1-5.7.2.1.3 настоящих Правил размер гарантийного взноса данного Участника-Страховщика устанавливается в размере наибольшего из значений, полученных либо при перерасчете в соответствии с пунктом 5.7.2.2 настоящих Правил, либо ранее рассчитанного в соответствии с пунктом 5.7.2.1.1 настоящих Правил. Участник-Страховщик обязан обеспечить наличие необходимой суммы гарантийного взноса в течение 10 (десяти) рабочих дней с даты, следующей за датой получения уведомления от Оператора Системы. Положение настоящего подпункта действует в течение 1 (одного) года с даты, следующей за датой увеличения Участником-Страховщиком размера гарантийного взноса в соответствии с пунктами 5.7.2.1-5.7.2.4 настоящих Правил.</w:t>
      </w:r>
    </w:p>
    <w:p w14:paraId="1D1D9D21" w14:textId="77777777" w:rsidR="00433AAE" w:rsidRPr="005F1B0E" w:rsidRDefault="00433AAE" w:rsidP="00433AAE">
      <w:pPr>
        <w:spacing w:after="0" w:line="240" w:lineRule="auto"/>
        <w:ind w:firstLine="567"/>
        <w:jc w:val="both"/>
        <w:rPr>
          <w:rFonts w:ascii="Times New Roman" w:hAnsi="Times New Roman"/>
          <w:sz w:val="24"/>
          <w:szCs w:val="24"/>
        </w:rPr>
      </w:pPr>
      <w:r w:rsidRPr="005F1B0E">
        <w:rPr>
          <w:rFonts w:ascii="Times New Roman" w:hAnsi="Times New Roman"/>
          <w:sz w:val="24"/>
          <w:szCs w:val="24"/>
        </w:rPr>
        <w:lastRenderedPageBreak/>
        <w:t xml:space="preserve">5.7.2.2.6. </w:t>
      </w:r>
      <w:proofErr w:type="gramStart"/>
      <w:r w:rsidRPr="005F1B0E">
        <w:rPr>
          <w:rFonts w:ascii="Times New Roman" w:hAnsi="Times New Roman"/>
          <w:sz w:val="24"/>
          <w:szCs w:val="24"/>
        </w:rPr>
        <w:t>В течение 15</w:t>
      </w:r>
      <w:r w:rsidRPr="005F1B0E">
        <w:rPr>
          <w:rFonts w:ascii="Times New Roman" w:hAnsi="Times New Roman"/>
          <w:sz w:val="24"/>
          <w:szCs w:val="24"/>
          <w:lang w:eastAsia="ru-RU"/>
        </w:rPr>
        <w:t xml:space="preserve"> (пятнадцати) рабочих дней </w:t>
      </w:r>
      <w:r w:rsidRPr="005F1B0E">
        <w:rPr>
          <w:rFonts w:ascii="Times New Roman" w:hAnsi="Times New Roman"/>
          <w:sz w:val="24"/>
          <w:szCs w:val="24"/>
        </w:rPr>
        <w:t>второго и третьего месяца квартала, следующего за кварталом, за который</w:t>
      </w:r>
      <w:r w:rsidRPr="005F1B0E">
        <w:rPr>
          <w:rFonts w:ascii="Times New Roman" w:hAnsi="Times New Roman"/>
          <w:sz w:val="24"/>
          <w:szCs w:val="24"/>
          <w:lang w:eastAsia="ru-RU"/>
        </w:rPr>
        <w:t xml:space="preserve"> производился перерасчет минимальных </w:t>
      </w:r>
      <w:r w:rsidRPr="005F1B0E">
        <w:rPr>
          <w:rFonts w:ascii="Times New Roman" w:hAnsi="Times New Roman"/>
          <w:sz w:val="24"/>
          <w:szCs w:val="24"/>
        </w:rPr>
        <w:t>размеров гарантийных взносов, Оператор Системы осуществляет контрольные перерасчеты минимальных размеров гарантийных взносов Участников-Страховщиков на основании данных из АИС ОСАГО за последние 4 квартала, сформированных (выгруженных) из АИС ОСАГО в 10 (десятый) рабочих день второго и третьего месяца квартала, следующего за кварталом</w:t>
      </w:r>
      <w:proofErr w:type="gramEnd"/>
      <w:r w:rsidRPr="005F1B0E">
        <w:rPr>
          <w:rFonts w:ascii="Times New Roman" w:hAnsi="Times New Roman"/>
          <w:sz w:val="24"/>
          <w:szCs w:val="24"/>
        </w:rPr>
        <w:t>, за который</w:t>
      </w:r>
      <w:r w:rsidRPr="005F1B0E">
        <w:rPr>
          <w:rFonts w:ascii="Times New Roman" w:hAnsi="Times New Roman"/>
          <w:sz w:val="24"/>
          <w:szCs w:val="24"/>
          <w:lang w:eastAsia="ru-RU"/>
        </w:rPr>
        <w:t xml:space="preserve"> производился перерасчет минимальных </w:t>
      </w:r>
      <w:r w:rsidRPr="005F1B0E">
        <w:rPr>
          <w:rFonts w:ascii="Times New Roman" w:hAnsi="Times New Roman"/>
          <w:sz w:val="24"/>
          <w:szCs w:val="24"/>
        </w:rPr>
        <w:t xml:space="preserve">размеров гарантийных взносов. </w:t>
      </w:r>
    </w:p>
    <w:p w14:paraId="1421C060" w14:textId="77777777" w:rsidR="00433AAE" w:rsidRPr="005F1B0E" w:rsidRDefault="00433AAE" w:rsidP="00433AAE">
      <w:pPr>
        <w:spacing w:after="0" w:line="240" w:lineRule="auto"/>
        <w:ind w:firstLine="567"/>
        <w:jc w:val="both"/>
        <w:rPr>
          <w:rFonts w:ascii="Times New Roman" w:hAnsi="Times New Roman"/>
          <w:sz w:val="24"/>
          <w:szCs w:val="24"/>
        </w:rPr>
      </w:pPr>
      <w:r w:rsidRPr="005F1B0E">
        <w:rPr>
          <w:rFonts w:ascii="Times New Roman" w:hAnsi="Times New Roman"/>
          <w:sz w:val="24"/>
          <w:szCs w:val="24"/>
        </w:rPr>
        <w:t>Оператор Системы уведомляет Участников-Страховщиков о новых значениях минимальных размеров гарантийных взносов в течение указанного в первом абзаце настоящего пункта срока.</w:t>
      </w:r>
    </w:p>
    <w:p w14:paraId="6DDDDDFE" w14:textId="77777777" w:rsidR="00433AAE" w:rsidRPr="005F1B0E" w:rsidRDefault="00433AAE" w:rsidP="00433AAE">
      <w:pPr>
        <w:spacing w:after="0" w:line="240" w:lineRule="auto"/>
        <w:ind w:firstLine="567"/>
        <w:jc w:val="both"/>
        <w:rPr>
          <w:rFonts w:ascii="Times New Roman" w:hAnsi="Times New Roman"/>
          <w:sz w:val="24"/>
          <w:szCs w:val="24"/>
        </w:rPr>
      </w:pPr>
      <w:proofErr w:type="gramStart"/>
      <w:r w:rsidRPr="005F1B0E">
        <w:rPr>
          <w:rFonts w:ascii="Times New Roman" w:hAnsi="Times New Roman"/>
          <w:sz w:val="24"/>
          <w:szCs w:val="24"/>
        </w:rPr>
        <w:t>В случае если после контрольного перерасчета размер гарантийного взноса Участника-Страховщика превысит ранее рассчитанный размер этой величины, то данный Участник-Страховщик обязан обеспечить размещение недостающей суммы гарантийного взноса на Счете гарантийного фонда Платежной Системы Участника-Страховщика в течение 10 (десяти) рабочих дней с даты</w:t>
      </w:r>
      <w:r w:rsidR="00071C48" w:rsidRPr="005F1B0E">
        <w:rPr>
          <w:rFonts w:ascii="Times New Roman" w:hAnsi="Times New Roman"/>
          <w:sz w:val="24"/>
          <w:szCs w:val="24"/>
        </w:rPr>
        <w:t>, следующей за датой</w:t>
      </w:r>
      <w:r w:rsidRPr="005F1B0E">
        <w:rPr>
          <w:rFonts w:ascii="Times New Roman" w:hAnsi="Times New Roman"/>
          <w:sz w:val="24"/>
          <w:szCs w:val="24"/>
        </w:rPr>
        <w:t xml:space="preserve"> получения уведомления от Оператора Системы о необходимости увеличения.</w:t>
      </w:r>
      <w:proofErr w:type="gramEnd"/>
    </w:p>
    <w:p w14:paraId="739A3F2C" w14:textId="77777777" w:rsidR="00433AAE" w:rsidRPr="005F1B0E" w:rsidRDefault="00433AAE" w:rsidP="00433AAE">
      <w:pPr>
        <w:spacing w:after="0" w:line="240" w:lineRule="auto"/>
        <w:ind w:firstLine="567"/>
        <w:jc w:val="both"/>
        <w:rPr>
          <w:rFonts w:ascii="Times New Roman" w:hAnsi="Times New Roman"/>
          <w:sz w:val="24"/>
          <w:szCs w:val="24"/>
        </w:rPr>
      </w:pPr>
      <w:proofErr w:type="gramStart"/>
      <w:r w:rsidRPr="005F1B0E">
        <w:rPr>
          <w:rFonts w:ascii="Times New Roman" w:hAnsi="Times New Roman"/>
          <w:sz w:val="24"/>
          <w:szCs w:val="24"/>
        </w:rPr>
        <w:t>В случае если после контрольного перерасчета размер гарантийного взноса Участника-Страховщика оказывается менее ранее рассчитанного в соответствии с пунктом 5.7.2.2 настоящих Правил значения, то данный Участник-Страховщик обязан обеспечить наличие недостающей суммы гарантийного взноса на Счете гарантийного фонда Платежной Системы Участника-Страховщика в размере, рассчитанном первоначально, в срок, указанный в подпункте 5.7.2.2.4 настоящих Правил.</w:t>
      </w:r>
      <w:proofErr w:type="gramEnd"/>
    </w:p>
    <w:p w14:paraId="7F767C62" w14:textId="77777777" w:rsidR="00433AAE" w:rsidRPr="005F1B0E" w:rsidRDefault="00433AAE" w:rsidP="00433AAE">
      <w:pPr>
        <w:spacing w:after="0" w:line="240" w:lineRule="auto"/>
        <w:ind w:firstLine="567"/>
        <w:jc w:val="both"/>
        <w:rPr>
          <w:rFonts w:ascii="Times New Roman" w:hAnsi="Times New Roman"/>
          <w:sz w:val="24"/>
          <w:szCs w:val="24"/>
        </w:rPr>
      </w:pPr>
      <w:r w:rsidRPr="005F1B0E">
        <w:rPr>
          <w:rFonts w:ascii="Times New Roman" w:hAnsi="Times New Roman"/>
          <w:sz w:val="24"/>
          <w:szCs w:val="24"/>
        </w:rPr>
        <w:t>5.7.2.2.7. Размещение дополнительной части гарантийного взноса должно осуществляться у того же Участника-Банка, с которым заключен Договор банковского счета, на основании которого Участнику-Страховщику открыт Счет гарантийного фонда Платежной системы Участника-Страховщика.</w:t>
      </w:r>
    </w:p>
    <w:p w14:paraId="7F8EB01D" w14:textId="77777777" w:rsidR="00433AAE" w:rsidRPr="005F1B0E" w:rsidRDefault="00433AAE" w:rsidP="00433AAE">
      <w:pPr>
        <w:spacing w:line="240" w:lineRule="auto"/>
        <w:ind w:firstLine="567"/>
        <w:jc w:val="both"/>
        <w:rPr>
          <w:rFonts w:ascii="Times New Roman" w:hAnsi="Times New Roman"/>
          <w:b/>
          <w:sz w:val="24"/>
          <w:szCs w:val="24"/>
        </w:rPr>
      </w:pPr>
      <w:bookmarkStart w:id="888" w:name="_Toc492560415"/>
      <w:bookmarkStart w:id="889" w:name="_Toc494813936"/>
      <w:r w:rsidRPr="005F1B0E">
        <w:rPr>
          <w:rFonts w:ascii="Times New Roman" w:hAnsi="Times New Roman"/>
          <w:sz w:val="24"/>
          <w:szCs w:val="24"/>
        </w:rPr>
        <w:t>5.7.2.2.8. Общий размер гарантийного взноса Участника-Страховщика формируется исходя из рассчитанного значения в соответствии с условиями пунктов 5.7.1 и 5.7.2 настоящих Правил, а также суммы денежных средств, размещенных Участником-Страховщиком на Счете гарантийного фонда Платежной системы Участника-Страховщика сверх рассчитанного значения размера гарантийного взноса в соответствии с требованиями пунктов 5.7.1 и 5.7.2 настоящих Правил.</w:t>
      </w:r>
      <w:bookmarkEnd w:id="888"/>
      <w:bookmarkEnd w:id="889"/>
    </w:p>
    <w:p w14:paraId="200733C3" w14:textId="77777777" w:rsidR="00433AAE" w:rsidRPr="005F1B0E" w:rsidRDefault="00433AAE" w:rsidP="00433AAE">
      <w:pPr>
        <w:pStyle w:val="6"/>
        <w:rPr>
          <w:rFonts w:asciiTheme="minorHAnsi" w:hAnsiTheme="minorHAnsi"/>
          <w:b w:val="0"/>
        </w:rPr>
      </w:pPr>
      <w:bookmarkStart w:id="890" w:name="_Toc38905266"/>
      <w:bookmarkStart w:id="891" w:name="_Toc73978866"/>
      <w:bookmarkStart w:id="892" w:name="_Toc69896937"/>
      <w:bookmarkStart w:id="893" w:name="_Toc70341046"/>
      <w:bookmarkStart w:id="894" w:name="_Toc80272760"/>
      <w:bookmarkStart w:id="895" w:name="_Toc84518167"/>
      <w:bookmarkStart w:id="896" w:name="_Toc86145152"/>
      <w:bookmarkStart w:id="897" w:name="_Toc492560416"/>
      <w:r w:rsidRPr="005F1B0E">
        <w:rPr>
          <w:rFonts w:asciiTheme="minorHAnsi" w:hAnsiTheme="minorHAnsi"/>
        </w:rPr>
        <w:t>5.8. Управление непрерывностью функционирования Платежной системы</w:t>
      </w:r>
      <w:bookmarkEnd w:id="890"/>
      <w:bookmarkEnd w:id="891"/>
      <w:bookmarkEnd w:id="892"/>
      <w:bookmarkEnd w:id="893"/>
      <w:bookmarkEnd w:id="894"/>
      <w:bookmarkEnd w:id="895"/>
      <w:bookmarkEnd w:id="896"/>
    </w:p>
    <w:p w14:paraId="4F59709E" w14:textId="77777777" w:rsidR="00433AAE" w:rsidRPr="005F1B0E" w:rsidRDefault="00433AAE" w:rsidP="00433AAE">
      <w:pPr>
        <w:autoSpaceDE w:val="0"/>
        <w:autoSpaceDN w:val="0"/>
        <w:adjustRightInd w:val="0"/>
        <w:spacing w:after="0" w:line="240" w:lineRule="auto"/>
        <w:ind w:firstLine="567"/>
        <w:jc w:val="both"/>
        <w:rPr>
          <w:rFonts w:ascii="Times New Roman" w:eastAsia="TimesNewRomanPSMT" w:hAnsi="Times New Roman"/>
          <w:sz w:val="24"/>
          <w:szCs w:val="24"/>
        </w:rPr>
      </w:pPr>
      <w:r w:rsidRPr="005F1B0E">
        <w:rPr>
          <w:rFonts w:ascii="Times New Roman" w:hAnsi="Times New Roman"/>
          <w:sz w:val="24"/>
          <w:szCs w:val="24"/>
        </w:rPr>
        <w:t xml:space="preserve">Оператор Системы в целях управления непрерывностью функционирования Платежной системы </w:t>
      </w:r>
      <w:r w:rsidRPr="005F1B0E">
        <w:rPr>
          <w:rFonts w:ascii="Times New Roman" w:eastAsia="TimesNewRomanPSMT" w:hAnsi="Times New Roman"/>
          <w:sz w:val="24"/>
          <w:szCs w:val="24"/>
        </w:rPr>
        <w:t xml:space="preserve">организует деятельность по управлению непрерывностью функционирования Платежной системы, нарушенной в результате непредвиденных обстоятельств, включающее распределение </w:t>
      </w:r>
      <w:r w:rsidRPr="005F1B0E">
        <w:rPr>
          <w:rFonts w:ascii="Times New Roman" w:hAnsi="Times New Roman"/>
          <w:sz w:val="24"/>
          <w:szCs w:val="24"/>
        </w:rPr>
        <w:t>прав и обязанностей Субъектов системы по управлению непрерывностью функционирования Платежной системы.</w:t>
      </w:r>
    </w:p>
    <w:p w14:paraId="354240C1" w14:textId="77777777" w:rsidR="00433AAE" w:rsidRPr="005F1B0E" w:rsidRDefault="00433AAE" w:rsidP="00433AAE">
      <w:pPr>
        <w:pStyle w:val="ConsPlusNormal"/>
        <w:ind w:firstLine="567"/>
        <w:jc w:val="both"/>
        <w:rPr>
          <w:rFonts w:ascii="Times New Roman" w:eastAsia="TimesNewRomanPSMT" w:hAnsi="Times New Roman" w:cs="Times New Roman"/>
          <w:sz w:val="24"/>
          <w:szCs w:val="24"/>
        </w:rPr>
      </w:pPr>
      <w:r w:rsidRPr="005F1B0E">
        <w:rPr>
          <w:rFonts w:ascii="Times New Roman" w:eastAsia="TimesNewRomanPSMT" w:hAnsi="Times New Roman" w:cs="Times New Roman"/>
          <w:sz w:val="24"/>
          <w:szCs w:val="24"/>
        </w:rPr>
        <w:t>Обязанности Оператора Системы при управлении непрерывностью функционирования Платежной системы:</w:t>
      </w:r>
    </w:p>
    <w:p w14:paraId="49BB0068"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eastAsia="TimesNewRomanPSMT" w:hAnsi="Times New Roman" w:cs="Times New Roman"/>
          <w:sz w:val="24"/>
          <w:szCs w:val="24"/>
        </w:rPr>
        <w:t xml:space="preserve">а) организация </w:t>
      </w:r>
      <w:r w:rsidRPr="005F1B0E">
        <w:rPr>
          <w:rFonts w:ascii="Times New Roman" w:hAnsi="Times New Roman" w:cs="Times New Roman"/>
          <w:sz w:val="24"/>
          <w:szCs w:val="24"/>
        </w:rPr>
        <w:t>сбора и обработки сведений, используемых для расчета показателей БФПС (далее - сведения по Платежной системе).</w:t>
      </w:r>
    </w:p>
    <w:p w14:paraId="260B7CE2" w14:textId="77777777" w:rsidR="00433AAE" w:rsidRPr="005F1B0E" w:rsidRDefault="00433AAE" w:rsidP="00433AAE">
      <w:pPr>
        <w:autoSpaceDE w:val="0"/>
        <w:autoSpaceDN w:val="0"/>
        <w:adjustRightInd w:val="0"/>
        <w:spacing w:after="0" w:line="240" w:lineRule="auto"/>
        <w:ind w:firstLine="709"/>
        <w:jc w:val="both"/>
        <w:rPr>
          <w:rFonts w:ascii="Times New Roman" w:eastAsia="TimesNewRomanPSMT" w:hAnsi="Times New Roman"/>
          <w:sz w:val="24"/>
          <w:szCs w:val="24"/>
        </w:rPr>
      </w:pPr>
      <w:r w:rsidRPr="005F1B0E">
        <w:rPr>
          <w:rFonts w:ascii="Times New Roman" w:eastAsia="TimesNewRomanPSMT" w:hAnsi="Times New Roman"/>
          <w:sz w:val="24"/>
          <w:szCs w:val="24"/>
        </w:rPr>
        <w:t>Сведения по Платежной системе включают в себя следующие сведения об Инцидентах:</w:t>
      </w:r>
    </w:p>
    <w:p w14:paraId="21C2C18C"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время и дата возникновения Инцидента (в случае невозможности установить время возникновения Инцидента указывается время его выявления);</w:t>
      </w:r>
    </w:p>
    <w:p w14:paraId="4787CA5C"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краткое описание Инцидента (характеристика произошедшего события и его последствия);</w:t>
      </w:r>
    </w:p>
    <w:p w14:paraId="3F6B1598"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наименование Бизнес-процесса, в ходе которого произошел Инцидент;</w:t>
      </w:r>
    </w:p>
    <w:p w14:paraId="0A2850D2"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наименование Бизнес-процесса, на который оказал влияние Инцидент;</w:t>
      </w:r>
    </w:p>
    <w:p w14:paraId="47B151A5"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lastRenderedPageBreak/>
        <w:t>- наличие (отсутствие) факта приостановления (прекращения) оказания услуг платежной инфраструктуры в результате Инцидента;</w:t>
      </w:r>
    </w:p>
    <w:p w14:paraId="7895FA1C"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 влияние Инцидента на БФПС, определяемое с учетом требований, предусмотренных </w:t>
      </w:r>
      <w:hyperlink w:anchor="P73" w:history="1">
        <w:r w:rsidRPr="005F1B0E">
          <w:rPr>
            <w:rFonts w:ascii="Times New Roman" w:hAnsi="Times New Roman" w:cs="Times New Roman"/>
            <w:sz w:val="24"/>
            <w:szCs w:val="24"/>
          </w:rPr>
          <w:t xml:space="preserve">подпунктом </w:t>
        </w:r>
      </w:hyperlink>
      <w:r w:rsidRPr="005F1B0E">
        <w:rPr>
          <w:rFonts w:ascii="Times New Roman" w:hAnsi="Times New Roman" w:cs="Times New Roman"/>
          <w:sz w:val="24"/>
          <w:szCs w:val="24"/>
        </w:rPr>
        <w:t>«в» пункта 5.8 настоящих Правил;</w:t>
      </w:r>
    </w:p>
    <w:p w14:paraId="2CA8F5D7"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степень влияния Инцидента на функционирование Платежной системы в зависимости от количества Операторов услуг платежной инфраструктуры, и (или) количества и значимости Участников, на которых оказал непосредственное влияние Инцидент, и (или) количества и суммы неисполненных, и (или) несвоевременно исполненных, и (или) ошибочно исполненных Распоряжений, и иных факторов;</w:t>
      </w:r>
    </w:p>
    <w:p w14:paraId="68EC01B5"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время и дата восстановления оказания услуг платежной инфраструктуры в случае приостановления их оказания;</w:t>
      </w:r>
    </w:p>
    <w:p w14:paraId="410A7D55"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мероприятия по устранению Инцидента и его неблагоприятных последствий с указанием планируемой и фактической продолжительности проведения данных мероприятий;</w:t>
      </w:r>
    </w:p>
    <w:p w14:paraId="4A76F407"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дата восстановления оказания услуг платежной инфраструктуры, соответствующего требованиям к оказанию услуг;</w:t>
      </w:r>
    </w:p>
    <w:p w14:paraId="507C9BB1"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неблагоприятные последствия Инцидента для Субъектов системы, в том числе:</w:t>
      </w:r>
    </w:p>
    <w:p w14:paraId="576DA566" w14:textId="77777777" w:rsidR="00433AAE" w:rsidRPr="005F1B0E" w:rsidRDefault="00433AAE" w:rsidP="000A35F3">
      <w:pPr>
        <w:pStyle w:val="ConsPlusNormal"/>
        <w:numPr>
          <w:ilvl w:val="0"/>
          <w:numId w:val="18"/>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сумма денежных средств, уплаченных Оператором Системы и (или) взысканных с Оператора Системы;</w:t>
      </w:r>
    </w:p>
    <w:p w14:paraId="246F1A90" w14:textId="77777777" w:rsidR="00433AAE" w:rsidRPr="005F1B0E" w:rsidRDefault="00433AAE" w:rsidP="000A35F3">
      <w:pPr>
        <w:pStyle w:val="ConsPlusNormal"/>
        <w:numPr>
          <w:ilvl w:val="0"/>
          <w:numId w:val="18"/>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сумма денежных средств, уплаченных Оператором (Операторами) услуг платежной инфраструктуры и (или) взысканных с Оператора (Операторов) услуг платежной инфраструктуры;</w:t>
      </w:r>
    </w:p>
    <w:p w14:paraId="555ADE5A" w14:textId="77777777" w:rsidR="00433AAE" w:rsidRPr="005F1B0E" w:rsidRDefault="00433AAE" w:rsidP="000A35F3">
      <w:pPr>
        <w:pStyle w:val="ConsPlusNormal"/>
        <w:numPr>
          <w:ilvl w:val="0"/>
          <w:numId w:val="18"/>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количество и сумма неисполненных и (или) несвоевременно исполненных, и (или) ошибочно исполненных Распоряжений, на исполнение которых оказал влияние Инцидент;</w:t>
      </w:r>
    </w:p>
    <w:p w14:paraId="1A110CF2" w14:textId="77777777" w:rsidR="00433AAE" w:rsidRPr="005F1B0E" w:rsidRDefault="00433AAE" w:rsidP="000A35F3">
      <w:pPr>
        <w:pStyle w:val="ConsPlusNormal"/>
        <w:numPr>
          <w:ilvl w:val="0"/>
          <w:numId w:val="18"/>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продолжительность приостановления оказания услуг платежной инфраструктуры;</w:t>
      </w:r>
    </w:p>
    <w:p w14:paraId="1B2A691F"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б) о</w:t>
      </w:r>
      <w:r w:rsidRPr="005F1B0E">
        <w:rPr>
          <w:rFonts w:ascii="Times New Roman" w:eastAsia="TimesNewRomanPSMT" w:hAnsi="Times New Roman" w:cs="Times New Roman"/>
          <w:sz w:val="24"/>
          <w:szCs w:val="24"/>
        </w:rPr>
        <w:t>рганизация</w:t>
      </w:r>
      <w:r w:rsidRPr="005F1B0E">
        <w:rPr>
          <w:rFonts w:ascii="Times New Roman" w:hAnsi="Times New Roman" w:cs="Times New Roman"/>
          <w:sz w:val="24"/>
          <w:szCs w:val="24"/>
        </w:rPr>
        <w:t xml:space="preserve"> деятельности по разработке регламентов выполнения процедур и контроля их соблюдения;</w:t>
      </w:r>
    </w:p>
    <w:p w14:paraId="450F8F7F"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в) проведение оценки влияния на БФПС каждого произошедшего в Платежной системе Инцидента в течение 24 (двадцати четырех) часов с момента его возникновения (выявления), а также в течение 24 (двадцати четырех) часов после устранения Инцидента (восстановления оказания услуг платежной инфраструктуры, соответствующего требованиям к оказанию услуг).</w:t>
      </w:r>
    </w:p>
    <w:p w14:paraId="0100CEB0"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В случае если вследствие произошедшего в Платежной системе Инцидента нарушен регламент выполнения процедур, но при этом не нарушен пороговый уровень каждого из показателей П</w:t>
      </w:r>
      <w:proofErr w:type="gramStart"/>
      <w:r w:rsidRPr="005F1B0E">
        <w:rPr>
          <w:rFonts w:ascii="Times New Roman" w:hAnsi="Times New Roman" w:cs="Times New Roman"/>
          <w:sz w:val="24"/>
          <w:szCs w:val="24"/>
        </w:rPr>
        <w:t>1</w:t>
      </w:r>
      <w:proofErr w:type="gramEnd"/>
      <w:r w:rsidRPr="005F1B0E">
        <w:rPr>
          <w:rFonts w:ascii="Times New Roman" w:hAnsi="Times New Roman" w:cs="Times New Roman"/>
          <w:sz w:val="24"/>
          <w:szCs w:val="24"/>
        </w:rPr>
        <w:t xml:space="preserve"> и П2, данный Инцидент признается непосредственно не влияющим на БФПС.</w:t>
      </w:r>
    </w:p>
    <w:p w14:paraId="1705D75C"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Произошедший в Платежной системе Инцидент признается влияющим на БФПС в случае, если вследствие данного Инцидента реализовано хотя бы одно из следующих условий:</w:t>
      </w:r>
    </w:p>
    <w:p w14:paraId="56239859" w14:textId="77777777" w:rsidR="00433AAE" w:rsidRPr="005F1B0E" w:rsidRDefault="00433AAE" w:rsidP="000A35F3">
      <w:pPr>
        <w:pStyle w:val="ConsPlusNormal"/>
        <w:numPr>
          <w:ilvl w:val="0"/>
          <w:numId w:val="19"/>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нарушен регламент выполнения процедур при одновременном нарушении порогового уровня показателя П</w:t>
      </w:r>
      <w:proofErr w:type="gramStart"/>
      <w:r w:rsidRPr="005F1B0E">
        <w:rPr>
          <w:rFonts w:ascii="Times New Roman" w:hAnsi="Times New Roman" w:cs="Times New Roman"/>
          <w:sz w:val="24"/>
          <w:szCs w:val="24"/>
        </w:rPr>
        <w:t>2</w:t>
      </w:r>
      <w:proofErr w:type="gramEnd"/>
      <w:r w:rsidRPr="005F1B0E">
        <w:rPr>
          <w:rFonts w:ascii="Times New Roman" w:hAnsi="Times New Roman" w:cs="Times New Roman"/>
          <w:sz w:val="24"/>
          <w:szCs w:val="24"/>
        </w:rPr>
        <w:t>;</w:t>
      </w:r>
    </w:p>
    <w:p w14:paraId="2E986EF4" w14:textId="77777777" w:rsidR="00433AAE" w:rsidRPr="005F1B0E" w:rsidRDefault="00433AAE" w:rsidP="000A35F3">
      <w:pPr>
        <w:pStyle w:val="ConsPlusNormal"/>
        <w:numPr>
          <w:ilvl w:val="0"/>
          <w:numId w:val="19"/>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нарушен пороговый уровень показателя П</w:t>
      </w:r>
      <w:proofErr w:type="gramStart"/>
      <w:r w:rsidRPr="005F1B0E">
        <w:rPr>
          <w:rFonts w:ascii="Times New Roman" w:hAnsi="Times New Roman" w:cs="Times New Roman"/>
          <w:sz w:val="24"/>
          <w:szCs w:val="24"/>
        </w:rPr>
        <w:t>1</w:t>
      </w:r>
      <w:proofErr w:type="gramEnd"/>
      <w:r w:rsidRPr="005F1B0E">
        <w:rPr>
          <w:rFonts w:ascii="Times New Roman" w:hAnsi="Times New Roman" w:cs="Times New Roman"/>
          <w:sz w:val="24"/>
          <w:szCs w:val="24"/>
        </w:rPr>
        <w:t>;</w:t>
      </w:r>
    </w:p>
    <w:p w14:paraId="28E555EB" w14:textId="77777777" w:rsidR="00433AAE" w:rsidRPr="005F1B0E" w:rsidRDefault="00433AAE" w:rsidP="000A35F3">
      <w:pPr>
        <w:pStyle w:val="ConsPlusNormal"/>
        <w:numPr>
          <w:ilvl w:val="0"/>
          <w:numId w:val="19"/>
        </w:numPr>
        <w:ind w:left="0" w:firstLine="709"/>
        <w:jc w:val="both"/>
        <w:rPr>
          <w:rFonts w:ascii="Times New Roman" w:hAnsi="Times New Roman" w:cs="Times New Roman"/>
          <w:sz w:val="24"/>
          <w:szCs w:val="24"/>
        </w:rPr>
      </w:pPr>
      <w:r w:rsidRPr="005F1B0E">
        <w:rPr>
          <w:rFonts w:ascii="Times New Roman" w:hAnsi="Times New Roman" w:cs="Times New Roman"/>
          <w:sz w:val="24"/>
          <w:szCs w:val="24"/>
        </w:rPr>
        <w:t>превышена продолжительность установленного Оператором Системы времени, в течение которого должно быть восстановлено оказание услуг платежной инфраструктуры, соответствующее требованиям к оказанию услуг.</w:t>
      </w:r>
    </w:p>
    <w:p w14:paraId="011DD298"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В случае выявления дополнительных обстоятельств Инцидента, оценка влияния которого на БФПС уже завершена, проводится повторная оценка произошедшего Инцидента с учетом вновь выявленных обстоятельств;</w:t>
      </w:r>
    </w:p>
    <w:p w14:paraId="7024C9DD"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г) проведение оценки влияния на БФПС всех Инцидентов, произошедших в Платежной системе в течение календарного месяца. Оценка влияния на БФПС данных </w:t>
      </w:r>
      <w:r w:rsidRPr="005F1B0E">
        <w:rPr>
          <w:rFonts w:ascii="Times New Roman" w:hAnsi="Times New Roman" w:cs="Times New Roman"/>
          <w:sz w:val="24"/>
          <w:szCs w:val="24"/>
        </w:rPr>
        <w:lastRenderedPageBreak/>
        <w:t>Инцидентов должна проводиться в течение 5 (пяти) рабочих дней после дня окончания календарного месяца, в котором возникли Инциденты.</w:t>
      </w:r>
    </w:p>
    <w:p w14:paraId="4E61096A"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В случае если вследствие произошедших в Платежной системе в течение календарного месяца Инцидентов не нарушен пороговый уровень показателя П</w:t>
      </w:r>
      <w:proofErr w:type="gramStart"/>
      <w:r w:rsidRPr="005F1B0E">
        <w:rPr>
          <w:rFonts w:ascii="Times New Roman" w:hAnsi="Times New Roman" w:cs="Times New Roman"/>
          <w:sz w:val="24"/>
          <w:szCs w:val="24"/>
        </w:rPr>
        <w:t>4</w:t>
      </w:r>
      <w:proofErr w:type="gramEnd"/>
      <w:r w:rsidRPr="005F1B0E">
        <w:rPr>
          <w:rFonts w:ascii="Times New Roman" w:hAnsi="Times New Roman" w:cs="Times New Roman"/>
          <w:sz w:val="24"/>
          <w:szCs w:val="24"/>
        </w:rPr>
        <w:t>, рассчитанного по данным Инцидентам, и одновременно нарушен пороговый уровень показателя П3 и (или) показателя П5, рассчитанных по этим же Инцидентам, данные Инциденты признаются непосредственно не влияющими на БФПС.</w:t>
      </w:r>
    </w:p>
    <w:p w14:paraId="7BB2FCB3"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В случае если вследствие произошедших в Платежной системе в течение календарного месяца Инцидентов одновременно нарушены пороговые уровни всех показателей П3, П</w:t>
      </w:r>
      <w:proofErr w:type="gramStart"/>
      <w:r w:rsidRPr="005F1B0E">
        <w:rPr>
          <w:rFonts w:ascii="Times New Roman" w:hAnsi="Times New Roman" w:cs="Times New Roman"/>
          <w:sz w:val="24"/>
          <w:szCs w:val="24"/>
        </w:rPr>
        <w:t>4</w:t>
      </w:r>
      <w:proofErr w:type="gramEnd"/>
      <w:r w:rsidRPr="005F1B0E">
        <w:rPr>
          <w:rFonts w:ascii="Times New Roman" w:hAnsi="Times New Roman" w:cs="Times New Roman"/>
          <w:sz w:val="24"/>
          <w:szCs w:val="24"/>
        </w:rPr>
        <w:t>, П5, рассчитанных по данным Инцидентам, данные Инциденты признаются влияющими на БФПС.</w:t>
      </w:r>
    </w:p>
    <w:p w14:paraId="1C954D06" w14:textId="77777777" w:rsidR="00433AAE" w:rsidRPr="005F1B0E" w:rsidRDefault="00433AAE" w:rsidP="00433AAE">
      <w:pPr>
        <w:pStyle w:val="ConsPlusNormal"/>
        <w:ind w:firstLine="709"/>
        <w:jc w:val="both"/>
        <w:rPr>
          <w:rFonts w:ascii="Times New Roman" w:hAnsi="Times New Roman" w:cs="Times New Roman"/>
          <w:sz w:val="24"/>
          <w:szCs w:val="24"/>
        </w:rPr>
      </w:pPr>
      <w:proofErr w:type="gramStart"/>
      <w:r w:rsidRPr="005F1B0E">
        <w:rPr>
          <w:rFonts w:ascii="Times New Roman" w:hAnsi="Times New Roman" w:cs="Times New Roman"/>
          <w:sz w:val="24"/>
          <w:szCs w:val="24"/>
        </w:rPr>
        <w:t>В случае выявления Инцидентов или дополнительных обстоятельств Инцидентов, произошедших в Платежной системе в течение календарного месяца, за который уже проведена оценка их влияния на БФПС, Оператор Системы должен проводить повторную оценку влияния на БФПС этих Инцидентов с учетом вновь выявленных обстоятельств в течение 5 (пяти) рабочих дней после дня окончания календарного месяца, в котором выявлены Инциденты или дополнительные обстоятельства;</w:t>
      </w:r>
      <w:proofErr w:type="gramEnd"/>
    </w:p>
    <w:p w14:paraId="26B8AB89" w14:textId="77777777" w:rsidR="00433AAE" w:rsidRPr="005F1B0E" w:rsidRDefault="00433AAE" w:rsidP="00433AAE">
      <w:pPr>
        <w:pStyle w:val="ConsPlusNormal"/>
        <w:ind w:firstLine="567"/>
        <w:jc w:val="both"/>
        <w:rPr>
          <w:rFonts w:ascii="Times New Roman" w:hAnsi="Times New Roman" w:cs="Times New Roman"/>
          <w:sz w:val="24"/>
          <w:szCs w:val="24"/>
        </w:rPr>
      </w:pPr>
      <w:proofErr w:type="gramStart"/>
      <w:r w:rsidRPr="005F1B0E">
        <w:rPr>
          <w:rFonts w:ascii="Times New Roman" w:hAnsi="Times New Roman" w:cs="Times New Roman"/>
          <w:sz w:val="24"/>
          <w:szCs w:val="24"/>
        </w:rPr>
        <w:t>д) Оператор Системы устанавливает в Правилах Системы период времени, в течение которого должно быть восстановлено оказание услуг платежной инфраструктуры в случае приостановления их оказания - 6 (шесть) часов и период времени, в течение которого должно быть восстановлено оказание услуг платежной инфраструктуры, соответствующее требованиям к оказанию услуг, в случае нарушения указанных требований - 72 (семьдесят два) часа;</w:t>
      </w:r>
      <w:proofErr w:type="gramEnd"/>
    </w:p>
    <w:p w14:paraId="15995DC5" w14:textId="77777777" w:rsidR="00433AAE" w:rsidRPr="005F1B0E" w:rsidRDefault="00433AAE" w:rsidP="00433AAE">
      <w:pPr>
        <w:pStyle w:val="ConsPlusNormal"/>
        <w:ind w:firstLine="567"/>
        <w:jc w:val="both"/>
        <w:rPr>
          <w:rFonts w:ascii="Times New Roman" w:hAnsi="Times New Roman" w:cs="Times New Roman"/>
          <w:sz w:val="24"/>
          <w:szCs w:val="24"/>
        </w:rPr>
      </w:pPr>
      <w:r w:rsidRPr="005F1B0E">
        <w:rPr>
          <w:rFonts w:ascii="Times New Roman" w:hAnsi="Times New Roman" w:cs="Times New Roman"/>
          <w:sz w:val="24"/>
          <w:szCs w:val="24"/>
        </w:rPr>
        <w:t>е) Оператор Системы должен обеспечить оказание услуг платежной инфраструктуры при возникновении Инцидентов, а также организовать в течение установленных периодов времени восстановление оказания услуг Операторами услуг платежной инфраструктуры в случае приостановления их оказания и восстановление оказания услуг платежной инфраструктуры, соответствующего требованиям к оказанию услуг, в случае нарушения указанных требований;</w:t>
      </w:r>
    </w:p>
    <w:p w14:paraId="37AF0E7B"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ж) Оператор Системы должен установить уровни оказания услуг платежной инфраструктуры, характеризующие качество функционирования операционных и технологических сре</w:t>
      </w:r>
      <w:proofErr w:type="gramStart"/>
      <w:r w:rsidRPr="005F1B0E">
        <w:rPr>
          <w:rFonts w:ascii="Times New Roman" w:hAnsi="Times New Roman" w:cs="Times New Roman"/>
          <w:sz w:val="24"/>
          <w:szCs w:val="24"/>
        </w:rPr>
        <w:t>дств пл</w:t>
      </w:r>
      <w:proofErr w:type="gramEnd"/>
      <w:r w:rsidRPr="005F1B0E">
        <w:rPr>
          <w:rFonts w:ascii="Times New Roman" w:hAnsi="Times New Roman" w:cs="Times New Roman"/>
          <w:sz w:val="24"/>
          <w:szCs w:val="24"/>
        </w:rPr>
        <w:t xml:space="preserve">атежной инфраструктуры, которые должны быть обеспечены Операторами услуг платежной инфраструктуры. </w:t>
      </w:r>
    </w:p>
    <w:p w14:paraId="51CB5C33"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Оператор Системы использует в своей работе следующие уровни оказания услуг платежной инфраструктуры:</w:t>
      </w:r>
    </w:p>
    <w:p w14:paraId="019CF05D" w14:textId="77777777" w:rsidR="00433AAE" w:rsidRPr="005F1B0E" w:rsidRDefault="00433AAE" w:rsidP="00433AAE">
      <w:pPr>
        <w:pStyle w:val="Default"/>
        <w:ind w:firstLine="709"/>
        <w:jc w:val="both"/>
        <w:rPr>
          <w:rFonts w:ascii="Times New Roman" w:hAnsi="Times New Roman" w:cs="Times New Roman"/>
        </w:rPr>
      </w:pPr>
      <w:proofErr w:type="gramStart"/>
      <w:r w:rsidRPr="005F1B0E">
        <w:rPr>
          <w:rFonts w:ascii="Times New Roman" w:hAnsi="Times New Roman" w:cs="Times New Roman"/>
        </w:rPr>
        <w:t xml:space="preserve">Нормальный – бесперебойное функционирование операционных и технологических средств платежной инфраструктуры, при котором ни один из показателей времени выполнения бизнес-процессов (процедур) Операторов услуг платежной инфраструктуры не превышает установленных пороговых значений для нормального уровня функционирования (в пределах регламентов выполнения процедур). </w:t>
      </w:r>
      <w:proofErr w:type="gramEnd"/>
    </w:p>
    <w:p w14:paraId="7CBDDF79" w14:textId="77777777" w:rsidR="00433AAE" w:rsidRPr="005F1B0E" w:rsidRDefault="00433AAE" w:rsidP="00433AAE">
      <w:pPr>
        <w:pStyle w:val="Default"/>
        <w:tabs>
          <w:tab w:val="left" w:pos="5245"/>
        </w:tabs>
        <w:ind w:firstLine="709"/>
        <w:jc w:val="both"/>
        <w:rPr>
          <w:rFonts w:ascii="Times New Roman" w:hAnsi="Times New Roman" w:cs="Times New Roman"/>
        </w:rPr>
      </w:pPr>
      <w:r w:rsidRPr="005F1B0E">
        <w:rPr>
          <w:rFonts w:ascii="Times New Roman" w:hAnsi="Times New Roman" w:cs="Times New Roman"/>
        </w:rPr>
        <w:t>Для Операционного центра указанный уровень оказания услуг платежной инфраструктуры определяется как время обработки информации, полученной от Участника-Страховщика в соответствии с пунктами 2, 3, 4, 5, 6 Приложения № 4 к настоящим Правилам, которое не должно по времени превышать 30 (тридцать) минут.</w:t>
      </w:r>
    </w:p>
    <w:p w14:paraId="1B330DEF" w14:textId="77777777" w:rsidR="00433AAE" w:rsidRPr="005F1B0E" w:rsidRDefault="00433AAE" w:rsidP="00433AAE">
      <w:pPr>
        <w:pStyle w:val="Default"/>
        <w:ind w:firstLine="709"/>
        <w:jc w:val="both"/>
        <w:rPr>
          <w:rFonts w:ascii="Times New Roman" w:hAnsi="Times New Roman" w:cs="Times New Roman"/>
        </w:rPr>
      </w:pPr>
      <w:proofErr w:type="gramStart"/>
      <w:r w:rsidRPr="005F1B0E">
        <w:rPr>
          <w:rFonts w:ascii="Times New Roman" w:hAnsi="Times New Roman" w:cs="Times New Roman"/>
        </w:rPr>
        <w:t>Для Платежного клирингового центра и Расчетного центра указанный уровень оказания услуг платежной инфраструктуры определяется как время отклонения от временного регламента взаимодействия между Расчетным центром и Платежным клиринговым центром, которое не должно по времени превышать 30 (тридцать) минут (в связи с ситуацией или действиями, возникшими на стороне Платежного клирингового центра или Расчетного центра).</w:t>
      </w:r>
      <w:proofErr w:type="gramEnd"/>
    </w:p>
    <w:p w14:paraId="10AA5B46" w14:textId="77777777" w:rsidR="00433AAE" w:rsidRPr="005F1B0E" w:rsidRDefault="00433AAE" w:rsidP="00433AAE">
      <w:pPr>
        <w:pStyle w:val="Default"/>
        <w:ind w:firstLine="709"/>
        <w:jc w:val="both"/>
        <w:rPr>
          <w:rFonts w:ascii="Times New Roman" w:hAnsi="Times New Roman" w:cs="Times New Roman"/>
        </w:rPr>
      </w:pPr>
      <w:r w:rsidRPr="005F1B0E">
        <w:rPr>
          <w:rFonts w:ascii="Times New Roman" w:hAnsi="Times New Roman" w:cs="Times New Roman"/>
        </w:rPr>
        <w:t>Допустимый – функционирование операционных и технологических сре</w:t>
      </w:r>
      <w:proofErr w:type="gramStart"/>
      <w:r w:rsidRPr="005F1B0E">
        <w:rPr>
          <w:rFonts w:ascii="Times New Roman" w:hAnsi="Times New Roman" w:cs="Times New Roman"/>
        </w:rPr>
        <w:t>дств пл</w:t>
      </w:r>
      <w:proofErr w:type="gramEnd"/>
      <w:r w:rsidRPr="005F1B0E">
        <w:rPr>
          <w:rFonts w:ascii="Times New Roman" w:hAnsi="Times New Roman" w:cs="Times New Roman"/>
        </w:rPr>
        <w:t xml:space="preserve">атежной инфраструктуры с незначительными нарушениями регламентов выполнения </w:t>
      </w:r>
      <w:r w:rsidRPr="005F1B0E">
        <w:rPr>
          <w:rFonts w:ascii="Times New Roman" w:hAnsi="Times New Roman" w:cs="Times New Roman"/>
        </w:rPr>
        <w:lastRenderedPageBreak/>
        <w:t xml:space="preserve">процедур Операторами услуг платежной инфраструктуры, при которых значения показателей времени выполнения бизнес-процессов (процедур) находятся в пределах, установленных для допустимого функционирования, то есть функционирование осуществляется с сохранением приемлемого качества предоставляемых услуг. </w:t>
      </w:r>
    </w:p>
    <w:p w14:paraId="727C50E9" w14:textId="77777777" w:rsidR="00433AAE" w:rsidRPr="005F1B0E" w:rsidRDefault="00433AAE" w:rsidP="00433AAE">
      <w:pPr>
        <w:pStyle w:val="Default"/>
        <w:ind w:firstLine="709"/>
        <w:jc w:val="both"/>
        <w:rPr>
          <w:rFonts w:ascii="Times New Roman" w:hAnsi="Times New Roman" w:cs="Times New Roman"/>
        </w:rPr>
      </w:pPr>
      <w:r w:rsidRPr="005F1B0E">
        <w:rPr>
          <w:rFonts w:ascii="Times New Roman" w:hAnsi="Times New Roman" w:cs="Times New Roman"/>
        </w:rPr>
        <w:t>Для Операционного центра указанный уровень оказания услуг платежной инфраструктуры определяется как время обработки информации, полученной от Участника-Страховщика в соответствии с пунктами 2, 3, 4, 5, 6 Приложения № 4 к настоящим Правилам, которое не должно по времени превышать 180 (сто восемьдесят) минут.</w:t>
      </w:r>
    </w:p>
    <w:p w14:paraId="2638FB99" w14:textId="77777777" w:rsidR="00433AAE" w:rsidRPr="005F1B0E" w:rsidRDefault="00433AAE" w:rsidP="00433AAE">
      <w:pPr>
        <w:pStyle w:val="Default"/>
        <w:ind w:firstLine="709"/>
        <w:jc w:val="both"/>
        <w:rPr>
          <w:rFonts w:ascii="Times New Roman" w:hAnsi="Times New Roman" w:cs="Times New Roman"/>
        </w:rPr>
      </w:pPr>
      <w:proofErr w:type="gramStart"/>
      <w:r w:rsidRPr="005F1B0E">
        <w:rPr>
          <w:rFonts w:ascii="Times New Roman" w:hAnsi="Times New Roman" w:cs="Times New Roman"/>
        </w:rPr>
        <w:t>Для Платежного клирингового центра и Расчетного центра указанный уровень оказания услуг платежной инфраструктуры определяется как время отклонения от временного регламента взаимодействия между Расчетным центром и Платежным клиринговым центром, которое не должно по времени превышать 360 (триста шестьдесят) минут (в связи с ситуацией или действиями, возникшими на стороне Платежного клирингового центра или Расчетного центра).</w:t>
      </w:r>
      <w:proofErr w:type="gramEnd"/>
    </w:p>
    <w:p w14:paraId="7318E748" w14:textId="77777777" w:rsidR="00433AAE" w:rsidRPr="005F1B0E" w:rsidRDefault="00433AAE" w:rsidP="00433AAE">
      <w:pPr>
        <w:pStyle w:val="Default"/>
        <w:ind w:firstLine="709"/>
        <w:jc w:val="both"/>
        <w:rPr>
          <w:rFonts w:ascii="Times New Roman" w:hAnsi="Times New Roman" w:cs="Times New Roman"/>
          <w:color w:val="auto"/>
        </w:rPr>
      </w:pPr>
      <w:proofErr w:type="gramStart"/>
      <w:r w:rsidRPr="005F1B0E">
        <w:rPr>
          <w:rFonts w:ascii="Times New Roman" w:hAnsi="Times New Roman" w:cs="Times New Roman"/>
          <w:color w:val="auto"/>
        </w:rPr>
        <w:t>Критический</w:t>
      </w:r>
      <w:proofErr w:type="gramEnd"/>
      <w:r w:rsidRPr="005F1B0E">
        <w:rPr>
          <w:rFonts w:ascii="Times New Roman" w:hAnsi="Times New Roman" w:cs="Times New Roman"/>
          <w:color w:val="auto"/>
        </w:rPr>
        <w:t xml:space="preserve"> – функционирование </w:t>
      </w:r>
      <w:r w:rsidRPr="005F1B0E">
        <w:rPr>
          <w:rFonts w:ascii="Times New Roman" w:hAnsi="Times New Roman" w:cs="Times New Roman"/>
        </w:rPr>
        <w:t>операционных и технологических средств платежной инфраструктуры</w:t>
      </w:r>
      <w:r w:rsidRPr="005F1B0E">
        <w:rPr>
          <w:rFonts w:ascii="Times New Roman" w:hAnsi="Times New Roman" w:cs="Times New Roman"/>
          <w:color w:val="auto"/>
        </w:rPr>
        <w:t xml:space="preserve"> со значительным нарушением регламентов выполнения процедур, включая приостановление оказания услуг </w:t>
      </w:r>
      <w:r w:rsidRPr="005F1B0E">
        <w:rPr>
          <w:rFonts w:ascii="Times New Roman" w:hAnsi="Times New Roman" w:cs="Times New Roman"/>
        </w:rPr>
        <w:t>Операторами услуг платежной инфраструктуры</w:t>
      </w:r>
      <w:r w:rsidRPr="005F1B0E">
        <w:rPr>
          <w:rFonts w:ascii="Times New Roman" w:hAnsi="Times New Roman" w:cs="Times New Roman"/>
          <w:color w:val="auto"/>
        </w:rPr>
        <w:t xml:space="preserve">. </w:t>
      </w:r>
    </w:p>
    <w:p w14:paraId="1D6DB908" w14:textId="77777777" w:rsidR="00433AAE" w:rsidRPr="005F1B0E" w:rsidRDefault="00433AAE" w:rsidP="00433AAE">
      <w:pPr>
        <w:pStyle w:val="Default"/>
        <w:ind w:firstLine="709"/>
        <w:jc w:val="both"/>
        <w:rPr>
          <w:rFonts w:ascii="Times New Roman" w:hAnsi="Times New Roman" w:cs="Times New Roman"/>
        </w:rPr>
      </w:pPr>
      <w:r w:rsidRPr="005F1B0E">
        <w:rPr>
          <w:rFonts w:ascii="Times New Roman" w:hAnsi="Times New Roman" w:cs="Times New Roman"/>
        </w:rPr>
        <w:t>Для Операционного центра указанный уровень оказания услуг платежной инфраструктуры определяется как время обработки информации, полученной от Участника-Страховщика в соответствии с пунктами 2, 3, 4, 5, 6 Приложения № 4 к настоящим Правилам, которое не должно по времени превышать 540 (пятьсот сорок) минут.</w:t>
      </w:r>
    </w:p>
    <w:p w14:paraId="156035C2" w14:textId="77777777" w:rsidR="00433AAE" w:rsidRPr="005F1B0E" w:rsidRDefault="00433AAE" w:rsidP="00433AAE">
      <w:pPr>
        <w:pStyle w:val="Default"/>
        <w:ind w:firstLine="709"/>
        <w:jc w:val="both"/>
        <w:rPr>
          <w:rFonts w:ascii="Times New Roman" w:hAnsi="Times New Roman" w:cs="Times New Roman"/>
        </w:rPr>
      </w:pPr>
      <w:r w:rsidRPr="005F1B0E">
        <w:rPr>
          <w:rFonts w:ascii="Times New Roman" w:hAnsi="Times New Roman" w:cs="Times New Roman"/>
        </w:rPr>
        <w:t>Для Платежного клирингового центра и Расчетного центра указанный уровень оказания услуг платежной инфраструктуры признается критическим при продлении Расчетной сессии на один рабочий день (в связи с ситуацией или действиями, возникшими на стороне Платежного клирингового центра или Расчетного центра).</w:t>
      </w:r>
    </w:p>
    <w:p w14:paraId="26FB22C1"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з) Оператор Системы должен разрабатывать, проверять (тестировать) и пересматривать план действий, направленных на обеспечение непрерывности деятельности и (или) восстановление деятельности (далее - </w:t>
      </w:r>
      <w:proofErr w:type="spellStart"/>
      <w:r w:rsidRPr="005F1B0E">
        <w:rPr>
          <w:rFonts w:ascii="Times New Roman" w:hAnsi="Times New Roman" w:cs="Times New Roman"/>
          <w:sz w:val="24"/>
          <w:szCs w:val="24"/>
        </w:rPr>
        <w:t>ПОНиВД</w:t>
      </w:r>
      <w:proofErr w:type="spellEnd"/>
      <w:r w:rsidRPr="005F1B0E">
        <w:rPr>
          <w:rFonts w:ascii="Times New Roman" w:hAnsi="Times New Roman" w:cs="Times New Roman"/>
          <w:sz w:val="24"/>
          <w:szCs w:val="24"/>
        </w:rPr>
        <w:t>).</w:t>
      </w:r>
    </w:p>
    <w:p w14:paraId="0B710056"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При разработке </w:t>
      </w:r>
      <w:proofErr w:type="spellStart"/>
      <w:r w:rsidRPr="005F1B0E">
        <w:t>ПОНиВД</w:t>
      </w:r>
      <w:proofErr w:type="spellEnd"/>
      <w:r w:rsidRPr="005F1B0E">
        <w:t xml:space="preserve"> Оператор Системы оценивает возможный ущерб от непредвиденных событий (обстоятельств) относительно предполагаемых затрат на подготовку и реализацию соответствующих планов с учетом всех возможных (предполагаемых) сценариев развития событий, создающих угрозу убытков.</w:t>
      </w:r>
    </w:p>
    <w:p w14:paraId="09269BE4" w14:textId="77777777" w:rsidR="00433AAE" w:rsidRPr="005F1B0E" w:rsidRDefault="00433AAE" w:rsidP="00433AAE">
      <w:pPr>
        <w:pStyle w:val="ConsPlusNormal"/>
        <w:ind w:firstLine="709"/>
        <w:jc w:val="both"/>
        <w:rPr>
          <w:rFonts w:ascii="Times New Roman" w:hAnsi="Times New Roman" w:cs="Times New Roman"/>
          <w:sz w:val="24"/>
          <w:szCs w:val="24"/>
        </w:rPr>
      </w:pPr>
      <w:proofErr w:type="spellStart"/>
      <w:r w:rsidRPr="005F1B0E">
        <w:rPr>
          <w:rFonts w:ascii="Times New Roman" w:hAnsi="Times New Roman" w:cs="Times New Roman"/>
          <w:sz w:val="24"/>
          <w:szCs w:val="24"/>
        </w:rPr>
        <w:t>ПОНиВД</w:t>
      </w:r>
      <w:proofErr w:type="spellEnd"/>
      <w:r w:rsidRPr="005F1B0E">
        <w:rPr>
          <w:rFonts w:ascii="Times New Roman" w:hAnsi="Times New Roman" w:cs="Times New Roman"/>
          <w:sz w:val="24"/>
          <w:szCs w:val="24"/>
        </w:rPr>
        <w:t xml:space="preserve"> Оператора Платежной </w:t>
      </w:r>
      <w:proofErr w:type="gramStart"/>
      <w:r w:rsidRPr="005F1B0E">
        <w:rPr>
          <w:rFonts w:ascii="Times New Roman" w:hAnsi="Times New Roman" w:cs="Times New Roman"/>
          <w:sz w:val="24"/>
          <w:szCs w:val="24"/>
        </w:rPr>
        <w:t>системы</w:t>
      </w:r>
      <w:proofErr w:type="gramEnd"/>
      <w:r w:rsidRPr="005F1B0E">
        <w:rPr>
          <w:rFonts w:ascii="Times New Roman" w:hAnsi="Times New Roman" w:cs="Times New Roman"/>
          <w:sz w:val="24"/>
          <w:szCs w:val="24"/>
        </w:rPr>
        <w:t xml:space="preserve"> в том числе должны содержать мероприятия по возможному привлечению другого Оператора услуг платежной инфраструктуры и по переходу Участников на обслуживание к вновь привлеченному Оператору услуг платежной инфраструктуры в течение 20 (двадцати) рабочих дней в течение срока, в случаях:</w:t>
      </w:r>
    </w:p>
    <w:p w14:paraId="29373998"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xml:space="preserve">- превышения Оператором услуг платежной </w:t>
      </w:r>
      <w:proofErr w:type="gramStart"/>
      <w:r w:rsidRPr="005F1B0E">
        <w:rPr>
          <w:rFonts w:ascii="Times New Roman" w:hAnsi="Times New Roman" w:cs="Times New Roman"/>
          <w:sz w:val="24"/>
          <w:szCs w:val="24"/>
        </w:rPr>
        <w:t>инфраструктуры времени восстановления оказания услуг платежной инфраструктуры</w:t>
      </w:r>
      <w:proofErr w:type="gramEnd"/>
      <w:r w:rsidRPr="005F1B0E">
        <w:rPr>
          <w:rFonts w:ascii="Times New Roman" w:hAnsi="Times New Roman" w:cs="Times New Roman"/>
          <w:sz w:val="24"/>
          <w:szCs w:val="24"/>
        </w:rPr>
        <w:t xml:space="preserve"> при приостановлении их оказания более 2 (двух) раз в течение 3 (трех) месяцев подряд;</w:t>
      </w:r>
    </w:p>
    <w:p w14:paraId="46A945CC"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нарушения Правил Системы, выразившихся в отказе Оператора услуг платежной инфраструктуры в одностороннем порядке от оказания услуг Участнику (Участникам), не связанного с приостановлением (прекращением) участия в Платежной системе в случаях, предусмотренных Правилами Системы.</w:t>
      </w:r>
    </w:p>
    <w:p w14:paraId="66E78B2F" w14:textId="77777777" w:rsidR="00433AAE" w:rsidRPr="005F1B0E" w:rsidRDefault="00433AAE" w:rsidP="00433AAE">
      <w:pPr>
        <w:pStyle w:val="Default"/>
        <w:ind w:firstLine="709"/>
        <w:jc w:val="both"/>
        <w:rPr>
          <w:rFonts w:ascii="Times New Roman" w:hAnsi="Times New Roman" w:cs="Times New Roman"/>
        </w:rPr>
      </w:pPr>
      <w:r w:rsidRPr="005F1B0E">
        <w:rPr>
          <w:rFonts w:ascii="Times New Roman" w:hAnsi="Times New Roman" w:cs="Times New Roman"/>
        </w:rPr>
        <w:t xml:space="preserve">Оператор Платежной системы должен разрабатывать, проверять (тестировать) и пересматривать </w:t>
      </w:r>
      <w:proofErr w:type="spellStart"/>
      <w:r w:rsidRPr="005F1B0E">
        <w:rPr>
          <w:rFonts w:ascii="Times New Roman" w:hAnsi="Times New Roman" w:cs="Times New Roman"/>
        </w:rPr>
        <w:t>ПОНиВД</w:t>
      </w:r>
      <w:proofErr w:type="spellEnd"/>
      <w:r w:rsidRPr="005F1B0E">
        <w:rPr>
          <w:rFonts w:ascii="Times New Roman" w:hAnsi="Times New Roman" w:cs="Times New Roman"/>
        </w:rPr>
        <w:t>, с периодичностью не реже одного раза в два года.</w:t>
      </w:r>
    </w:p>
    <w:p w14:paraId="5BD36F60" w14:textId="77777777" w:rsidR="00433AAE" w:rsidRPr="005F1B0E" w:rsidRDefault="00433AAE" w:rsidP="00433AAE">
      <w:pPr>
        <w:autoSpaceDE w:val="0"/>
        <w:autoSpaceDN w:val="0"/>
        <w:adjustRightInd w:val="0"/>
        <w:spacing w:after="0" w:line="240" w:lineRule="auto"/>
        <w:ind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 xml:space="preserve">Операторы услуг платежной инфраструктуры, </w:t>
      </w:r>
      <w:r w:rsidRPr="005F1B0E">
        <w:rPr>
          <w:rFonts w:ascii="Times New Roman" w:hAnsi="Times New Roman"/>
          <w:color w:val="000000"/>
          <w:sz w:val="24"/>
          <w:szCs w:val="24"/>
          <w:lang w:eastAsia="ru-RU"/>
        </w:rPr>
        <w:t>в частности Расчетный центр,</w:t>
      </w:r>
      <w:r w:rsidRPr="005F1B0E">
        <w:rPr>
          <w:rFonts w:ascii="Times New Roman" w:eastAsia="ArialMT" w:hAnsi="Times New Roman"/>
          <w:sz w:val="24"/>
          <w:szCs w:val="24"/>
          <w:lang w:eastAsia="ru-RU"/>
        </w:rPr>
        <w:t xml:space="preserve"> также обязаны иметь, регулярно тестировать и поддерживать в актуальном состоянии самостоятельно разработанные </w:t>
      </w:r>
      <w:proofErr w:type="spellStart"/>
      <w:r w:rsidRPr="005F1B0E">
        <w:rPr>
          <w:rFonts w:ascii="Times New Roman" w:hAnsi="Times New Roman"/>
          <w:sz w:val="24"/>
          <w:szCs w:val="24"/>
        </w:rPr>
        <w:t>ПОНиВД</w:t>
      </w:r>
      <w:proofErr w:type="spellEnd"/>
      <w:r w:rsidRPr="005F1B0E">
        <w:rPr>
          <w:rFonts w:ascii="Times New Roman" w:eastAsia="ArialMT" w:hAnsi="Times New Roman"/>
          <w:sz w:val="24"/>
          <w:szCs w:val="24"/>
          <w:lang w:eastAsia="ru-RU"/>
        </w:rPr>
        <w:t xml:space="preserve">. </w:t>
      </w:r>
    </w:p>
    <w:p w14:paraId="5964A5E4" w14:textId="77777777" w:rsidR="00433AAE" w:rsidRPr="005F1B0E" w:rsidRDefault="00433AAE" w:rsidP="00433AAE">
      <w:pPr>
        <w:autoSpaceDE w:val="0"/>
        <w:autoSpaceDN w:val="0"/>
        <w:adjustRightInd w:val="0"/>
        <w:spacing w:after="0" w:line="240" w:lineRule="auto"/>
        <w:ind w:firstLine="709"/>
        <w:jc w:val="both"/>
        <w:rPr>
          <w:rFonts w:ascii="Times New Roman" w:eastAsia="ArialMT" w:hAnsi="Times New Roman"/>
          <w:sz w:val="24"/>
          <w:szCs w:val="24"/>
          <w:lang w:eastAsia="ru-RU"/>
        </w:rPr>
      </w:pPr>
      <w:proofErr w:type="spellStart"/>
      <w:r w:rsidRPr="005F1B0E">
        <w:rPr>
          <w:rFonts w:ascii="Times New Roman" w:hAnsi="Times New Roman"/>
          <w:sz w:val="24"/>
          <w:szCs w:val="24"/>
        </w:rPr>
        <w:lastRenderedPageBreak/>
        <w:t>ПОНиВД</w:t>
      </w:r>
      <w:proofErr w:type="spellEnd"/>
      <w:r w:rsidRPr="005F1B0E">
        <w:rPr>
          <w:rFonts w:ascii="Times New Roman" w:eastAsia="ArialMT" w:hAnsi="Times New Roman"/>
          <w:sz w:val="24"/>
          <w:szCs w:val="24"/>
          <w:lang w:eastAsia="ru-RU"/>
        </w:rPr>
        <w:t xml:space="preserve"> </w:t>
      </w:r>
      <w:r w:rsidRPr="005F1B0E">
        <w:rPr>
          <w:rFonts w:ascii="Times New Roman" w:hAnsi="Times New Roman"/>
          <w:sz w:val="24"/>
          <w:szCs w:val="24"/>
        </w:rPr>
        <w:t xml:space="preserve">Операторов услуг платежной инфраструктуры </w:t>
      </w:r>
      <w:r w:rsidRPr="005F1B0E">
        <w:rPr>
          <w:rFonts w:ascii="Times New Roman" w:eastAsia="ArialMT" w:hAnsi="Times New Roman"/>
          <w:sz w:val="24"/>
          <w:szCs w:val="24"/>
          <w:lang w:eastAsia="ru-RU"/>
        </w:rPr>
        <w:t>разрабатывается в целях:</w:t>
      </w:r>
    </w:p>
    <w:p w14:paraId="053D0AE0" w14:textId="77777777" w:rsidR="00433AAE" w:rsidRPr="005F1B0E"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поддержания функционирования, способности выполнять принятые Оператором платежной инфраструктуры обязательства;</w:t>
      </w:r>
    </w:p>
    <w:p w14:paraId="11D6EE32" w14:textId="77777777" w:rsidR="00433AAE" w:rsidRPr="005F1B0E"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предупреждения и предотвращения нарушения режима функционирования;</w:t>
      </w:r>
    </w:p>
    <w:p w14:paraId="7D7CBE31" w14:textId="77777777" w:rsidR="00433AAE" w:rsidRPr="005F1B0E"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снижения тяжести последствий в случае нарушения режима функционирования;</w:t>
      </w:r>
    </w:p>
    <w:p w14:paraId="35994953" w14:textId="77777777" w:rsidR="00433AAE" w:rsidRPr="005F1B0E"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своевременной ликвидации последствий нарушения режима функционирования и обеспечения восстановления своей деятельности;</w:t>
      </w:r>
    </w:p>
    <w:p w14:paraId="549EC1CE" w14:textId="77777777" w:rsidR="00433AAE" w:rsidRPr="005F1B0E"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обеспечения информационной безопасности.</w:t>
      </w:r>
    </w:p>
    <w:p w14:paraId="697DCEB4" w14:textId="77777777" w:rsidR="00433AAE" w:rsidRPr="005F1B0E" w:rsidRDefault="00433AAE" w:rsidP="00433AAE">
      <w:pPr>
        <w:autoSpaceDE w:val="0"/>
        <w:autoSpaceDN w:val="0"/>
        <w:adjustRightInd w:val="0"/>
        <w:spacing w:after="0" w:line="240" w:lineRule="auto"/>
        <w:ind w:firstLine="709"/>
        <w:jc w:val="both"/>
        <w:rPr>
          <w:rFonts w:ascii="Times New Roman" w:eastAsia="ArialMT" w:hAnsi="Times New Roman"/>
          <w:sz w:val="24"/>
          <w:szCs w:val="24"/>
          <w:lang w:eastAsia="ru-RU"/>
        </w:rPr>
      </w:pPr>
      <w:proofErr w:type="spellStart"/>
      <w:r w:rsidRPr="005F1B0E">
        <w:rPr>
          <w:rFonts w:ascii="Times New Roman" w:hAnsi="Times New Roman"/>
          <w:sz w:val="24"/>
          <w:szCs w:val="24"/>
        </w:rPr>
        <w:t>ПОНиВД</w:t>
      </w:r>
      <w:proofErr w:type="spellEnd"/>
      <w:r w:rsidRPr="005F1B0E">
        <w:rPr>
          <w:rFonts w:ascii="Times New Roman" w:eastAsia="ArialMT" w:hAnsi="Times New Roman"/>
          <w:sz w:val="24"/>
          <w:szCs w:val="24"/>
          <w:lang w:eastAsia="ru-RU"/>
        </w:rPr>
        <w:t xml:space="preserve"> </w:t>
      </w:r>
      <w:r w:rsidRPr="005F1B0E">
        <w:rPr>
          <w:rFonts w:ascii="Times New Roman" w:hAnsi="Times New Roman"/>
          <w:sz w:val="24"/>
          <w:szCs w:val="24"/>
        </w:rPr>
        <w:t xml:space="preserve">Операторов услуг платежной инфраструктуры </w:t>
      </w:r>
      <w:r w:rsidRPr="005F1B0E">
        <w:rPr>
          <w:rFonts w:ascii="Times New Roman" w:eastAsia="ArialMT" w:hAnsi="Times New Roman"/>
          <w:sz w:val="24"/>
          <w:szCs w:val="24"/>
          <w:lang w:eastAsia="ru-RU"/>
        </w:rPr>
        <w:t>должен предусматривать:</w:t>
      </w:r>
    </w:p>
    <w:p w14:paraId="1A6FCB8D" w14:textId="77777777" w:rsidR="00433AAE" w:rsidRPr="005F1B0E"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перечень мер по обеспечению непрерывности и восстановлению деятельности Оператора услуг платежной инфраструктуры;</w:t>
      </w:r>
    </w:p>
    <w:p w14:paraId="4DE092E0" w14:textId="77777777" w:rsidR="00433AAE" w:rsidRPr="005F1B0E"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 xml:space="preserve">действия и сроки по реализации мер обеспечения и восстановления </w:t>
      </w:r>
      <w:proofErr w:type="gramStart"/>
      <w:r w:rsidRPr="005F1B0E">
        <w:rPr>
          <w:rFonts w:ascii="Times New Roman" w:eastAsia="ArialMT" w:hAnsi="Times New Roman"/>
          <w:sz w:val="24"/>
          <w:szCs w:val="24"/>
          <w:lang w:eastAsia="ru-RU"/>
        </w:rPr>
        <w:t>непрерывности деятельности Оператора услуг платежной инфраструктуры</w:t>
      </w:r>
      <w:proofErr w:type="gramEnd"/>
      <w:r w:rsidRPr="005F1B0E">
        <w:rPr>
          <w:rFonts w:ascii="Times New Roman" w:eastAsia="ArialMT" w:hAnsi="Times New Roman"/>
          <w:sz w:val="24"/>
          <w:szCs w:val="24"/>
          <w:lang w:eastAsia="ru-RU"/>
        </w:rPr>
        <w:t>;</w:t>
      </w:r>
    </w:p>
    <w:p w14:paraId="3B6F6D1F" w14:textId="77777777" w:rsidR="00433AAE" w:rsidRPr="005F1B0E"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сценарии защиты основных продуктов и услуг, обеспечивающие непрерывность их предоставления;</w:t>
      </w:r>
    </w:p>
    <w:p w14:paraId="3CBA1E9F" w14:textId="77777777" w:rsidR="00433AAE" w:rsidRPr="005F1B0E"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обеспечение безопасности персонала при возникновении чрезвычайных ситуаций;</w:t>
      </w:r>
    </w:p>
    <w:p w14:paraId="4B3583DE" w14:textId="77777777" w:rsidR="00433AAE" w:rsidRPr="005F1B0E"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 xml:space="preserve"> взаимодействие с другими организациями, регулирующими органами, государственными ведомствами, местными властями и </w:t>
      </w:r>
      <w:proofErr w:type="spellStart"/>
      <w:r w:rsidRPr="005F1B0E">
        <w:rPr>
          <w:rFonts w:ascii="Times New Roman" w:eastAsia="ArialMT" w:hAnsi="Times New Roman"/>
          <w:sz w:val="24"/>
          <w:szCs w:val="24"/>
          <w:lang w:eastAsia="ru-RU"/>
        </w:rPr>
        <w:t>аварийно</w:t>
      </w:r>
      <w:proofErr w:type="spellEnd"/>
      <w:r w:rsidRPr="005F1B0E">
        <w:rPr>
          <w:rFonts w:ascii="Times New Roman" w:eastAsia="ArialMT" w:hAnsi="Times New Roman"/>
          <w:sz w:val="24"/>
          <w:szCs w:val="24"/>
          <w:lang w:eastAsia="ru-RU"/>
        </w:rPr>
        <w:t xml:space="preserve"> - спасательными службами;</w:t>
      </w:r>
    </w:p>
    <w:p w14:paraId="5F10A7C6" w14:textId="77777777" w:rsidR="00433AAE" w:rsidRPr="005F1B0E"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меры по ликвидации и снижению тяжести последствий в случае нарушения режима функционирования;</w:t>
      </w:r>
    </w:p>
    <w:p w14:paraId="1D0145C0" w14:textId="77777777" w:rsidR="00433AAE" w:rsidRPr="005F1B0E"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сценарии защиты основных продуктов и услуг, обеспечивающие непрерывность их предоставления;</w:t>
      </w:r>
    </w:p>
    <w:p w14:paraId="54DDA307" w14:textId="77777777" w:rsidR="00433AAE" w:rsidRPr="005F1B0E"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5F1B0E">
        <w:rPr>
          <w:rFonts w:ascii="Times New Roman" w:eastAsia="ArialMT" w:hAnsi="Times New Roman"/>
          <w:sz w:val="24"/>
          <w:szCs w:val="24"/>
          <w:lang w:eastAsia="ru-RU"/>
        </w:rPr>
        <w:t>действия персонала в случаях наступления неблагоприятных событий природного, техногенного и социального характера, при угрозе взрыва, обнаружении очага пожара, вооруженном нападении, возникновении технических неисправностей в работе аппаратно-программного комплекса и технических средств.</w:t>
      </w:r>
    </w:p>
    <w:p w14:paraId="55C419EF" w14:textId="77777777" w:rsidR="00433AAE" w:rsidRPr="005F1B0E" w:rsidRDefault="00433AAE" w:rsidP="00433AAE">
      <w:pPr>
        <w:autoSpaceDE w:val="0"/>
        <w:autoSpaceDN w:val="0"/>
        <w:adjustRightInd w:val="0"/>
        <w:spacing w:after="0" w:line="240" w:lineRule="auto"/>
        <w:ind w:firstLine="709"/>
        <w:jc w:val="both"/>
        <w:rPr>
          <w:rFonts w:ascii="Times New Roman" w:hAnsi="Times New Roman"/>
          <w:sz w:val="24"/>
          <w:szCs w:val="24"/>
        </w:rPr>
      </w:pPr>
      <w:r w:rsidRPr="005F1B0E">
        <w:rPr>
          <w:rFonts w:ascii="Times New Roman" w:eastAsia="ArialMT" w:hAnsi="Times New Roman"/>
          <w:sz w:val="24"/>
          <w:szCs w:val="24"/>
          <w:lang w:eastAsia="ru-RU"/>
        </w:rPr>
        <w:t xml:space="preserve">Операторы услуг платежной инфраструктуры должны не реже одного раза в два года пересматривать </w:t>
      </w:r>
      <w:proofErr w:type="spellStart"/>
      <w:r w:rsidRPr="005F1B0E">
        <w:rPr>
          <w:rFonts w:ascii="Times New Roman" w:hAnsi="Times New Roman"/>
          <w:sz w:val="24"/>
          <w:szCs w:val="24"/>
        </w:rPr>
        <w:t>ПОНиВД</w:t>
      </w:r>
      <w:proofErr w:type="spellEnd"/>
      <w:r w:rsidRPr="005F1B0E">
        <w:rPr>
          <w:rFonts w:ascii="Times New Roman" w:eastAsia="ArialMT" w:hAnsi="Times New Roman"/>
          <w:sz w:val="24"/>
          <w:szCs w:val="24"/>
          <w:lang w:eastAsia="ru-RU"/>
        </w:rPr>
        <w:t xml:space="preserve"> и предоставлять его Оператору Системы по его запросу.</w:t>
      </w:r>
    </w:p>
    <w:p w14:paraId="5F23D039"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Оператор Системы должен анализировать эффективность мероприятий по восстановлению оказания услуг платежной инфраструктуры, соответствующего требованиям к оказанию услуг, и использовать полученные результаты при управлении рисками в платежной системе.</w:t>
      </w:r>
    </w:p>
    <w:p w14:paraId="7BF7F1D8" w14:textId="77777777" w:rsidR="00433AAE" w:rsidRPr="005F1B0E" w:rsidRDefault="00433AAE" w:rsidP="00433AAE">
      <w:pPr>
        <w:pStyle w:val="6"/>
        <w:jc w:val="both"/>
        <w:rPr>
          <w:rFonts w:asciiTheme="minorHAnsi" w:hAnsiTheme="minorHAnsi"/>
        </w:rPr>
      </w:pPr>
      <w:bookmarkStart w:id="898" w:name="_Toc37426906"/>
      <w:bookmarkStart w:id="899" w:name="_Toc38905267"/>
      <w:bookmarkStart w:id="900" w:name="_Toc73978867"/>
      <w:bookmarkStart w:id="901" w:name="_Toc69896938"/>
      <w:bookmarkStart w:id="902" w:name="_Toc70341047"/>
      <w:bookmarkStart w:id="903" w:name="_Toc80272761"/>
      <w:bookmarkStart w:id="904" w:name="_Toc84518168"/>
      <w:bookmarkStart w:id="905" w:name="_Toc86145153"/>
      <w:r w:rsidRPr="005F1B0E">
        <w:rPr>
          <w:rFonts w:asciiTheme="minorHAnsi" w:hAnsiTheme="minorHAnsi"/>
        </w:rPr>
        <w:t>5.9. Организация взаимодействия Субъектов системы по обеспечению БФПС</w:t>
      </w:r>
      <w:bookmarkEnd w:id="898"/>
      <w:bookmarkEnd w:id="899"/>
      <w:bookmarkEnd w:id="900"/>
      <w:bookmarkEnd w:id="901"/>
      <w:bookmarkEnd w:id="902"/>
      <w:bookmarkEnd w:id="903"/>
      <w:bookmarkEnd w:id="904"/>
      <w:bookmarkEnd w:id="905"/>
      <w:r w:rsidRPr="005F1B0E">
        <w:rPr>
          <w:rFonts w:asciiTheme="minorHAnsi" w:hAnsiTheme="minorHAnsi"/>
        </w:rPr>
        <w:t xml:space="preserve"> </w:t>
      </w:r>
    </w:p>
    <w:p w14:paraId="7205F52F" w14:textId="77777777" w:rsidR="00433AAE" w:rsidRPr="005F1B0E" w:rsidRDefault="00433AAE" w:rsidP="00433AAE">
      <w:pPr>
        <w:autoSpaceDE w:val="0"/>
        <w:autoSpaceDN w:val="0"/>
        <w:adjustRightInd w:val="0"/>
        <w:spacing w:after="0" w:line="240" w:lineRule="auto"/>
        <w:ind w:firstLine="709"/>
        <w:jc w:val="both"/>
        <w:rPr>
          <w:rFonts w:ascii="Times New Roman" w:hAnsi="Times New Roman"/>
          <w:color w:val="000000"/>
          <w:sz w:val="24"/>
          <w:szCs w:val="24"/>
          <w:lang w:eastAsia="ru-RU"/>
        </w:rPr>
      </w:pPr>
      <w:r w:rsidRPr="005F1B0E">
        <w:rPr>
          <w:rFonts w:ascii="Times New Roman" w:hAnsi="Times New Roman"/>
          <w:color w:val="000000"/>
          <w:sz w:val="24"/>
          <w:szCs w:val="24"/>
          <w:lang w:eastAsia="ru-RU"/>
        </w:rPr>
        <w:t xml:space="preserve">5.9.1. Организацию деятельности Субъектов системы по обеспечению БФПС осуществляет Оператор Системы путем определения в Правилах Системы порядка взаимодействия Субъектов системы при реализации мероприятий по управлению рисками и управлению непрерывностью функционирования Платежной системы, контроля в установленном в Правилах Системы порядке исполнения Участниками и Операторами услуг платежной инфраструктуры Правил Системы, в том числе и </w:t>
      </w:r>
      <w:proofErr w:type="gramStart"/>
      <w:r w:rsidRPr="005F1B0E">
        <w:rPr>
          <w:rFonts w:ascii="Times New Roman" w:hAnsi="Times New Roman"/>
          <w:color w:val="000000"/>
          <w:sz w:val="24"/>
          <w:szCs w:val="24"/>
          <w:lang w:eastAsia="ru-RU"/>
        </w:rPr>
        <w:t>в</w:t>
      </w:r>
      <w:proofErr w:type="gramEnd"/>
      <w:r w:rsidRPr="005F1B0E">
        <w:rPr>
          <w:rFonts w:ascii="Times New Roman" w:hAnsi="Times New Roman"/>
          <w:color w:val="000000"/>
          <w:sz w:val="24"/>
          <w:szCs w:val="24"/>
          <w:lang w:eastAsia="ru-RU"/>
        </w:rPr>
        <w:t xml:space="preserve"> части обеспечения БФПС.</w:t>
      </w:r>
    </w:p>
    <w:p w14:paraId="699C06E1" w14:textId="77777777" w:rsidR="00433AAE" w:rsidRPr="005F1B0E" w:rsidRDefault="00433AAE" w:rsidP="00433AAE">
      <w:pPr>
        <w:pStyle w:val="Default"/>
        <w:ind w:firstLine="709"/>
        <w:jc w:val="both"/>
        <w:rPr>
          <w:rFonts w:ascii="Times New Roman" w:hAnsi="Times New Roman" w:cs="Times New Roman"/>
        </w:rPr>
      </w:pPr>
      <w:r w:rsidRPr="005F1B0E">
        <w:rPr>
          <w:rFonts w:ascii="Times New Roman" w:hAnsi="Times New Roman" w:cs="Times New Roman"/>
        </w:rPr>
        <w:t xml:space="preserve">В обязанности Оператора Системы входит: </w:t>
      </w:r>
    </w:p>
    <w:p w14:paraId="21C0DADA" w14:textId="77777777" w:rsidR="00433AAE" w:rsidRPr="005F1B0E" w:rsidRDefault="00433AAE" w:rsidP="000A35F3">
      <w:pPr>
        <w:pStyle w:val="Default"/>
        <w:numPr>
          <w:ilvl w:val="0"/>
          <w:numId w:val="14"/>
        </w:numPr>
        <w:ind w:left="0" w:firstLine="709"/>
        <w:jc w:val="both"/>
        <w:rPr>
          <w:rFonts w:ascii="Times New Roman" w:hAnsi="Times New Roman" w:cs="Times New Roman"/>
        </w:rPr>
      </w:pPr>
      <w:r w:rsidRPr="005F1B0E">
        <w:rPr>
          <w:rFonts w:ascii="Times New Roman" w:hAnsi="Times New Roman" w:cs="Times New Roman"/>
        </w:rPr>
        <w:t xml:space="preserve">осуществление координации деятельности </w:t>
      </w:r>
      <w:r w:rsidRPr="005F1B0E">
        <w:rPr>
          <w:rFonts w:ascii="Times New Roman" w:hAnsi="Times New Roman"/>
        </w:rPr>
        <w:t>Участников и Операторов услуг платежной инфраструктуры</w:t>
      </w:r>
      <w:r w:rsidRPr="005F1B0E">
        <w:rPr>
          <w:rFonts w:ascii="Times New Roman" w:hAnsi="Times New Roman" w:cs="Times New Roman"/>
        </w:rPr>
        <w:t xml:space="preserve"> по обеспечению БФПС; </w:t>
      </w:r>
    </w:p>
    <w:p w14:paraId="7E98B35C" w14:textId="77777777" w:rsidR="00433AAE" w:rsidRPr="005F1B0E" w:rsidRDefault="00433AAE" w:rsidP="000A35F3">
      <w:pPr>
        <w:pStyle w:val="Default"/>
        <w:numPr>
          <w:ilvl w:val="0"/>
          <w:numId w:val="14"/>
        </w:numPr>
        <w:ind w:left="0" w:firstLine="709"/>
        <w:jc w:val="both"/>
        <w:rPr>
          <w:rFonts w:ascii="Times New Roman" w:hAnsi="Times New Roman" w:cs="Times New Roman"/>
        </w:rPr>
      </w:pPr>
      <w:r w:rsidRPr="005F1B0E">
        <w:rPr>
          <w:rFonts w:ascii="Times New Roman" w:hAnsi="Times New Roman" w:cs="Times New Roman"/>
        </w:rPr>
        <w:t xml:space="preserve">осуществление контроля соблюдения Участниками и Операторами услуг платежной инфраструктуры порядка обеспечения БФПС путем постоянного мониторинга значимых для Системы рисков. </w:t>
      </w:r>
    </w:p>
    <w:p w14:paraId="4325CC47" w14:textId="77777777" w:rsidR="00433AAE" w:rsidRPr="005F1B0E" w:rsidRDefault="00433AAE" w:rsidP="000A35F3">
      <w:pPr>
        <w:pStyle w:val="Default"/>
        <w:numPr>
          <w:ilvl w:val="0"/>
          <w:numId w:val="14"/>
        </w:numPr>
        <w:ind w:left="0" w:firstLine="709"/>
        <w:jc w:val="both"/>
        <w:rPr>
          <w:rFonts w:ascii="Times New Roman" w:hAnsi="Times New Roman" w:cs="Times New Roman"/>
        </w:rPr>
      </w:pPr>
      <w:r w:rsidRPr="005F1B0E">
        <w:rPr>
          <w:rFonts w:ascii="Times New Roman" w:hAnsi="Times New Roman" w:cs="Times New Roman"/>
        </w:rPr>
        <w:lastRenderedPageBreak/>
        <w:t xml:space="preserve">обеспечение возможности для Участников осуществить переход в течение не более 20 (двадцати) рабочих дней на обслуживание к другому Расчетному центру в случае нарушения обслуживающим их Расчетным центром требований к бесперебойности оказания услуг платежной инфраструктуры, в том числе приостановления (прекращения) оказания услуг. </w:t>
      </w:r>
    </w:p>
    <w:p w14:paraId="1C1AA360" w14:textId="77777777" w:rsidR="00433AAE" w:rsidRPr="005F1B0E" w:rsidRDefault="00433AAE" w:rsidP="00433AAE">
      <w:pPr>
        <w:pStyle w:val="Default"/>
        <w:ind w:firstLine="709"/>
        <w:jc w:val="both"/>
        <w:rPr>
          <w:rFonts w:ascii="Times New Roman" w:hAnsi="Times New Roman" w:cs="Times New Roman"/>
        </w:rPr>
      </w:pPr>
      <w:r w:rsidRPr="005F1B0E">
        <w:rPr>
          <w:rFonts w:ascii="Times New Roman" w:hAnsi="Times New Roman" w:cs="Times New Roman"/>
        </w:rPr>
        <w:t xml:space="preserve">Участники организуют деятельность по реализации порядка обеспечения БФПС в рамках внутренних систем управления рисками своей деятельности. </w:t>
      </w:r>
    </w:p>
    <w:p w14:paraId="44FA5CB6" w14:textId="77777777" w:rsidR="00433AAE" w:rsidRPr="005F1B0E" w:rsidRDefault="00433AAE" w:rsidP="00433AAE">
      <w:pPr>
        <w:pStyle w:val="Default"/>
        <w:ind w:firstLine="709"/>
        <w:jc w:val="both"/>
        <w:rPr>
          <w:rFonts w:ascii="Times New Roman" w:hAnsi="Times New Roman" w:cs="Times New Roman"/>
        </w:rPr>
      </w:pPr>
      <w:r w:rsidRPr="005F1B0E">
        <w:rPr>
          <w:rFonts w:ascii="Times New Roman" w:hAnsi="Times New Roman" w:cs="Times New Roman"/>
        </w:rPr>
        <w:t xml:space="preserve">В обязанности Участников входит: </w:t>
      </w:r>
    </w:p>
    <w:p w14:paraId="53C38CDB" w14:textId="77777777" w:rsidR="00433AAE" w:rsidRPr="005F1B0E" w:rsidRDefault="00433AAE" w:rsidP="000A35F3">
      <w:pPr>
        <w:pStyle w:val="Default"/>
        <w:numPr>
          <w:ilvl w:val="0"/>
          <w:numId w:val="14"/>
        </w:numPr>
        <w:ind w:left="0" w:firstLine="709"/>
        <w:jc w:val="both"/>
        <w:rPr>
          <w:rFonts w:ascii="Times New Roman" w:hAnsi="Times New Roman" w:cs="Times New Roman"/>
        </w:rPr>
      </w:pPr>
      <w:r w:rsidRPr="005F1B0E">
        <w:rPr>
          <w:rFonts w:ascii="Times New Roman" w:hAnsi="Times New Roman" w:cs="Times New Roman"/>
        </w:rPr>
        <w:t xml:space="preserve">осуществление управления рисками нарушения БФПС в отношении их самих в соответствии с их внутренними документами; </w:t>
      </w:r>
    </w:p>
    <w:p w14:paraId="0FFF8621" w14:textId="77777777" w:rsidR="00433AAE" w:rsidRPr="005F1B0E" w:rsidRDefault="00433AAE" w:rsidP="000A35F3">
      <w:pPr>
        <w:pStyle w:val="Default"/>
        <w:numPr>
          <w:ilvl w:val="0"/>
          <w:numId w:val="14"/>
        </w:numPr>
        <w:ind w:left="0" w:firstLine="709"/>
        <w:jc w:val="both"/>
        <w:rPr>
          <w:rFonts w:ascii="Times New Roman" w:hAnsi="Times New Roman" w:cs="Times New Roman"/>
        </w:rPr>
      </w:pPr>
      <w:proofErr w:type="gramStart"/>
      <w:r w:rsidRPr="005F1B0E">
        <w:rPr>
          <w:rFonts w:ascii="Times New Roman" w:hAnsi="Times New Roman" w:cs="Times New Roman"/>
        </w:rPr>
        <w:t xml:space="preserve">своевременное информирование Оператора Системы в случае увеличения рисков нарушения БФПС о приостановлении оказания услуг и о нарушении оказания услуг, предоставляемых в рамках Платежной системы, и событиях, вызвавших операционные сбои, а также о событиях, вызвавших спорные, нестандартные и чрезвычайные ситуации, включая случаи системных сбоев, об их причинах и последствиях в соответствии с пунктом 4.11 Правил Системы (в случае </w:t>
      </w:r>
      <w:proofErr w:type="spellStart"/>
      <w:r w:rsidRPr="005F1B0E">
        <w:rPr>
          <w:rFonts w:ascii="Times New Roman" w:hAnsi="Times New Roman" w:cs="Times New Roman"/>
        </w:rPr>
        <w:t>непредоставления</w:t>
      </w:r>
      <w:proofErr w:type="spellEnd"/>
      <w:r w:rsidRPr="005F1B0E">
        <w:rPr>
          <w:rFonts w:ascii="Times New Roman" w:hAnsi="Times New Roman" w:cs="Times New Roman"/>
        </w:rPr>
        <w:t xml:space="preserve"> Участниками указанной</w:t>
      </w:r>
      <w:proofErr w:type="gramEnd"/>
      <w:r w:rsidRPr="005F1B0E">
        <w:rPr>
          <w:rFonts w:ascii="Times New Roman" w:hAnsi="Times New Roman" w:cs="Times New Roman"/>
        </w:rPr>
        <w:t xml:space="preserve"> информации Оператор считает, что риски нарушения БФПС не увеличивались); </w:t>
      </w:r>
    </w:p>
    <w:p w14:paraId="58C947ED" w14:textId="77777777" w:rsidR="00433AAE" w:rsidRPr="005F1B0E" w:rsidRDefault="00433AAE" w:rsidP="000A35F3">
      <w:pPr>
        <w:pStyle w:val="Default"/>
        <w:numPr>
          <w:ilvl w:val="0"/>
          <w:numId w:val="14"/>
        </w:numPr>
        <w:ind w:left="0" w:firstLine="709"/>
        <w:jc w:val="both"/>
        <w:rPr>
          <w:rFonts w:ascii="Times New Roman" w:hAnsi="Times New Roman" w:cs="Times New Roman"/>
        </w:rPr>
      </w:pPr>
      <w:r w:rsidRPr="005F1B0E">
        <w:rPr>
          <w:rFonts w:ascii="Times New Roman" w:hAnsi="Times New Roman" w:cs="Times New Roman"/>
        </w:rPr>
        <w:t xml:space="preserve">в случае выявления Оператором Системы фактов, свидетельствующих об увеличении рисков нарушения БФПС Участниками, предоставление разъяснения и принятие мер, направленных на снижение уровня выявленных рисков. </w:t>
      </w:r>
    </w:p>
    <w:p w14:paraId="3CD921D2" w14:textId="77777777" w:rsidR="00433AAE" w:rsidRPr="005F1B0E" w:rsidRDefault="00433AAE" w:rsidP="00433AAE">
      <w:pPr>
        <w:pStyle w:val="msonormalcxspmiddle"/>
        <w:spacing w:before="0" w:beforeAutospacing="0" w:after="0" w:afterAutospacing="0"/>
        <w:ind w:firstLine="709"/>
        <w:contextualSpacing/>
        <w:jc w:val="both"/>
      </w:pPr>
      <w:r w:rsidRPr="005F1B0E">
        <w:t>Обязанности Операторов услуг платежной инфраструктуры по обеспечению бесперебойности оказания услуг платежной инфраструктуры, предоставляемых ими Участникам:</w:t>
      </w:r>
    </w:p>
    <w:p w14:paraId="70F33D25" w14:textId="77777777" w:rsidR="00433AAE" w:rsidRPr="005F1B0E" w:rsidRDefault="00433AAE" w:rsidP="00433AAE">
      <w:pPr>
        <w:pStyle w:val="msonormalcxspmiddle"/>
        <w:spacing w:before="0" w:beforeAutospacing="0" w:after="0" w:afterAutospacing="0"/>
        <w:ind w:firstLine="709"/>
        <w:contextualSpacing/>
        <w:jc w:val="both"/>
      </w:pPr>
      <w:r w:rsidRPr="005F1B0E">
        <w:sym w:font="Symbol" w:char="F0B7"/>
      </w:r>
      <w:r w:rsidRPr="005F1B0E">
        <w:t xml:space="preserve"> осуществлять свою деятельность в соответствии с требованиями действующего законодательства Российской Федерации, нормативных актов Банка России и Правил Системы; </w:t>
      </w:r>
    </w:p>
    <w:p w14:paraId="3E7D95B3" w14:textId="77777777" w:rsidR="00433AAE" w:rsidRPr="005F1B0E" w:rsidRDefault="00433AAE" w:rsidP="00433AAE">
      <w:pPr>
        <w:pStyle w:val="msonormalcxspmiddle"/>
        <w:spacing w:before="0" w:beforeAutospacing="0" w:after="0" w:afterAutospacing="0"/>
        <w:ind w:firstLine="709"/>
        <w:contextualSpacing/>
        <w:jc w:val="both"/>
      </w:pPr>
      <w:r w:rsidRPr="005F1B0E">
        <w:sym w:font="Symbol" w:char="F0B7"/>
      </w:r>
      <w:r w:rsidRPr="005F1B0E">
        <w:t xml:space="preserve"> при реализации внутренних систем управления рисками учитывать требования нормативных актов Банка России и Правил Системы; </w:t>
      </w:r>
    </w:p>
    <w:p w14:paraId="72E4C52C" w14:textId="77777777" w:rsidR="00433AAE" w:rsidRPr="005F1B0E" w:rsidRDefault="00433AAE" w:rsidP="00433AAE">
      <w:pPr>
        <w:pStyle w:val="msonormalcxspmiddle"/>
        <w:spacing w:before="0" w:beforeAutospacing="0" w:after="0" w:afterAutospacing="0"/>
        <w:ind w:firstLine="709"/>
        <w:contextualSpacing/>
        <w:jc w:val="both"/>
      </w:pPr>
      <w:r w:rsidRPr="005F1B0E">
        <w:sym w:font="Symbol" w:char="F0B7"/>
      </w:r>
      <w:r w:rsidRPr="005F1B0E">
        <w:t xml:space="preserve"> </w:t>
      </w:r>
      <w:proofErr w:type="gramStart"/>
      <w:r w:rsidRPr="005F1B0E">
        <w:t>доводить до Оператора Системы информацию о возникновении нарушений оказания услуг, соответствующих требованиям к оказанию услуг, при которых превышено время восстановления оказания услуг платежной инфраструктуры в случае их приостановления и (или) время восстановления оказания услуг платежной инфраструктуры, соответствующих требованиям к оказанию услуг, в случае их нарушения, возможных рисках для функционирования Системы, о принятии оперативных мер по устранению возникших нарушений и неисправностей;</w:t>
      </w:r>
      <w:proofErr w:type="gramEnd"/>
    </w:p>
    <w:p w14:paraId="4D6D1E52" w14:textId="77777777" w:rsidR="00433AAE" w:rsidRPr="005F1B0E" w:rsidRDefault="00433AAE" w:rsidP="00433AAE">
      <w:pPr>
        <w:pStyle w:val="msonormalcxspmiddle"/>
        <w:spacing w:before="0" w:beforeAutospacing="0" w:after="0" w:afterAutospacing="0"/>
        <w:ind w:firstLine="709"/>
        <w:contextualSpacing/>
        <w:jc w:val="both"/>
      </w:pPr>
      <w:r w:rsidRPr="005F1B0E">
        <w:sym w:font="Symbol" w:char="F0B7"/>
      </w:r>
      <w:r w:rsidRPr="005F1B0E">
        <w:t xml:space="preserve"> обеспечивать при оказании услуг уровень риска не выше приемлемого (допустимого); </w:t>
      </w:r>
    </w:p>
    <w:p w14:paraId="6E311B02" w14:textId="77777777" w:rsidR="00433AAE" w:rsidRPr="005F1B0E" w:rsidRDefault="00433AAE" w:rsidP="00433AAE">
      <w:pPr>
        <w:pStyle w:val="msonormalcxspmiddle"/>
        <w:spacing w:before="0" w:beforeAutospacing="0" w:after="0" w:afterAutospacing="0"/>
        <w:ind w:firstLine="709"/>
        <w:contextualSpacing/>
        <w:jc w:val="both"/>
      </w:pPr>
      <w:r w:rsidRPr="005F1B0E">
        <w:sym w:font="Symbol" w:char="F0B7"/>
      </w:r>
      <w:r w:rsidRPr="005F1B0E">
        <w:t xml:space="preserve"> обеспечивать информационное взаимодействие между Субъектами системы в целях управления рисками нарушения БФПС; </w:t>
      </w:r>
    </w:p>
    <w:p w14:paraId="6CE61927" w14:textId="77777777" w:rsidR="00433AAE" w:rsidRPr="005F1B0E" w:rsidRDefault="00433AAE" w:rsidP="00433AAE">
      <w:pPr>
        <w:pStyle w:val="msonormalcxspmiddle"/>
        <w:spacing w:before="0" w:beforeAutospacing="0" w:after="0" w:afterAutospacing="0"/>
        <w:ind w:firstLine="709"/>
        <w:contextualSpacing/>
        <w:jc w:val="both"/>
      </w:pPr>
      <w:r w:rsidRPr="005F1B0E">
        <w:sym w:font="Symbol" w:char="F0B7"/>
      </w:r>
      <w:r w:rsidRPr="005F1B0E">
        <w:t xml:space="preserve"> совершенствовать операционные и технологические средства и процедуры, информационные системы в целях снижения рисков нарушения БФПС.</w:t>
      </w:r>
    </w:p>
    <w:p w14:paraId="525FF011"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5.9.2. Порядок и формы осуществления </w:t>
      </w:r>
      <w:proofErr w:type="gramStart"/>
      <w:r w:rsidRPr="005F1B0E">
        <w:rPr>
          <w:rFonts w:ascii="Times New Roman" w:hAnsi="Times New Roman"/>
          <w:sz w:val="24"/>
          <w:szCs w:val="24"/>
        </w:rPr>
        <w:t>контроля за</w:t>
      </w:r>
      <w:proofErr w:type="gramEnd"/>
      <w:r w:rsidRPr="005F1B0E">
        <w:rPr>
          <w:rFonts w:ascii="Times New Roman" w:hAnsi="Times New Roman"/>
          <w:sz w:val="24"/>
          <w:szCs w:val="24"/>
        </w:rPr>
        <w:t xml:space="preserve"> соблюдением Участниками, Операторами услуг платежной инфраструктуры порядка обеспечения БФПС.</w:t>
      </w:r>
    </w:p>
    <w:p w14:paraId="4589A29A" w14:textId="77777777" w:rsidR="00433AAE" w:rsidRPr="005F1B0E" w:rsidRDefault="00433AAE" w:rsidP="00433AAE">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Оператор Системы осуществляет </w:t>
      </w:r>
      <w:proofErr w:type="gramStart"/>
      <w:r w:rsidRPr="005F1B0E">
        <w:rPr>
          <w:rFonts w:ascii="Times New Roman" w:hAnsi="Times New Roman"/>
          <w:sz w:val="24"/>
          <w:szCs w:val="24"/>
        </w:rPr>
        <w:t>контроль за</w:t>
      </w:r>
      <w:proofErr w:type="gramEnd"/>
      <w:r w:rsidRPr="005F1B0E">
        <w:rPr>
          <w:rFonts w:ascii="Times New Roman" w:hAnsi="Times New Roman"/>
          <w:sz w:val="24"/>
          <w:szCs w:val="24"/>
        </w:rPr>
        <w:t xml:space="preserve"> соблюдением Участниками, Операторами услуг платежной инфраструктуры порядка обеспечения БФПС посредством следующих мероприятий:</w:t>
      </w:r>
    </w:p>
    <w:p w14:paraId="4C2FD366" w14:textId="77777777" w:rsidR="00433AAE" w:rsidRPr="005F1B0E" w:rsidRDefault="00433AAE" w:rsidP="000A35F3">
      <w:pPr>
        <w:pStyle w:val="msonormalcxspmiddle"/>
        <w:numPr>
          <w:ilvl w:val="0"/>
          <w:numId w:val="7"/>
        </w:numPr>
        <w:spacing w:before="0" w:beforeAutospacing="0" w:after="0" w:afterAutospacing="0"/>
        <w:ind w:left="0" w:firstLine="709"/>
        <w:contextualSpacing/>
        <w:jc w:val="both"/>
      </w:pPr>
      <w:r w:rsidRPr="005F1B0E">
        <w:t xml:space="preserve">осуществление </w:t>
      </w:r>
      <w:proofErr w:type="gramStart"/>
      <w:r w:rsidRPr="005F1B0E">
        <w:t>контроля за</w:t>
      </w:r>
      <w:proofErr w:type="gramEnd"/>
      <w:r w:rsidRPr="005F1B0E">
        <w:t xml:space="preserve"> соблюдением Правил Системы в соответствии с пунктом 3.2 настоящих Правил Системы;</w:t>
      </w:r>
    </w:p>
    <w:p w14:paraId="61CDC7A5" w14:textId="77777777" w:rsidR="00433AAE" w:rsidRPr="005F1B0E" w:rsidRDefault="00433AAE" w:rsidP="000A35F3">
      <w:pPr>
        <w:pStyle w:val="msonormalcxspmiddle"/>
        <w:numPr>
          <w:ilvl w:val="0"/>
          <w:numId w:val="7"/>
        </w:numPr>
        <w:spacing w:before="0" w:beforeAutospacing="0" w:after="0" w:afterAutospacing="0"/>
        <w:ind w:left="0" w:firstLine="709"/>
        <w:contextualSpacing/>
        <w:jc w:val="both"/>
      </w:pPr>
      <w:r w:rsidRPr="005F1B0E">
        <w:lastRenderedPageBreak/>
        <w:t>проведение дистанционного контроля и/или направления запросов Участникам, Операторам услуг платежной инфраструктуры о предоставлении информации, необходимой Оператору Системы для осуществления контроля;</w:t>
      </w:r>
    </w:p>
    <w:p w14:paraId="2E70EBBF" w14:textId="77777777" w:rsidR="00433AAE" w:rsidRPr="005F1B0E" w:rsidRDefault="00433AAE" w:rsidP="000A35F3">
      <w:pPr>
        <w:pStyle w:val="msonormalcxspmiddle"/>
        <w:numPr>
          <w:ilvl w:val="0"/>
          <w:numId w:val="7"/>
        </w:numPr>
        <w:spacing w:before="0" w:beforeAutospacing="0" w:after="0" w:afterAutospacing="0"/>
        <w:ind w:left="0" w:firstLine="709"/>
        <w:contextualSpacing/>
        <w:jc w:val="both"/>
      </w:pPr>
      <w:r w:rsidRPr="005F1B0E">
        <w:t xml:space="preserve">предоставления Участниками, Операторами услуг платежной инфраструктуры информации о </w:t>
      </w:r>
      <w:proofErr w:type="gramStart"/>
      <w:r w:rsidRPr="005F1B0E">
        <w:t>Риск-событиях</w:t>
      </w:r>
      <w:proofErr w:type="gramEnd"/>
      <w:r w:rsidRPr="005F1B0E">
        <w:t xml:space="preserve"> в соответствии с пунктом 5.2.2 настоящих Правил;</w:t>
      </w:r>
    </w:p>
    <w:p w14:paraId="3D10B9F5" w14:textId="77777777" w:rsidR="00433AAE" w:rsidRPr="005F1B0E" w:rsidRDefault="00433AAE" w:rsidP="000A35F3">
      <w:pPr>
        <w:pStyle w:val="msonormalcxspmiddle"/>
        <w:numPr>
          <w:ilvl w:val="0"/>
          <w:numId w:val="7"/>
        </w:numPr>
        <w:spacing w:before="0" w:beforeAutospacing="0" w:after="0" w:afterAutospacing="0"/>
        <w:ind w:left="0" w:firstLine="709"/>
        <w:contextualSpacing/>
        <w:jc w:val="both"/>
      </w:pPr>
      <w:r w:rsidRPr="005F1B0E">
        <w:t>проведение переписки (в том числе по электронной почте) с Участниками, Операторами услуг платежной инфраструктуры о результатах осуществления мониторинга и фиксирования информации, связанной с обеспечением БФПС, относящихся к деятельности соответствующего Участника, Оператора услуг платежной инфраструктуры, в первую очередь - о доступном остатке денежных средств на счетах Участников.</w:t>
      </w:r>
    </w:p>
    <w:p w14:paraId="45BAAEFD" w14:textId="77777777" w:rsidR="00433AAE" w:rsidRPr="005F1B0E" w:rsidRDefault="00433AAE" w:rsidP="00433AAE">
      <w:pPr>
        <w:pStyle w:val="msonormalcxspmiddle"/>
        <w:spacing w:before="0" w:beforeAutospacing="0" w:after="0" w:afterAutospacing="0"/>
        <w:ind w:firstLine="709"/>
        <w:contextualSpacing/>
        <w:jc w:val="both"/>
      </w:pPr>
      <w:r w:rsidRPr="005F1B0E">
        <w:t xml:space="preserve">Оператором Системы для осуществления </w:t>
      </w:r>
      <w:proofErr w:type="gramStart"/>
      <w:r w:rsidRPr="005F1B0E">
        <w:t>контроля за</w:t>
      </w:r>
      <w:proofErr w:type="gramEnd"/>
      <w:r w:rsidRPr="005F1B0E">
        <w:t xml:space="preserve"> соблюдением Участниками, Операторами услуг платежной инфраструктуры порядка обеспечения БФПС могут реализовываться иные мероприятия.</w:t>
      </w:r>
    </w:p>
    <w:p w14:paraId="25D80896"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Оператор Системы при выявлении нарушения порядка обеспечения БФПС Участниками и Операторами услуг платежной инфраструктуры должен:</w:t>
      </w:r>
    </w:p>
    <w:p w14:paraId="6BCE32D0"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информировать Участников и Операторов услуг платежной инфраструктуры о выявленных в их деятельности нарушениях и устанавливать сроки устранения нарушений;</w:t>
      </w:r>
    </w:p>
    <w:p w14:paraId="60804AF9"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 осуществлять проверку результатов устранения нарушений и информировать операторов Участников и Операторов услуг платежной инфраструктуры, в деятельности которых выявлены нарушения, о результатах проведенной проверки.</w:t>
      </w:r>
    </w:p>
    <w:p w14:paraId="34C92493" w14:textId="77777777" w:rsidR="00433AAE" w:rsidRPr="005F1B0E" w:rsidRDefault="00433AAE" w:rsidP="00433AAE">
      <w:pPr>
        <w:pStyle w:val="ConsPlusNormal"/>
        <w:ind w:firstLine="709"/>
        <w:jc w:val="both"/>
        <w:rPr>
          <w:rFonts w:ascii="Times New Roman" w:hAnsi="Times New Roman" w:cs="Times New Roman"/>
          <w:sz w:val="24"/>
          <w:szCs w:val="24"/>
        </w:rPr>
      </w:pPr>
      <w:r w:rsidRPr="005F1B0E">
        <w:rPr>
          <w:rFonts w:ascii="Times New Roman" w:hAnsi="Times New Roman" w:cs="Times New Roman"/>
          <w:sz w:val="24"/>
          <w:szCs w:val="24"/>
        </w:rPr>
        <w:t>Оператор Системы должен определять ответственность Участников и Операторов услуг платежной инфраструктуры за неисполнение порядка обеспечения БФПС.</w:t>
      </w:r>
    </w:p>
    <w:p w14:paraId="238CE762" w14:textId="77777777" w:rsidR="00433AAE" w:rsidRPr="005F1B0E" w:rsidRDefault="00433AAE" w:rsidP="00433AAE">
      <w:pPr>
        <w:pStyle w:val="ConsPlusNormal"/>
        <w:ind w:firstLine="680"/>
        <w:jc w:val="both"/>
        <w:rPr>
          <w:rFonts w:ascii="Times New Roman" w:hAnsi="Times New Roman" w:cs="Times New Roman"/>
          <w:sz w:val="24"/>
          <w:szCs w:val="24"/>
        </w:rPr>
      </w:pPr>
      <w:r w:rsidRPr="005F1B0E">
        <w:rPr>
          <w:rFonts w:ascii="Times New Roman" w:hAnsi="Times New Roman" w:cs="Times New Roman"/>
          <w:sz w:val="24"/>
          <w:szCs w:val="24"/>
        </w:rPr>
        <w:t xml:space="preserve">Субъекты системы несут ответственность за неисполнение порядка обеспечения БФПС в соответствии с законодательством Российской Федерации, Правилами Системы и договорами, заключенными в связи с участием в Системе. </w:t>
      </w:r>
    </w:p>
    <w:p w14:paraId="6F95551E" w14:textId="77777777" w:rsidR="00433AAE" w:rsidRPr="005F1B0E" w:rsidRDefault="00433AAE" w:rsidP="00433AAE">
      <w:pPr>
        <w:spacing w:line="240" w:lineRule="auto"/>
        <w:ind w:firstLine="709"/>
        <w:jc w:val="both"/>
      </w:pPr>
      <w:r w:rsidRPr="005F1B0E">
        <w:rPr>
          <w:rFonts w:ascii="Times New Roman" w:hAnsi="Times New Roman"/>
          <w:sz w:val="24"/>
          <w:szCs w:val="24"/>
        </w:rPr>
        <w:t>Участники и Операторы услуг платежной инфраструктуры несут ответственность за любые действия своих сотрудников, повлекшие ущерб для Субъектов системы, и обязуются возместить друг другу ущерб, нанесенный в результате таких действий в документально подтвержденном размере.</w:t>
      </w:r>
    </w:p>
    <w:p w14:paraId="4EEF5AC8" w14:textId="77777777" w:rsidR="00433AAE" w:rsidRPr="005F1B0E" w:rsidRDefault="00433AAE" w:rsidP="00433AAE">
      <w:pPr>
        <w:pStyle w:val="10"/>
        <w:jc w:val="both"/>
      </w:pPr>
      <w:bookmarkStart w:id="906" w:name="_Toc492560417"/>
      <w:bookmarkStart w:id="907" w:name="_Toc38905268"/>
      <w:bookmarkStart w:id="908" w:name="_Toc73978868"/>
      <w:bookmarkStart w:id="909" w:name="_Toc69896939"/>
      <w:bookmarkStart w:id="910" w:name="_Toc70341048"/>
      <w:bookmarkStart w:id="911" w:name="_Toc80272762"/>
      <w:bookmarkStart w:id="912" w:name="_Toc84518169"/>
      <w:bookmarkStart w:id="913" w:name="_Toc86145154"/>
      <w:bookmarkStart w:id="914" w:name="_Hlk83364870"/>
      <w:bookmarkEnd w:id="897"/>
      <w:r w:rsidRPr="005F1B0E">
        <w:t>6. Определение порядка обеспечения защиты информации в Системе</w:t>
      </w:r>
      <w:bookmarkEnd w:id="906"/>
      <w:bookmarkEnd w:id="907"/>
      <w:bookmarkEnd w:id="908"/>
      <w:bookmarkEnd w:id="909"/>
      <w:bookmarkEnd w:id="910"/>
      <w:bookmarkEnd w:id="911"/>
      <w:bookmarkEnd w:id="912"/>
      <w:bookmarkEnd w:id="913"/>
    </w:p>
    <w:p w14:paraId="4F7A804C" w14:textId="77777777" w:rsidR="00433AAE" w:rsidRPr="005F1B0E" w:rsidRDefault="00433AAE" w:rsidP="00433AAE">
      <w:pPr>
        <w:pStyle w:val="msonormalcxspmiddle"/>
        <w:spacing w:after="0"/>
        <w:ind w:firstLine="709"/>
        <w:contextualSpacing/>
        <w:jc w:val="both"/>
      </w:pPr>
      <w:r w:rsidRPr="005F1B0E">
        <w:t>6.1. Защита информации в Системе включает в себя организационные и технические меры, в том числе средства защиты информации, средства предотвращения несанкционированного доступа, утечки информации по техническим каналам, программно-технических воздействий на технические средства обработки данных и т.д.</w:t>
      </w:r>
    </w:p>
    <w:p w14:paraId="2998D50D" w14:textId="77777777" w:rsidR="00433AAE" w:rsidRPr="005F1B0E" w:rsidRDefault="00433AAE" w:rsidP="00433AAE">
      <w:pPr>
        <w:pStyle w:val="msonormalcxspmiddle"/>
        <w:spacing w:after="0"/>
        <w:ind w:firstLine="709"/>
        <w:contextualSpacing/>
        <w:jc w:val="both"/>
      </w:pPr>
      <w:proofErr w:type="gramStart"/>
      <w:r w:rsidRPr="005F1B0E">
        <w:t>Оператор Системы, Субъекты системы самостоятельно обеспечивают защиту информации в своих информационных системах, в том числе разрабатывают и реализуют инструментарий такой защиты с учетом особенностей осуществляемой ими деятельности, особенностей построения структуры организации, в том числе на основе определяемых ими модели угроз, класса информационных систем и т.д., предъявляемых действующим законодательством Российской Федерации требований по обеспечению защиты информации, иных особенностей, связанных с</w:t>
      </w:r>
      <w:proofErr w:type="gramEnd"/>
      <w:r w:rsidRPr="005F1B0E">
        <w:t xml:space="preserve"> участием в Системе, а равно несут предусмотренную действующим законодательством Российской Федерации ответственность за невыполнение указанных требований.</w:t>
      </w:r>
    </w:p>
    <w:p w14:paraId="67322DB6" w14:textId="77777777" w:rsidR="00433AAE" w:rsidRPr="005F1B0E" w:rsidRDefault="00433AAE" w:rsidP="00433AAE">
      <w:pPr>
        <w:pStyle w:val="msonormalcxspmiddle"/>
        <w:spacing w:after="0"/>
        <w:ind w:firstLine="709"/>
        <w:contextualSpacing/>
        <w:jc w:val="both"/>
      </w:pPr>
      <w:r w:rsidRPr="005F1B0E">
        <w:t xml:space="preserve">Организация работ по защите информации в Системе осуществляется в соответствии с требованиями действующего законодательства Российской Федерации в </w:t>
      </w:r>
      <w:r w:rsidRPr="005F1B0E">
        <w:lastRenderedPageBreak/>
        <w:t>области обеспечения безопасности информации. В случае изменений Правил Системы или действующего законодательства Российской Федерации Оператор Системы, Субъекты системы обязаны в кратчайшие сроки привести реализуемый ими порядок защиты информации в соответствие с указанными изменениями.</w:t>
      </w:r>
    </w:p>
    <w:p w14:paraId="0B107EBB" w14:textId="77777777" w:rsidR="00433AAE" w:rsidRPr="005F1B0E" w:rsidRDefault="00433AAE" w:rsidP="00433AAE">
      <w:pPr>
        <w:pStyle w:val="msonormalcxspmiddle"/>
        <w:spacing w:after="0"/>
        <w:ind w:firstLine="709"/>
        <w:contextualSpacing/>
        <w:jc w:val="both"/>
      </w:pPr>
      <w:proofErr w:type="gramStart"/>
      <w:r w:rsidRPr="005F1B0E">
        <w:t xml:space="preserve">Оператор платежной системы, Участники, Операторы услуг платежной инфраструктуры обязаны выполнять требования «Положения о защите информации в платежной системе», утвержденного Постановлением Правительства Российской Федерации от 13 июня 2012 года № 584 «Об утверждении Положения о защите информации в платежной системе», и требования Положения Банка России от </w:t>
      </w:r>
      <w:r w:rsidRPr="005F1B0E">
        <w:br/>
        <w:t>9 июня 2012 года № 382-П «О требованиях к обеспечению защиты информации при осуществлении переводов денежных средств</w:t>
      </w:r>
      <w:proofErr w:type="gramEnd"/>
      <w:r w:rsidRPr="005F1B0E">
        <w:t xml:space="preserve"> и о порядке осуществления Банком России </w:t>
      </w:r>
      <w:proofErr w:type="gramStart"/>
      <w:r w:rsidRPr="005F1B0E">
        <w:t>контроля за</w:t>
      </w:r>
      <w:proofErr w:type="gramEnd"/>
      <w:r w:rsidRPr="005F1B0E">
        <w:t xml:space="preserve"> соблюдением требований к обеспечению защиты информации при осуществлении переводов денежных средств».</w:t>
      </w:r>
    </w:p>
    <w:p w14:paraId="12DA76B9" w14:textId="77777777" w:rsidR="00433AAE" w:rsidRPr="005F1B0E" w:rsidRDefault="00433AAE" w:rsidP="00433AAE">
      <w:pPr>
        <w:pStyle w:val="msonormalcxspmiddle"/>
        <w:spacing w:after="0"/>
        <w:ind w:firstLine="709"/>
        <w:contextualSpacing/>
        <w:jc w:val="both"/>
      </w:pPr>
      <w:r w:rsidRPr="005F1B0E">
        <w:t>6.2. Требования к обеспечению защиты информации при осуществлении переводов денежных сре</w:t>
      </w:r>
      <w:proofErr w:type="gramStart"/>
      <w:r w:rsidRPr="005F1B0E">
        <w:t>дств в С</w:t>
      </w:r>
      <w:proofErr w:type="gramEnd"/>
      <w:r w:rsidRPr="005F1B0E">
        <w:t>истеме, устанавливаемые Оператором Системы для Субъектов системы, включают в себя (для целей реализации данного пункта соответствующие требования предъявляются к Участникам-Страховщикам в части, не связанной непосредственно с осуществлением перевода денежных средств):</w:t>
      </w:r>
    </w:p>
    <w:p w14:paraId="62093FD1" w14:textId="77777777" w:rsidR="00433AAE" w:rsidRPr="005F1B0E" w:rsidRDefault="00433AAE" w:rsidP="00433AAE">
      <w:pPr>
        <w:pStyle w:val="msonormalcxspmiddle"/>
        <w:spacing w:after="0"/>
        <w:ind w:firstLine="709"/>
        <w:contextualSpacing/>
        <w:jc w:val="both"/>
      </w:pPr>
    </w:p>
    <w:p w14:paraId="17E22000" w14:textId="77777777" w:rsidR="00433AAE" w:rsidRPr="005F1B0E" w:rsidRDefault="00433AAE" w:rsidP="00433AAE">
      <w:pPr>
        <w:pStyle w:val="msonormalcxspmiddle"/>
        <w:spacing w:after="0"/>
        <w:ind w:firstLine="709"/>
        <w:contextualSpacing/>
        <w:jc w:val="both"/>
        <w:rPr>
          <w:i/>
        </w:rPr>
      </w:pPr>
      <w:r w:rsidRPr="005F1B0E">
        <w:rPr>
          <w:i/>
        </w:rPr>
        <w:t>6.2.1. требования к обеспечению защиты информации, применяемые для защиты информации при назначении и распределении функциональных прав и обязанностей (далее - ролей) лиц, связанных с осуществлением переводов денежных средств:</w:t>
      </w:r>
    </w:p>
    <w:p w14:paraId="58F26921" w14:textId="77777777" w:rsidR="00433AAE" w:rsidRPr="005F1B0E" w:rsidRDefault="00433AAE" w:rsidP="00433AAE">
      <w:pPr>
        <w:pStyle w:val="msonormalcxspmiddle"/>
        <w:spacing w:after="0"/>
        <w:ind w:firstLine="709"/>
        <w:contextualSpacing/>
        <w:jc w:val="both"/>
        <w:rPr>
          <w:i/>
        </w:rPr>
      </w:pPr>
    </w:p>
    <w:p w14:paraId="66B7FB9D" w14:textId="77777777" w:rsidR="00433AAE" w:rsidRPr="005F1B0E" w:rsidRDefault="00433AAE" w:rsidP="00433AAE">
      <w:pPr>
        <w:pStyle w:val="msonormalcxspmiddle"/>
        <w:spacing w:after="0"/>
        <w:ind w:firstLine="709"/>
        <w:contextualSpacing/>
        <w:jc w:val="both"/>
      </w:pPr>
      <w:r w:rsidRPr="005F1B0E">
        <w:t xml:space="preserve">Участники, Операторы услуг платежной инфраструктуры обязаны вести учет лиц (а равно осуществляют </w:t>
      </w:r>
      <w:proofErr w:type="gramStart"/>
      <w:r w:rsidRPr="005F1B0E">
        <w:t>контроль за</w:t>
      </w:r>
      <w:proofErr w:type="gramEnd"/>
      <w:r w:rsidRPr="005F1B0E">
        <w:t xml:space="preserve"> указанными лицами), в соответствии с должностными обязанностями имеющих право:</w:t>
      </w:r>
    </w:p>
    <w:p w14:paraId="3B3CB411" w14:textId="77777777" w:rsidR="00433AAE" w:rsidRPr="005F1B0E" w:rsidRDefault="00433AAE" w:rsidP="00433AAE">
      <w:pPr>
        <w:pStyle w:val="msonormalcxspmiddle"/>
        <w:spacing w:after="0"/>
        <w:ind w:firstLine="709"/>
        <w:contextualSpacing/>
        <w:jc w:val="both"/>
      </w:pPr>
      <w:r w:rsidRPr="005F1B0E">
        <w:t>- доступа к защищаемой информации в Системе, в том числе по управлению криптографическими ключами или иными исходными кодами в Системе;</w:t>
      </w:r>
    </w:p>
    <w:p w14:paraId="22D4B796" w14:textId="77777777" w:rsidR="00433AAE" w:rsidRPr="005F1B0E" w:rsidRDefault="00433AAE" w:rsidP="00433AAE">
      <w:pPr>
        <w:pStyle w:val="msonormalcxspmiddle"/>
        <w:spacing w:after="0"/>
        <w:ind w:firstLine="709"/>
        <w:contextualSpacing/>
        <w:jc w:val="both"/>
      </w:pPr>
      <w:r w:rsidRPr="005F1B0E">
        <w:t>- воздействовать на объекты информационной инфраструктуры в Системе;</w:t>
      </w:r>
    </w:p>
    <w:p w14:paraId="5593ACF0" w14:textId="77777777" w:rsidR="00433AAE" w:rsidRPr="005F1B0E" w:rsidRDefault="00433AAE" w:rsidP="00433AAE">
      <w:pPr>
        <w:pStyle w:val="msonormalcxspmiddle"/>
        <w:spacing w:after="0"/>
        <w:ind w:firstLine="709"/>
        <w:contextualSpacing/>
        <w:jc w:val="both"/>
      </w:pPr>
      <w:r w:rsidRPr="005F1B0E">
        <w:t>- формировать распоряжения об осуществлении переводов денежных сре</w:t>
      </w:r>
      <w:proofErr w:type="gramStart"/>
      <w:r w:rsidRPr="005F1B0E">
        <w:t>дств в С</w:t>
      </w:r>
      <w:proofErr w:type="gramEnd"/>
      <w:r w:rsidRPr="005F1B0E">
        <w:t>истеме.</w:t>
      </w:r>
    </w:p>
    <w:p w14:paraId="1D5E5CEA" w14:textId="77777777" w:rsidR="00433AAE" w:rsidRPr="005F1B0E" w:rsidRDefault="00433AAE" w:rsidP="00433AAE">
      <w:pPr>
        <w:pStyle w:val="msonormalcxspmiddle"/>
        <w:spacing w:after="0"/>
        <w:ind w:firstLine="709"/>
        <w:contextualSpacing/>
        <w:jc w:val="both"/>
      </w:pPr>
      <w:r w:rsidRPr="005F1B0E">
        <w:t>Участники, Операторы услуг платежной инфраструктуры обязаны обеспечить реализацию запрета выполнения одним лицом в один момент времени ролей, связанных с созданием (модернизацией), эксплуатацией, а также техническим обслуживанием и ремонтом объектов информационной инфраструктуры.</w:t>
      </w:r>
    </w:p>
    <w:p w14:paraId="481F3BCC" w14:textId="77777777" w:rsidR="00433AAE" w:rsidRPr="005F1B0E" w:rsidRDefault="00433AAE" w:rsidP="00433AAE">
      <w:pPr>
        <w:pStyle w:val="msonormalcxspmiddle"/>
        <w:spacing w:after="0"/>
        <w:ind w:firstLine="709"/>
        <w:contextualSpacing/>
        <w:jc w:val="both"/>
      </w:pPr>
    </w:p>
    <w:p w14:paraId="7145E330" w14:textId="77777777" w:rsidR="00433AAE" w:rsidRPr="005F1B0E" w:rsidRDefault="00433AAE" w:rsidP="00433AAE">
      <w:pPr>
        <w:pStyle w:val="msonormalcxspmiddle"/>
        <w:spacing w:after="0"/>
        <w:ind w:firstLine="709"/>
        <w:contextualSpacing/>
        <w:jc w:val="both"/>
        <w:rPr>
          <w:i/>
        </w:rPr>
      </w:pPr>
      <w:r w:rsidRPr="005F1B0E">
        <w:rPr>
          <w:i/>
        </w:rPr>
        <w:t>6.2.2. требования к обеспечению защиты информации, применяемые для защиты информации на стадиях создания, эксплуатации (использования по назначению, технического обслуживания и ремонта), модернизации, снятия с эксплуатации объектов информационной инфраструктуры:</w:t>
      </w:r>
    </w:p>
    <w:p w14:paraId="21299FBA" w14:textId="77777777" w:rsidR="00433AAE" w:rsidRPr="005F1B0E" w:rsidRDefault="00433AAE" w:rsidP="00433AAE">
      <w:pPr>
        <w:pStyle w:val="msonormalcxspmiddle"/>
        <w:spacing w:after="0"/>
        <w:ind w:firstLine="709"/>
        <w:contextualSpacing/>
        <w:jc w:val="both"/>
        <w:rPr>
          <w:i/>
        </w:rPr>
      </w:pPr>
    </w:p>
    <w:p w14:paraId="54E15CA4" w14:textId="77777777" w:rsidR="00433AAE" w:rsidRPr="005F1B0E" w:rsidRDefault="00433AAE" w:rsidP="00433AAE">
      <w:pPr>
        <w:pStyle w:val="msonormalcxspmiddle"/>
        <w:spacing w:after="0"/>
        <w:ind w:firstLine="709"/>
        <w:contextualSpacing/>
        <w:jc w:val="both"/>
      </w:pPr>
      <w:proofErr w:type="gramStart"/>
      <w:r w:rsidRPr="005F1B0E">
        <w:t>Участники, Операторы услуг платежной инфраструктуры в случае привлечения на договорной основе третьих лиц в целях создания (модернизации) объектов информационной инфраструктуры  в Системе обязаны включать в договоры с указанными лицами требования в части необходимости обеспечения защиты информации при осуществлении переводов денежных средств, для чего при согласовании таких договоров указанными Субъектами системы должны привлекаться к процессу согласования договоров структурные подразделения, отвечающие за</w:t>
      </w:r>
      <w:proofErr w:type="gramEnd"/>
      <w:r w:rsidRPr="005F1B0E">
        <w:t xml:space="preserve"> информационную безопасность (указанные структурные подразделения также осуществляют контроль соответствия создаваемых (модернизируемых) объектов информационной инфраструктуры требованиям заключенного с подрядчиками договора).</w:t>
      </w:r>
    </w:p>
    <w:p w14:paraId="64ABD0A6" w14:textId="77777777" w:rsidR="00433AAE" w:rsidRPr="005F1B0E" w:rsidRDefault="00433AAE" w:rsidP="00433AAE">
      <w:pPr>
        <w:pStyle w:val="msonormalcxspmiddle"/>
        <w:spacing w:after="0"/>
        <w:ind w:firstLine="709"/>
        <w:contextualSpacing/>
        <w:jc w:val="both"/>
      </w:pPr>
      <w:r w:rsidRPr="005F1B0E">
        <w:lastRenderedPageBreak/>
        <w:t>Участники, Операторы услуг платежной инфраструктуры обязаны обеспечивать:</w:t>
      </w:r>
    </w:p>
    <w:p w14:paraId="2E705EAD" w14:textId="77777777" w:rsidR="00433AAE" w:rsidRPr="005F1B0E" w:rsidRDefault="00433AAE" w:rsidP="00433AAE">
      <w:pPr>
        <w:pStyle w:val="msonormalcxspmiddle"/>
        <w:spacing w:after="0"/>
        <w:ind w:firstLine="709"/>
        <w:contextualSpacing/>
        <w:jc w:val="both"/>
      </w:pPr>
      <w:r w:rsidRPr="005F1B0E">
        <w:t>- наличие эксплуатационной документации на используемые технические средства защиты информации;</w:t>
      </w:r>
    </w:p>
    <w:p w14:paraId="27ECDBAE" w14:textId="77777777" w:rsidR="00433AAE" w:rsidRPr="005F1B0E" w:rsidRDefault="00433AAE" w:rsidP="00433AAE">
      <w:pPr>
        <w:pStyle w:val="msonormalcxspmiddle"/>
        <w:spacing w:after="0"/>
        <w:ind w:firstLine="709"/>
        <w:contextualSpacing/>
        <w:jc w:val="both"/>
      </w:pPr>
      <w:r w:rsidRPr="005F1B0E">
        <w:t>- контроль выполнения требований эксплуатационной документации на используемые технические средства защиты информации в течение всего срока их эксплуатации;</w:t>
      </w:r>
    </w:p>
    <w:p w14:paraId="44B46AF7" w14:textId="77777777" w:rsidR="00433AAE" w:rsidRPr="005F1B0E" w:rsidRDefault="00433AAE" w:rsidP="00433AAE">
      <w:pPr>
        <w:pStyle w:val="msonormalcxspmiddle"/>
        <w:spacing w:after="0"/>
        <w:ind w:firstLine="709"/>
        <w:contextualSpacing/>
        <w:jc w:val="both"/>
      </w:pPr>
      <w:r w:rsidRPr="005F1B0E">
        <w:t>- восстановление функционирования технических средств защиты информации, используемых при осуществлении переводов денежных средств, в случаях сбоев и (или) отказов в их работе.</w:t>
      </w:r>
    </w:p>
    <w:p w14:paraId="58786DE1" w14:textId="77777777" w:rsidR="00433AAE" w:rsidRPr="005F1B0E" w:rsidRDefault="00433AAE" w:rsidP="00433AAE">
      <w:pPr>
        <w:pStyle w:val="msonormalcxspmiddle"/>
        <w:spacing w:after="0"/>
        <w:ind w:firstLine="709"/>
        <w:contextualSpacing/>
        <w:jc w:val="both"/>
      </w:pPr>
      <w:r w:rsidRPr="005F1B0E">
        <w:t>- запрет использования защищаемой информации на стадии создания объектов информационной инфраструктуры.</w:t>
      </w:r>
    </w:p>
    <w:p w14:paraId="1F1C3D03" w14:textId="77777777" w:rsidR="00433AAE" w:rsidRPr="005F1B0E" w:rsidRDefault="00433AAE" w:rsidP="00433AAE">
      <w:pPr>
        <w:pStyle w:val="msonormalcxspmiddle"/>
        <w:spacing w:after="0"/>
        <w:ind w:firstLine="709"/>
        <w:contextualSpacing/>
        <w:jc w:val="both"/>
      </w:pPr>
      <w:r w:rsidRPr="005F1B0E">
        <w:t>Участники, Операторы услуг платежной инфраструктуры на стадиях эксплуатации и снятия с эксплуатации объектов информационной инфраструктуры Системы обязаны обеспечивать:</w:t>
      </w:r>
    </w:p>
    <w:p w14:paraId="195D61A0" w14:textId="77777777" w:rsidR="00433AAE" w:rsidRPr="005F1B0E" w:rsidRDefault="00433AAE" w:rsidP="00433AAE">
      <w:pPr>
        <w:pStyle w:val="msonormalcxspmiddle"/>
        <w:spacing w:after="0"/>
        <w:ind w:firstLine="709"/>
        <w:contextualSpacing/>
        <w:jc w:val="both"/>
      </w:pPr>
      <w:r w:rsidRPr="005F1B0E">
        <w:t>- запрет несанкционированного копирования защищаемой информации;</w:t>
      </w:r>
    </w:p>
    <w:p w14:paraId="2E77002E" w14:textId="77777777" w:rsidR="00433AAE" w:rsidRPr="005F1B0E" w:rsidRDefault="00433AAE" w:rsidP="00433AAE">
      <w:pPr>
        <w:pStyle w:val="msonormalcxspmiddle"/>
        <w:spacing w:after="0"/>
        <w:ind w:firstLine="709"/>
        <w:contextualSpacing/>
        <w:jc w:val="both"/>
      </w:pPr>
      <w:r w:rsidRPr="005F1B0E">
        <w:t>- защиту резервных копий защищаемой информации;</w:t>
      </w:r>
    </w:p>
    <w:p w14:paraId="264EC260" w14:textId="77777777" w:rsidR="00433AAE" w:rsidRPr="005F1B0E" w:rsidRDefault="00433AAE" w:rsidP="00433AAE">
      <w:pPr>
        <w:pStyle w:val="msonormalcxspmiddle"/>
        <w:spacing w:after="0"/>
        <w:ind w:firstLine="709"/>
        <w:contextualSpacing/>
        <w:jc w:val="both"/>
      </w:pPr>
      <w:r w:rsidRPr="005F1B0E">
        <w:t>- уничтожение защищаемой информации в случаях, когда указанная информация больше не используется, за исключением защищаемой информации, перемещенной в архивы, ведение и сохранность которых предусмотрены законодательными актами Российской Федерации, нормативными актами Банка России, Правилами Системы и (или) договорами, заключенными между Субъектами системы;</w:t>
      </w:r>
    </w:p>
    <w:p w14:paraId="3683924D" w14:textId="77777777" w:rsidR="00433AAE" w:rsidRPr="005F1B0E" w:rsidRDefault="00433AAE" w:rsidP="00433AAE">
      <w:pPr>
        <w:pStyle w:val="msonormalcxspmiddle"/>
        <w:spacing w:after="0"/>
        <w:ind w:firstLine="709"/>
        <w:contextualSpacing/>
        <w:jc w:val="both"/>
      </w:pPr>
      <w:r w:rsidRPr="005F1B0E">
        <w:t>- уничтожение защищаемой информации, в том числе содержащейся в архивах, способом, обеспечивающим невозможность ее восстановления.</w:t>
      </w:r>
    </w:p>
    <w:p w14:paraId="70905B01" w14:textId="77777777" w:rsidR="00433AAE" w:rsidRPr="005F1B0E" w:rsidRDefault="00433AAE" w:rsidP="00433AAE">
      <w:pPr>
        <w:pStyle w:val="msonormalcxspmiddle"/>
        <w:spacing w:after="0"/>
        <w:contextualSpacing/>
        <w:jc w:val="both"/>
        <w:rPr>
          <w:i/>
        </w:rPr>
      </w:pPr>
    </w:p>
    <w:p w14:paraId="6D0016B1" w14:textId="77777777" w:rsidR="00433AAE" w:rsidRPr="005F1B0E" w:rsidRDefault="00433AAE" w:rsidP="00433AAE">
      <w:pPr>
        <w:pStyle w:val="msonormalcxspmiddle"/>
        <w:spacing w:after="0"/>
        <w:ind w:firstLine="709"/>
        <w:contextualSpacing/>
        <w:jc w:val="both"/>
        <w:rPr>
          <w:i/>
        </w:rPr>
      </w:pPr>
      <w:r w:rsidRPr="005F1B0E">
        <w:rPr>
          <w:i/>
        </w:rPr>
        <w:t>6.2.3. требования к обеспечению защиты информации, применяемые для защиты информации при осуществлении доступа к объектам информационной инфраструктуры, включая требования к обеспечению защиты информации, применяемые для защиты информации от несанкционированного доступа:</w:t>
      </w:r>
    </w:p>
    <w:p w14:paraId="377382B5" w14:textId="77777777" w:rsidR="00433AAE" w:rsidRPr="005F1B0E" w:rsidRDefault="00433AAE" w:rsidP="00433AAE">
      <w:pPr>
        <w:pStyle w:val="msonormalcxspmiddle"/>
        <w:spacing w:after="0"/>
        <w:ind w:firstLine="709"/>
        <w:contextualSpacing/>
        <w:jc w:val="both"/>
        <w:rPr>
          <w:i/>
        </w:rPr>
      </w:pPr>
    </w:p>
    <w:p w14:paraId="656A1DB6" w14:textId="77777777" w:rsidR="00433AAE" w:rsidRPr="005F1B0E" w:rsidRDefault="00433AAE" w:rsidP="00433AAE">
      <w:pPr>
        <w:pStyle w:val="msonormalcxspmiddle"/>
        <w:spacing w:after="0"/>
        <w:ind w:firstLine="709"/>
        <w:contextualSpacing/>
        <w:jc w:val="both"/>
      </w:pPr>
      <w:r w:rsidRPr="005F1B0E">
        <w:t>Участники, Операторы услуг платежной инфраструктуры обязаны обеспечивать учет всех своих объектов информационной инфраструктуры в Системе, используемых для обработки, хранения и (или) передачи защищаемой информации в Системе.</w:t>
      </w:r>
    </w:p>
    <w:p w14:paraId="3302C5A8" w14:textId="77777777" w:rsidR="00433AAE" w:rsidRPr="005F1B0E" w:rsidRDefault="00433AAE" w:rsidP="00433AAE">
      <w:pPr>
        <w:pStyle w:val="msonormalcxspmiddle"/>
        <w:spacing w:after="0"/>
        <w:ind w:firstLine="709"/>
        <w:contextualSpacing/>
        <w:jc w:val="both"/>
      </w:pPr>
      <w:r w:rsidRPr="005F1B0E">
        <w:t>Участники, Операторы услуг платежной инфраструктуры обязаны обеспечивать технические средства (прошедшие в установленном порядке процедуру оценки соответствия), исключающие несанкционированный доступ посторонних лиц к объектам информационной инфраструктуры в Системе, в том числе путем реализации процедуры идентификации, аутентификации, авторизации своих работников при осуществлении доступа к защищаемой информации, иных Участников.</w:t>
      </w:r>
    </w:p>
    <w:p w14:paraId="0C657F26" w14:textId="77777777" w:rsidR="00433AAE" w:rsidRPr="005F1B0E" w:rsidRDefault="00433AAE" w:rsidP="00433AAE">
      <w:pPr>
        <w:pStyle w:val="msonormalcxspmiddle"/>
        <w:spacing w:after="0"/>
        <w:ind w:firstLine="709"/>
        <w:contextualSpacing/>
        <w:jc w:val="both"/>
      </w:pPr>
      <w:r w:rsidRPr="005F1B0E">
        <w:t xml:space="preserve">Также Участники, Операторы услуг платежной инфраструктуры обязаны фиксировать действия лиц, получивших доступ к объектам информационной инфраструктуры в Системе, осуществлять контроль за их деятельностью в </w:t>
      </w:r>
      <w:proofErr w:type="gramStart"/>
      <w:r w:rsidRPr="005F1B0E">
        <w:t>Системе</w:t>
      </w:r>
      <w:proofErr w:type="gramEnd"/>
      <w:r w:rsidRPr="005F1B0E">
        <w:t xml:space="preserve"> в том числе в автоматическом режиме.</w:t>
      </w:r>
    </w:p>
    <w:p w14:paraId="2CCB825D" w14:textId="77777777" w:rsidR="00433AAE" w:rsidRPr="005F1B0E" w:rsidRDefault="00433AAE" w:rsidP="00433AAE">
      <w:pPr>
        <w:pStyle w:val="msonormalcxspmiddle"/>
        <w:spacing w:after="0"/>
        <w:ind w:firstLine="709"/>
        <w:contextualSpacing/>
        <w:jc w:val="both"/>
      </w:pPr>
      <w:r w:rsidRPr="005F1B0E">
        <w:t>Участники, Операторы услуг платежной инфраструктуры обязаны обеспечивать</w:t>
      </w:r>
      <w:r w:rsidR="00FF632F">
        <w:t>:</w:t>
      </w:r>
      <w:r w:rsidRPr="005F1B0E">
        <w:t xml:space="preserve"> </w:t>
      </w:r>
    </w:p>
    <w:p w14:paraId="1654EE0C" w14:textId="77777777" w:rsidR="00433AAE" w:rsidRPr="005F1B0E" w:rsidRDefault="00433AAE" w:rsidP="00433AAE">
      <w:pPr>
        <w:pStyle w:val="msonormalcxspmiddle"/>
        <w:spacing w:after="0"/>
        <w:ind w:firstLine="709"/>
        <w:contextualSpacing/>
        <w:jc w:val="both"/>
      </w:pPr>
      <w:r w:rsidRPr="005F1B0E">
        <w:t>- запрет несанкционированного расширения прав доступа к защищаемой информации;</w:t>
      </w:r>
    </w:p>
    <w:p w14:paraId="533D080B" w14:textId="77777777" w:rsidR="00433AAE" w:rsidRPr="005F1B0E" w:rsidRDefault="00433AAE" w:rsidP="00433AAE">
      <w:pPr>
        <w:pStyle w:val="msonormalcxspmiddle"/>
        <w:spacing w:after="0"/>
        <w:ind w:firstLine="709"/>
        <w:contextualSpacing/>
        <w:jc w:val="both"/>
      </w:pPr>
      <w:r w:rsidRPr="005F1B0E">
        <w:t>- назначение своим работникам минимально необходимых для выполнения их функциональных обязанностей прав доступа к защищаемой информации.</w:t>
      </w:r>
    </w:p>
    <w:p w14:paraId="676A64FC" w14:textId="77777777" w:rsidR="00433AAE" w:rsidRPr="005F1B0E" w:rsidRDefault="00433AAE" w:rsidP="00433AAE">
      <w:pPr>
        <w:pStyle w:val="msonormalcxspmiddle"/>
        <w:spacing w:after="0"/>
        <w:ind w:firstLine="709"/>
        <w:contextualSpacing/>
        <w:jc w:val="both"/>
      </w:pPr>
      <w:proofErr w:type="gramStart"/>
      <w:r w:rsidRPr="005F1B0E">
        <w:t xml:space="preserve">В процессе функционирования Субъекты системы при необходимости принимают и фиксируют во внутренних документах решения о необходимости применения дополнительных организационных мер защиты информации и (или) использования технических средств защиты информации, предназначенных для повышения уровня защиты информации в Системе, в том числе направленных на предотвращение хищений </w:t>
      </w:r>
      <w:r w:rsidRPr="005F1B0E">
        <w:lastRenderedPageBreak/>
        <w:t>носителей защищаемой информации, после чего в кратчайшие сроки реализуют указанные решения, в том числе путем привлечения</w:t>
      </w:r>
      <w:proofErr w:type="gramEnd"/>
      <w:r w:rsidRPr="005F1B0E">
        <w:t xml:space="preserve"> для реализации указанных решений третьих лиц на договорной основе.</w:t>
      </w:r>
    </w:p>
    <w:p w14:paraId="77B11353" w14:textId="77777777" w:rsidR="00433AAE" w:rsidRPr="005F1B0E" w:rsidRDefault="00433AAE" w:rsidP="00433AAE">
      <w:pPr>
        <w:pStyle w:val="msonormalcxspmiddle"/>
        <w:spacing w:after="0"/>
        <w:contextualSpacing/>
        <w:jc w:val="both"/>
        <w:rPr>
          <w:i/>
        </w:rPr>
      </w:pPr>
    </w:p>
    <w:p w14:paraId="5F3F5A0D" w14:textId="77777777" w:rsidR="00433AAE" w:rsidRPr="005F1B0E" w:rsidRDefault="00433AAE" w:rsidP="00433AAE">
      <w:pPr>
        <w:pStyle w:val="msonormalcxspmiddle"/>
        <w:spacing w:after="0"/>
        <w:ind w:firstLine="709"/>
        <w:contextualSpacing/>
        <w:jc w:val="both"/>
        <w:rPr>
          <w:i/>
        </w:rPr>
      </w:pPr>
      <w:r w:rsidRPr="005F1B0E">
        <w:rPr>
          <w:i/>
        </w:rPr>
        <w:t>6.2.4. требования к обеспечению защиты информации, применяемые для защиты информации от воздействия программных кодов, приводящих к нарушению штатного функционирования средства вычислительной техники (далее - вредоносный код):</w:t>
      </w:r>
    </w:p>
    <w:p w14:paraId="1C6E8B27" w14:textId="77777777" w:rsidR="00433AAE" w:rsidRPr="005F1B0E" w:rsidRDefault="00433AAE" w:rsidP="00433AAE">
      <w:pPr>
        <w:pStyle w:val="msonormalcxspmiddle"/>
        <w:spacing w:after="0"/>
        <w:ind w:firstLine="709"/>
        <w:contextualSpacing/>
        <w:jc w:val="both"/>
        <w:rPr>
          <w:i/>
        </w:rPr>
      </w:pPr>
    </w:p>
    <w:p w14:paraId="57DD1642" w14:textId="77777777" w:rsidR="00433AAE" w:rsidRPr="005F1B0E" w:rsidRDefault="00433AAE" w:rsidP="00433AAE">
      <w:pPr>
        <w:pStyle w:val="msonormalcxspmiddle"/>
        <w:spacing w:after="0"/>
        <w:ind w:firstLine="709"/>
        <w:contextualSpacing/>
        <w:jc w:val="both"/>
      </w:pPr>
      <w:r w:rsidRPr="005F1B0E">
        <w:t>Участники, Операторы услуг платежной инфраструктуры обязаны</w:t>
      </w:r>
      <w:r w:rsidR="00503126">
        <w:t>:</w:t>
      </w:r>
    </w:p>
    <w:p w14:paraId="57ABB991" w14:textId="77777777" w:rsidR="00433AAE" w:rsidRPr="005F1B0E" w:rsidRDefault="00433AAE" w:rsidP="00433AAE">
      <w:pPr>
        <w:pStyle w:val="msonormalcxspmiddle"/>
        <w:spacing w:after="0"/>
        <w:ind w:firstLine="709"/>
        <w:contextualSpacing/>
        <w:jc w:val="both"/>
      </w:pPr>
      <w:r w:rsidRPr="005F1B0E">
        <w:t>- использовать технические средства защиты информации, предназначенные для выявления вредоносного кода и для предотвращения воздействия вредоносного кода на объекты информационной инфраструктуры Системы (далее - технические средства защиты информации от воздействия вредоносного кода), на средствах вычислительной техники;</w:t>
      </w:r>
    </w:p>
    <w:p w14:paraId="71FAD67A" w14:textId="77777777" w:rsidR="00433AAE" w:rsidRPr="005F1B0E" w:rsidRDefault="00433AAE" w:rsidP="00433AAE">
      <w:pPr>
        <w:pStyle w:val="msonormalcxspmiddle"/>
        <w:spacing w:after="0"/>
        <w:ind w:firstLine="709"/>
        <w:contextualSpacing/>
        <w:jc w:val="both"/>
      </w:pPr>
      <w:r w:rsidRPr="005F1B0E">
        <w:t>- регулярно обновлять версии технических средств защиты информации от воздействия вредоносного кода и баз данных, используемых в работе технических средств защиты информации от воздействия вредоносного кода и содержащих описание вредоносных кодов и способы их обезвреживания;</w:t>
      </w:r>
    </w:p>
    <w:p w14:paraId="3F02E841" w14:textId="77777777" w:rsidR="00433AAE" w:rsidRPr="005F1B0E" w:rsidRDefault="00433AAE" w:rsidP="00433AAE">
      <w:pPr>
        <w:pStyle w:val="msonormalcxspmiddle"/>
        <w:spacing w:after="0"/>
        <w:ind w:firstLine="709"/>
        <w:contextualSpacing/>
        <w:jc w:val="both"/>
      </w:pPr>
      <w:r w:rsidRPr="005F1B0E">
        <w:t>- обеспечить функционирование технических средств защиты информации от воздействия вредоносного кода в автоматическом режиме.</w:t>
      </w:r>
    </w:p>
    <w:p w14:paraId="6D94C8AC" w14:textId="77777777" w:rsidR="00433AAE" w:rsidRPr="005F1B0E" w:rsidRDefault="00433AAE" w:rsidP="00433AAE">
      <w:pPr>
        <w:pStyle w:val="msonormalcxspmiddle"/>
        <w:spacing w:after="0"/>
        <w:ind w:firstLine="709"/>
        <w:contextualSpacing/>
        <w:jc w:val="both"/>
      </w:pPr>
      <w:r w:rsidRPr="005F1B0E">
        <w:t>- обеспечить предварительную проверку на отсутствие вредоносного кода программного обеспечения (устанавливаемого или изменяемого), используемого в Системе.</w:t>
      </w:r>
    </w:p>
    <w:p w14:paraId="7FE35E20" w14:textId="77777777" w:rsidR="00433AAE" w:rsidRPr="005F1B0E" w:rsidRDefault="00433AAE" w:rsidP="00433AAE">
      <w:pPr>
        <w:pStyle w:val="msonormalcxspmiddle"/>
        <w:spacing w:after="0"/>
        <w:ind w:firstLine="709"/>
        <w:contextualSpacing/>
        <w:jc w:val="both"/>
      </w:pPr>
      <w:r w:rsidRPr="005F1B0E">
        <w:t>Участники, Операторы услуг платежной инфраструктуры обеспечивают использование технических средств защиты информации от воздействия вредоносного кода различных производителей и их раздельную установку на персональных электронных вычислительных машинах и серверах, используемых для осуществления переводов денежных средств, а также на межсетевых экранах, задействованных в осуществлении переводов денежных средств.</w:t>
      </w:r>
    </w:p>
    <w:p w14:paraId="509EE457" w14:textId="77777777" w:rsidR="00433AAE" w:rsidRPr="005F1B0E" w:rsidRDefault="00433AAE" w:rsidP="00433AAE">
      <w:pPr>
        <w:pStyle w:val="msonormalcxspmiddle"/>
        <w:spacing w:after="0"/>
        <w:ind w:firstLine="709"/>
        <w:contextualSpacing/>
        <w:jc w:val="both"/>
      </w:pPr>
      <w:r w:rsidRPr="005F1B0E">
        <w:t>В случае обнаружения вредоносного кода или факта воздействия вредоносного кода Субъекты Системы обеспечивают принятие мер, направленных на предотвращение распространения вредоносного кода и устранение последствий воздействия вредоносного кода, в том числе, но не ограничиваясь:</w:t>
      </w:r>
    </w:p>
    <w:p w14:paraId="7AAABB0A" w14:textId="77777777" w:rsidR="00433AAE" w:rsidRPr="005F1B0E" w:rsidRDefault="00433AAE" w:rsidP="00433AAE">
      <w:pPr>
        <w:pStyle w:val="msonormalcxspmiddle"/>
        <w:spacing w:after="0"/>
        <w:ind w:firstLine="709"/>
        <w:contextualSpacing/>
        <w:jc w:val="both"/>
      </w:pPr>
      <w:r w:rsidRPr="005F1B0E">
        <w:t>- блокирование источника вредоносного воздействия или кода,</w:t>
      </w:r>
    </w:p>
    <w:p w14:paraId="02D65BE2" w14:textId="77777777" w:rsidR="00433AAE" w:rsidRPr="005F1B0E" w:rsidRDefault="00433AAE" w:rsidP="00433AAE">
      <w:pPr>
        <w:pStyle w:val="msonormalcxspmiddle"/>
        <w:spacing w:after="0"/>
        <w:ind w:firstLine="709"/>
        <w:contextualSpacing/>
        <w:jc w:val="both"/>
      </w:pPr>
      <w:r w:rsidRPr="005F1B0E">
        <w:t>- переход на альтернативные каналы взаимодействия в Системе, не затронутые источником вредоносного воздействия,</w:t>
      </w:r>
    </w:p>
    <w:p w14:paraId="748F9A48" w14:textId="77777777" w:rsidR="00433AAE" w:rsidRPr="005F1B0E" w:rsidRDefault="00433AAE" w:rsidP="00433AAE">
      <w:pPr>
        <w:pStyle w:val="msonormalcxspmiddle"/>
        <w:spacing w:after="0"/>
        <w:ind w:firstLine="709"/>
        <w:contextualSpacing/>
        <w:jc w:val="both"/>
      </w:pPr>
      <w:r w:rsidRPr="005F1B0E">
        <w:t>- применение мер технического «лечения» Системы,</w:t>
      </w:r>
    </w:p>
    <w:p w14:paraId="441EAA4E" w14:textId="77777777" w:rsidR="00433AAE" w:rsidRPr="005F1B0E" w:rsidRDefault="00433AAE" w:rsidP="00433AAE">
      <w:pPr>
        <w:pStyle w:val="msonormalcxspmiddle"/>
        <w:spacing w:after="0"/>
        <w:ind w:firstLine="709"/>
        <w:contextualSpacing/>
        <w:jc w:val="both"/>
      </w:pPr>
      <w:r w:rsidRPr="005F1B0E">
        <w:t>- приостановление переводов денежных сре</w:t>
      </w:r>
      <w:proofErr w:type="gramStart"/>
      <w:r w:rsidRPr="005F1B0E">
        <w:t>дств в С</w:t>
      </w:r>
      <w:proofErr w:type="gramEnd"/>
      <w:r w:rsidRPr="005F1B0E">
        <w:t>истеме, в случаях, когда нарушение системы защиты в Системе, в том числе посредством распространения вредоносного кода угрожает целостности Системы, способно нанести значительный ущерб Оператору Системы и/или Субъектам системы.</w:t>
      </w:r>
    </w:p>
    <w:p w14:paraId="67783D56" w14:textId="77777777" w:rsidR="00433AAE" w:rsidRPr="005F1B0E" w:rsidRDefault="00433AAE" w:rsidP="00433AAE">
      <w:pPr>
        <w:pStyle w:val="msonormalcxspmiddle"/>
        <w:spacing w:before="0" w:beforeAutospacing="0" w:after="0" w:afterAutospacing="0"/>
        <w:ind w:firstLine="709"/>
        <w:contextualSpacing/>
        <w:jc w:val="both"/>
      </w:pPr>
      <w:r w:rsidRPr="005F1B0E">
        <w:t>В случае обнаружения вредоносного кода или факта воздействия вредоносного кода Участником или Оператором услуг платежной инфраструктуры указанная информация незамедлительно в любой доступной форме доводится до сведения Оператора Системы, а впоследствии Оператором Системы до Операторов услуг платежной инфраструктуры и Участников.</w:t>
      </w:r>
    </w:p>
    <w:p w14:paraId="0AD605A1" w14:textId="77777777" w:rsidR="00433AAE" w:rsidRPr="005F1B0E" w:rsidRDefault="00433AAE" w:rsidP="00433AAE">
      <w:pPr>
        <w:spacing w:after="0" w:line="240" w:lineRule="auto"/>
        <w:ind w:firstLine="709"/>
        <w:contextualSpacing/>
        <w:jc w:val="both"/>
        <w:rPr>
          <w:rFonts w:ascii="Times New Roman" w:hAnsi="Times New Roman"/>
          <w:sz w:val="24"/>
          <w:szCs w:val="24"/>
          <w:lang w:eastAsia="ru-RU"/>
        </w:rPr>
      </w:pPr>
      <w:r w:rsidRPr="005F1B0E">
        <w:rPr>
          <w:rFonts w:ascii="Times New Roman" w:hAnsi="Times New Roman"/>
          <w:sz w:val="24"/>
          <w:szCs w:val="24"/>
          <w:lang w:eastAsia="ru-RU"/>
        </w:rPr>
        <w:t>В случае обнаружения вредоносного кода или факта воздействия вредоносного кода Оператором Платежной системы, указанная информация незамедлительно в любой доступной форме доводится до сведения Участников и Операторов услуг платежной инфраструктуры.</w:t>
      </w:r>
    </w:p>
    <w:p w14:paraId="4FA2AEDB" w14:textId="77777777" w:rsidR="00433AAE" w:rsidRPr="005F1B0E" w:rsidRDefault="00433AAE" w:rsidP="00433AAE">
      <w:pPr>
        <w:pStyle w:val="msonormalcxspmiddle"/>
        <w:spacing w:after="0"/>
        <w:ind w:firstLine="709"/>
        <w:contextualSpacing/>
        <w:jc w:val="both"/>
        <w:rPr>
          <w:i/>
        </w:rPr>
      </w:pPr>
      <w:r w:rsidRPr="005F1B0E">
        <w:rPr>
          <w:i/>
        </w:rPr>
        <w:lastRenderedPageBreak/>
        <w:t>6.2.5. требования к обеспечению защиты информации, применяемые для защиты информации при использовании информационной телекоммуникационной сети «Интернет» при осуществлении переводов денежных средств:</w:t>
      </w:r>
    </w:p>
    <w:p w14:paraId="2F1AD855" w14:textId="77777777" w:rsidR="00433AAE" w:rsidRPr="005F1B0E" w:rsidRDefault="00433AAE" w:rsidP="00433AAE">
      <w:pPr>
        <w:pStyle w:val="msonormalcxspmiddle"/>
        <w:spacing w:after="0"/>
        <w:ind w:firstLine="709"/>
        <w:contextualSpacing/>
        <w:jc w:val="both"/>
        <w:rPr>
          <w:i/>
        </w:rPr>
      </w:pPr>
    </w:p>
    <w:p w14:paraId="33EA0760" w14:textId="77777777" w:rsidR="00433AAE" w:rsidRPr="005F1B0E" w:rsidRDefault="00433AAE" w:rsidP="00433AAE">
      <w:pPr>
        <w:pStyle w:val="msonormalcxspmiddle"/>
        <w:spacing w:after="0"/>
        <w:ind w:firstLine="709"/>
        <w:contextualSpacing/>
        <w:jc w:val="both"/>
      </w:pPr>
      <w:r w:rsidRPr="005F1B0E">
        <w:t>При использовании информационной телекоммуникационной сети «Интернет» для осуществления переводов денежных средств Участники, Операторы услуг платежной инфраструктуры обеспечивают установку и функционирование в постоянном режиме программного обеспечения, исключающего (</w:t>
      </w:r>
      <w:proofErr w:type="spellStart"/>
      <w:r w:rsidRPr="005F1B0E">
        <w:t>минимизирующего</w:t>
      </w:r>
      <w:proofErr w:type="spellEnd"/>
      <w:r w:rsidRPr="005F1B0E">
        <w:t xml:space="preserve"> риск) негативное стороннее воздействие на Систему, в том числе путем нарушения ее целостности.</w:t>
      </w:r>
    </w:p>
    <w:p w14:paraId="3429C731" w14:textId="77777777" w:rsidR="00433AAE" w:rsidRPr="005F1B0E" w:rsidRDefault="00433AAE" w:rsidP="00433AAE">
      <w:pPr>
        <w:pStyle w:val="msonormalcxspmiddle"/>
        <w:spacing w:after="0"/>
        <w:ind w:firstLine="709"/>
        <w:contextualSpacing/>
        <w:jc w:val="both"/>
      </w:pPr>
      <w:r w:rsidRPr="005F1B0E">
        <w:t>В частности, для указанных целей может использоваться:</w:t>
      </w:r>
    </w:p>
    <w:p w14:paraId="41CB6A0F" w14:textId="77777777" w:rsidR="00433AAE" w:rsidRPr="005F1B0E" w:rsidRDefault="00433AAE" w:rsidP="00433AAE">
      <w:pPr>
        <w:pStyle w:val="msonormalcxspmiddle"/>
        <w:spacing w:after="0"/>
        <w:ind w:firstLine="709"/>
        <w:contextualSpacing/>
        <w:jc w:val="both"/>
      </w:pPr>
      <w:r w:rsidRPr="005F1B0E">
        <w:t xml:space="preserve"> - антивирусная защита путем применения антивирусного программного обеспечения (указанное программное обеспечение должно на постоянной основе обновлять антивирусную базу данных, а также на регулярной основе осуществлять сканирование информационной системы обладателя на предмет воздействия на нее вредоносного программного обеспечения),</w:t>
      </w:r>
    </w:p>
    <w:p w14:paraId="33B09153" w14:textId="77777777" w:rsidR="00433AAE" w:rsidRPr="005F1B0E" w:rsidRDefault="00433AAE" w:rsidP="00433AAE">
      <w:pPr>
        <w:pStyle w:val="msonormalcxspmiddle"/>
        <w:spacing w:after="0"/>
        <w:ind w:firstLine="709"/>
        <w:contextualSpacing/>
        <w:jc w:val="both"/>
      </w:pPr>
      <w:r w:rsidRPr="005F1B0E">
        <w:t>- использования средств межсетевого экранирования и т.д.</w:t>
      </w:r>
    </w:p>
    <w:p w14:paraId="17C3E8C2" w14:textId="77777777" w:rsidR="00433AAE" w:rsidRPr="005F1B0E" w:rsidRDefault="00433AAE" w:rsidP="00433AAE">
      <w:pPr>
        <w:pStyle w:val="msonormalcxspmiddle"/>
        <w:spacing w:after="0"/>
        <w:ind w:firstLine="709"/>
        <w:contextualSpacing/>
        <w:jc w:val="both"/>
        <w:rPr>
          <w:i/>
        </w:rPr>
      </w:pPr>
    </w:p>
    <w:p w14:paraId="51C51884" w14:textId="77777777" w:rsidR="00433AAE" w:rsidRPr="005F1B0E" w:rsidRDefault="00433AAE" w:rsidP="00433AAE">
      <w:pPr>
        <w:pStyle w:val="msonormalcxspmiddle"/>
        <w:spacing w:after="0"/>
        <w:ind w:firstLine="709"/>
        <w:contextualSpacing/>
        <w:jc w:val="both"/>
        <w:rPr>
          <w:i/>
        </w:rPr>
      </w:pPr>
      <w:r w:rsidRPr="005F1B0E">
        <w:rPr>
          <w:i/>
        </w:rPr>
        <w:t>6.2.6. требования к обеспечению защиты информации, применяемые для защиты информации при использовании СКЗИ:</w:t>
      </w:r>
    </w:p>
    <w:p w14:paraId="114A6915" w14:textId="77777777" w:rsidR="00433AAE" w:rsidRPr="005F1B0E" w:rsidRDefault="00433AAE" w:rsidP="00433AAE">
      <w:pPr>
        <w:pStyle w:val="msonormalcxspmiddle"/>
        <w:spacing w:after="0"/>
        <w:ind w:firstLine="709"/>
        <w:contextualSpacing/>
        <w:jc w:val="both"/>
        <w:rPr>
          <w:i/>
        </w:rPr>
      </w:pPr>
    </w:p>
    <w:p w14:paraId="6EADF808" w14:textId="77777777" w:rsidR="00433AAE" w:rsidRPr="005F1B0E" w:rsidRDefault="00433AAE" w:rsidP="00433AAE">
      <w:pPr>
        <w:pStyle w:val="msonormalcxspmiddle"/>
        <w:spacing w:after="0"/>
        <w:ind w:firstLine="709"/>
        <w:contextualSpacing/>
        <w:jc w:val="both"/>
      </w:pPr>
      <w:r w:rsidRPr="005F1B0E">
        <w:t xml:space="preserve">Субъекты системы признают юридическую силу электронных документов, </w:t>
      </w:r>
      <w:proofErr w:type="gramStart"/>
      <w:r w:rsidRPr="005F1B0E">
        <w:t>подписанных</w:t>
      </w:r>
      <w:proofErr w:type="gramEnd"/>
      <w:r w:rsidRPr="005F1B0E">
        <w:t xml:space="preserve"> в том числе электронной подписью (при подтверждении подлинности электронной подписи в электронном документе), равной юридической силе документов на бумажном носителе.</w:t>
      </w:r>
    </w:p>
    <w:p w14:paraId="23114DF5" w14:textId="77777777" w:rsidR="00433AAE" w:rsidRPr="005F1B0E" w:rsidRDefault="00433AAE" w:rsidP="00433AAE">
      <w:pPr>
        <w:pStyle w:val="msonormalcxspmiddle"/>
        <w:spacing w:after="0"/>
        <w:ind w:firstLine="709"/>
        <w:contextualSpacing/>
        <w:jc w:val="both"/>
      </w:pPr>
      <w:r w:rsidRPr="005F1B0E">
        <w:t>Для определения стандарта и синтаксиса работы с электронной подписью используются:</w:t>
      </w:r>
    </w:p>
    <w:p w14:paraId="69E87E01" w14:textId="77777777" w:rsidR="00433AAE" w:rsidRPr="005F1B0E" w:rsidRDefault="00433AAE" w:rsidP="00433AAE">
      <w:pPr>
        <w:pStyle w:val="msonormalcxspmiddle"/>
        <w:spacing w:after="0"/>
        <w:ind w:firstLine="709"/>
        <w:contextualSpacing/>
        <w:jc w:val="both"/>
      </w:pPr>
      <w:r w:rsidRPr="005F1B0E">
        <w:t xml:space="preserve">- PKCS#7 – стандарт, определяющий формат и синтаксис криптографических сообщений. Стороны используют описанный в PKCS#7 тип данных PKCS#7 </w:t>
      </w:r>
      <w:proofErr w:type="spellStart"/>
      <w:r w:rsidRPr="005F1B0E">
        <w:t>Signed</w:t>
      </w:r>
      <w:proofErr w:type="spellEnd"/>
      <w:r w:rsidRPr="005F1B0E">
        <w:t xml:space="preserve"> – подписанные данные. Электронный документ, оформленный с соблюдением требований PKCS#7 </w:t>
      </w:r>
      <w:proofErr w:type="spellStart"/>
      <w:r w:rsidRPr="005F1B0E">
        <w:t>Signed</w:t>
      </w:r>
      <w:proofErr w:type="spellEnd"/>
      <w:r w:rsidRPr="005F1B0E">
        <w:t>, является электронным документом, содержащим электронную подпись.</w:t>
      </w:r>
    </w:p>
    <w:p w14:paraId="1736C994" w14:textId="77777777" w:rsidR="00433AAE" w:rsidRPr="005F1B0E" w:rsidRDefault="00433AAE" w:rsidP="00433AAE">
      <w:pPr>
        <w:pStyle w:val="msonormalcxspmiddle"/>
        <w:spacing w:after="0"/>
        <w:ind w:firstLine="709"/>
        <w:contextualSpacing/>
        <w:jc w:val="both"/>
      </w:pPr>
      <w:r w:rsidRPr="005F1B0E">
        <w:t>- PKCS#10 – стандарт, определяющий формат и синтаксис запроса на Сертификат. Электронный документ, оформленный с соблюдением требований PKCS#10, содержит информацию о сертифицируемом Ключе проверки электронной подписи, используемом криптографическом средстве и данные, необходимые для идентификации владельца сертифицируемого Ключа проверки электронной подписи.</w:t>
      </w:r>
    </w:p>
    <w:p w14:paraId="2BDFE4BF" w14:textId="77777777" w:rsidR="00433AAE" w:rsidRPr="005F1B0E" w:rsidRDefault="00433AAE" w:rsidP="00433AAE">
      <w:pPr>
        <w:pStyle w:val="msonormalcxspmiddle"/>
        <w:spacing w:after="0"/>
        <w:ind w:firstLine="709"/>
        <w:contextualSpacing/>
        <w:jc w:val="both"/>
      </w:pPr>
      <w:r w:rsidRPr="005F1B0E">
        <w:t>Для защиты информации в Системе Оператором Системы, Субъектами системы в обязательном порядке используется шифровальная (криптографическая) защита информации, в том числе посредством:</w:t>
      </w:r>
    </w:p>
    <w:p w14:paraId="47572CC8" w14:textId="77777777" w:rsidR="00433AAE" w:rsidRPr="005F1B0E" w:rsidRDefault="00433AAE" w:rsidP="00433AAE">
      <w:pPr>
        <w:pStyle w:val="msonormalcxspmiddle"/>
        <w:spacing w:after="0"/>
        <w:ind w:firstLine="709"/>
        <w:contextualSpacing/>
        <w:jc w:val="both"/>
      </w:pPr>
      <w:r w:rsidRPr="005F1B0E">
        <w:t xml:space="preserve">- применения алгоритма и процедуры вычисления хеш-функции для последовательности символов, соответствующий ГОСТ </w:t>
      </w:r>
      <w:proofErr w:type="gramStart"/>
      <w:r w:rsidRPr="005F1B0E">
        <w:t>Р</w:t>
      </w:r>
      <w:proofErr w:type="gramEnd"/>
      <w:r w:rsidRPr="005F1B0E">
        <w:t xml:space="preserve"> 34.11-2012 «Криптографическая защита информации. Функция </w:t>
      </w:r>
      <w:proofErr w:type="spellStart"/>
      <w:r w:rsidRPr="005F1B0E">
        <w:t>хэширования</w:t>
      </w:r>
      <w:proofErr w:type="spellEnd"/>
      <w:r w:rsidRPr="005F1B0E">
        <w:t>»;</w:t>
      </w:r>
    </w:p>
    <w:p w14:paraId="765DD3BD" w14:textId="7E7C980E" w:rsidR="00433AAE" w:rsidRPr="005F1B0E" w:rsidRDefault="00433AAE" w:rsidP="00433AAE">
      <w:pPr>
        <w:pStyle w:val="msonormalcxspmiddle"/>
        <w:spacing w:after="0"/>
        <w:ind w:firstLine="709"/>
        <w:contextualSpacing/>
        <w:jc w:val="both"/>
      </w:pPr>
      <w:r w:rsidRPr="005F1B0E">
        <w:t xml:space="preserve">- применения алгоритмов проверки электронной цифровой подписи, соответствующий ГОСТ </w:t>
      </w:r>
      <w:proofErr w:type="gramStart"/>
      <w:r w:rsidRPr="005F1B0E">
        <w:t>Р</w:t>
      </w:r>
      <w:proofErr w:type="gramEnd"/>
      <w:r w:rsidRPr="005F1B0E">
        <w:t xml:space="preserve"> 34.10-2012 «Криптографическая защита информации. Процессы формирования и проверки </w:t>
      </w:r>
      <w:r w:rsidR="001057F7">
        <w:t>электронной цифровой подписи»;</w:t>
      </w:r>
    </w:p>
    <w:p w14:paraId="0890E6C2" w14:textId="77777777" w:rsidR="00433AAE" w:rsidRPr="005F1B0E" w:rsidRDefault="00433AAE" w:rsidP="00433AAE">
      <w:pPr>
        <w:pStyle w:val="msonormalcxspmiddle"/>
        <w:spacing w:after="0"/>
        <w:ind w:firstLine="709"/>
        <w:contextualSpacing/>
        <w:jc w:val="both"/>
      </w:pPr>
      <w:r w:rsidRPr="005F1B0E">
        <w:t>- применения алгоритма криптографического преобразования, соответствующий ГОСТ 28147-89 «Системы обработки информации. Защита криптографическая. Алгоритм криптографического преобразования»;</w:t>
      </w:r>
    </w:p>
    <w:p w14:paraId="39F165F0" w14:textId="77777777" w:rsidR="00433AAE" w:rsidRPr="005F1B0E" w:rsidRDefault="00433AAE" w:rsidP="00433AAE">
      <w:pPr>
        <w:pStyle w:val="msonormalcxspmiddle"/>
        <w:spacing w:after="0"/>
        <w:ind w:firstLine="709"/>
        <w:contextualSpacing/>
        <w:jc w:val="both"/>
      </w:pPr>
      <w:r w:rsidRPr="005F1B0E">
        <w:t>- применения криптографических протоколов SSL, TLS, которые обеспечивают установление безопасного соединения между узлами;</w:t>
      </w:r>
    </w:p>
    <w:p w14:paraId="7CE06A45" w14:textId="77777777" w:rsidR="00433AAE" w:rsidRPr="005F1B0E" w:rsidRDefault="00433AAE" w:rsidP="00433AAE">
      <w:pPr>
        <w:pStyle w:val="msonormalcxspmiddle"/>
        <w:spacing w:after="0"/>
        <w:ind w:firstLine="709"/>
        <w:contextualSpacing/>
        <w:jc w:val="both"/>
      </w:pPr>
      <w:r w:rsidRPr="005F1B0E">
        <w:t>- применения программного обеспечения, имеющего сертификаты уполномоченного государственного органа.</w:t>
      </w:r>
    </w:p>
    <w:p w14:paraId="4859E136" w14:textId="77777777" w:rsidR="00433AAE" w:rsidRPr="005F1B0E" w:rsidRDefault="00433AAE" w:rsidP="00433AAE">
      <w:pPr>
        <w:pStyle w:val="msonormalcxspmiddle"/>
        <w:ind w:firstLine="709"/>
        <w:contextualSpacing/>
        <w:jc w:val="both"/>
      </w:pPr>
      <w:proofErr w:type="gramStart"/>
      <w:r w:rsidRPr="005F1B0E">
        <w:lastRenderedPageBreak/>
        <w:t xml:space="preserve">Защита информации с помощью СКЗИ проводится в соответствии с требованиями действующего законодательства Российской Федерации, том числе в соответствии с требованиями, установленными Банком России в Положении Банка России от </w:t>
      </w:r>
      <w:r w:rsidRPr="005F1B0E">
        <w:br/>
        <w:t>9 июня 2012 года № 382-П «О требованиях к обеспечению защиты информации при осуществлении переводов денежных средств и о порядке осуществления Банком России контроля за соблюдением требований к обеспечению защиты информации при осуществлении</w:t>
      </w:r>
      <w:proofErr w:type="gramEnd"/>
      <w:r w:rsidRPr="005F1B0E">
        <w:t xml:space="preserve"> переводов денежных средств».</w:t>
      </w:r>
    </w:p>
    <w:p w14:paraId="3B21B01B" w14:textId="77777777" w:rsidR="00433AAE" w:rsidRPr="005F1B0E" w:rsidRDefault="00433AAE" w:rsidP="00433AAE">
      <w:pPr>
        <w:pStyle w:val="msonormalcxspmiddle"/>
        <w:spacing w:after="0"/>
        <w:ind w:firstLine="709"/>
        <w:contextualSpacing/>
        <w:jc w:val="both"/>
        <w:rPr>
          <w:i/>
        </w:rPr>
      </w:pPr>
    </w:p>
    <w:p w14:paraId="166DCD55" w14:textId="77777777" w:rsidR="00433AAE" w:rsidRPr="005F1B0E" w:rsidRDefault="00433AAE" w:rsidP="00433AAE">
      <w:pPr>
        <w:pStyle w:val="msonormalcxspmiddle"/>
        <w:spacing w:after="0"/>
        <w:ind w:firstLine="709"/>
        <w:contextualSpacing/>
        <w:jc w:val="both"/>
        <w:rPr>
          <w:i/>
        </w:rPr>
      </w:pPr>
      <w:r w:rsidRPr="005F1B0E">
        <w:rPr>
          <w:i/>
        </w:rPr>
        <w:t>6.2.7.</w:t>
      </w:r>
      <w:r w:rsidRPr="005F1B0E">
        <w:t xml:space="preserve"> </w:t>
      </w:r>
      <w:r w:rsidRPr="005F1B0E">
        <w:rPr>
          <w:i/>
        </w:rPr>
        <w:t>требования к обеспечению защиты информации с использованием взаимоувязанной совокупности организационных мер защиты информации и технических средств защиты информации, применяемых для контроля выполнения технологии обработки защищаемой информации при осуществлении переводов денежных средств (далее - технологические меры защиты информации):</w:t>
      </w:r>
    </w:p>
    <w:p w14:paraId="0D6B0156" w14:textId="77777777" w:rsidR="00433AAE" w:rsidRPr="005F1B0E" w:rsidRDefault="00433AAE" w:rsidP="00433AAE">
      <w:pPr>
        <w:pStyle w:val="msonormalcxspmiddle"/>
        <w:spacing w:after="0"/>
        <w:ind w:firstLine="709"/>
        <w:contextualSpacing/>
        <w:jc w:val="both"/>
        <w:rPr>
          <w:i/>
        </w:rPr>
      </w:pPr>
    </w:p>
    <w:p w14:paraId="5D1EF058" w14:textId="77777777" w:rsidR="00433AAE" w:rsidRPr="005F1B0E" w:rsidRDefault="00433AAE" w:rsidP="00433AAE">
      <w:pPr>
        <w:pStyle w:val="msonormalcxspmiddle"/>
        <w:spacing w:after="0"/>
        <w:ind w:firstLine="709"/>
        <w:contextualSpacing/>
        <w:jc w:val="both"/>
      </w:pPr>
      <w:r w:rsidRPr="005F1B0E">
        <w:t>Участники, Операторы услуг платежной инфраструктуры обеспечивают учет и контроль состава, установленного и (или) используемого программного обеспечения в рамках Системы.</w:t>
      </w:r>
    </w:p>
    <w:p w14:paraId="06F75157" w14:textId="77777777" w:rsidR="00433AAE" w:rsidRPr="005F1B0E" w:rsidRDefault="00433AAE" w:rsidP="00433AAE">
      <w:pPr>
        <w:pStyle w:val="msonormalcxspmiddle"/>
        <w:spacing w:after="0"/>
        <w:ind w:firstLine="709"/>
        <w:contextualSpacing/>
        <w:jc w:val="both"/>
      </w:pPr>
      <w:proofErr w:type="gramStart"/>
      <w:r w:rsidRPr="005F1B0E">
        <w:t>Распоряжение, Распоряжение ПКЦ и распоряжение (поручение) Оператора Системы в электронном виде должно быть удостоверено электронной подписью в соответствии с Федеральным законом от 6 апреля 2011 года № 63-ФЗ «Об электронной подписи» или в соответствии с пунктом 3 статьи 847 ГК РФ аналогами собственноручной подписи или кодами или паролями или иными средствами, позволяющими подтвердить составление распоряжения уполномоченным на это лицом.</w:t>
      </w:r>
      <w:proofErr w:type="gramEnd"/>
    </w:p>
    <w:p w14:paraId="58F82343" w14:textId="77777777" w:rsidR="00433AAE" w:rsidRPr="005F1B0E" w:rsidRDefault="00433AAE" w:rsidP="00433AAE">
      <w:pPr>
        <w:pStyle w:val="msonormalcxspmiddle"/>
        <w:ind w:firstLine="709"/>
        <w:contextualSpacing/>
        <w:jc w:val="both"/>
      </w:pPr>
      <w:r w:rsidRPr="005F1B0E">
        <w:t>Порядок подписания Распоряжения, Распоряжения ПКЦ и распоряжения (поручения) Оператора Системы, в том числе выбор способа подписания, определяется непосредственно Оператором Системы, Участниками и Операторами услуг платежной инфраструктуры, между которыми осуществляется соответствующий документооборот на основании заключенного между ними договора.</w:t>
      </w:r>
    </w:p>
    <w:p w14:paraId="426DA512" w14:textId="77777777" w:rsidR="00433AAE" w:rsidRPr="005F1B0E" w:rsidRDefault="00433AAE" w:rsidP="00433AAE">
      <w:pPr>
        <w:pStyle w:val="msonormalcxspmiddle"/>
        <w:ind w:firstLine="709"/>
        <w:contextualSpacing/>
        <w:jc w:val="both"/>
      </w:pPr>
      <w:r w:rsidRPr="005F1B0E">
        <w:t>При эксплуатации объектов информационной инфраструктуры Участники, Операторы услуг платежной инфраструктуры обеспечивают:</w:t>
      </w:r>
    </w:p>
    <w:p w14:paraId="03627451" w14:textId="77777777" w:rsidR="00433AAE" w:rsidRPr="005F1B0E" w:rsidRDefault="00433AAE" w:rsidP="00433AAE">
      <w:pPr>
        <w:pStyle w:val="msonormalcxspmiddle"/>
        <w:spacing w:after="0"/>
        <w:ind w:firstLine="709"/>
        <w:contextualSpacing/>
        <w:jc w:val="both"/>
      </w:pPr>
      <w:r w:rsidRPr="005F1B0E">
        <w:t>- защиту электронных сообщений от искажения, фальсификации, переадресации, несанкционированного ознакомления и (или) уничтожения, ложной авторизации;</w:t>
      </w:r>
    </w:p>
    <w:p w14:paraId="7314F38E" w14:textId="77777777" w:rsidR="00433AAE" w:rsidRPr="005F1B0E" w:rsidRDefault="00433AAE" w:rsidP="00433AAE">
      <w:pPr>
        <w:pStyle w:val="msonormalcxspmiddle"/>
        <w:spacing w:after="0"/>
        <w:ind w:firstLine="709"/>
        <w:contextualSpacing/>
        <w:jc w:val="both"/>
      </w:pPr>
      <w:r w:rsidRPr="005F1B0E">
        <w:t>- контроль (мониторинг) соблюдения установленной технологии подготовки, обработки, передачи и хранения электронных сообщений и защищаемой информации;</w:t>
      </w:r>
    </w:p>
    <w:p w14:paraId="05D08E45" w14:textId="77777777" w:rsidR="00433AAE" w:rsidRPr="005F1B0E" w:rsidRDefault="00433AAE" w:rsidP="00433AAE">
      <w:pPr>
        <w:pStyle w:val="msonormalcxspmiddle"/>
        <w:spacing w:after="0"/>
        <w:ind w:firstLine="709"/>
        <w:contextualSpacing/>
        <w:jc w:val="both"/>
      </w:pPr>
      <w:r w:rsidRPr="005F1B0E">
        <w:t>- аутентификацию входных электронных сообщений;</w:t>
      </w:r>
    </w:p>
    <w:p w14:paraId="2CEE8DF6" w14:textId="77777777" w:rsidR="00433AAE" w:rsidRPr="005F1B0E" w:rsidRDefault="00433AAE" w:rsidP="00433AAE">
      <w:pPr>
        <w:pStyle w:val="msonormalcxspmiddle"/>
        <w:spacing w:after="0"/>
        <w:ind w:firstLine="709"/>
        <w:contextualSpacing/>
        <w:jc w:val="both"/>
      </w:pPr>
      <w:r w:rsidRPr="005F1B0E">
        <w:t>- взаимную (двустороннюю) аутентификацию участников обмена электронными сообщениями;</w:t>
      </w:r>
    </w:p>
    <w:p w14:paraId="56C8E63D" w14:textId="77777777" w:rsidR="00433AAE" w:rsidRPr="005F1B0E" w:rsidRDefault="00433AAE" w:rsidP="00433AAE">
      <w:pPr>
        <w:pStyle w:val="msonormalcxspmiddle"/>
        <w:spacing w:after="0"/>
        <w:ind w:firstLine="709"/>
        <w:contextualSpacing/>
        <w:jc w:val="both"/>
      </w:pPr>
      <w:r w:rsidRPr="005F1B0E">
        <w:t>- сверку выходных электронных сообщений с соответствующими входными и обработанными электронными сообщениями при осуществлении расчетов в Системе;</w:t>
      </w:r>
    </w:p>
    <w:p w14:paraId="7435A420" w14:textId="77777777" w:rsidR="00433AAE" w:rsidRPr="005F1B0E" w:rsidRDefault="00433AAE" w:rsidP="00433AAE">
      <w:pPr>
        <w:pStyle w:val="msonormalcxspmiddle"/>
        <w:spacing w:after="240" w:afterAutospacing="0"/>
        <w:ind w:firstLine="709"/>
        <w:contextualSpacing/>
        <w:jc w:val="both"/>
      </w:pPr>
      <w:r w:rsidRPr="005F1B0E">
        <w:t>- выявление фальсифицированных электронных сообщений.</w:t>
      </w:r>
    </w:p>
    <w:p w14:paraId="48E64407" w14:textId="77777777" w:rsidR="00433AAE" w:rsidRPr="005F1B0E" w:rsidRDefault="00433AAE" w:rsidP="00433AAE">
      <w:pPr>
        <w:pStyle w:val="msonormalcxspmiddle"/>
        <w:spacing w:after="240" w:afterAutospacing="0"/>
        <w:ind w:firstLine="709"/>
        <w:contextualSpacing/>
        <w:jc w:val="both"/>
      </w:pPr>
    </w:p>
    <w:p w14:paraId="44CCA9AB" w14:textId="77777777" w:rsidR="00433AAE" w:rsidRPr="005F1B0E" w:rsidRDefault="00433AAE" w:rsidP="00433AAE">
      <w:pPr>
        <w:pStyle w:val="msonormalcxspmiddle"/>
        <w:spacing w:after="240" w:afterAutospacing="0"/>
        <w:ind w:firstLine="709"/>
        <w:contextualSpacing/>
        <w:jc w:val="both"/>
        <w:rPr>
          <w:i/>
        </w:rPr>
      </w:pPr>
      <w:proofErr w:type="gramStart"/>
      <w:r w:rsidRPr="005F1B0E">
        <w:rPr>
          <w:i/>
        </w:rPr>
        <w:t>6.2.8. требования к организации и функционированию подразделения (работников), ответственного (ответственных) за организацию и контроль обеспечения защиты информации (далее - служба информационной безопасности):</w:t>
      </w:r>
      <w:proofErr w:type="gramEnd"/>
    </w:p>
    <w:p w14:paraId="7A95D8E3" w14:textId="77777777" w:rsidR="00433AAE" w:rsidRPr="005F1B0E" w:rsidRDefault="00433AAE" w:rsidP="00433AAE">
      <w:pPr>
        <w:pStyle w:val="msonormalcxspmiddle"/>
        <w:spacing w:after="0"/>
        <w:ind w:firstLine="709"/>
        <w:contextualSpacing/>
        <w:jc w:val="both"/>
        <w:rPr>
          <w:i/>
        </w:rPr>
      </w:pPr>
    </w:p>
    <w:p w14:paraId="61AE7F83" w14:textId="77777777" w:rsidR="00433AAE" w:rsidRPr="005F1B0E" w:rsidRDefault="00433AAE" w:rsidP="00433AAE">
      <w:pPr>
        <w:pStyle w:val="msonormalcxspmiddle"/>
        <w:spacing w:after="0"/>
        <w:ind w:firstLine="709"/>
        <w:contextualSpacing/>
        <w:jc w:val="both"/>
      </w:pPr>
      <w:r w:rsidRPr="005F1B0E">
        <w:t>Участники, Операторы услуг платежной инфраструктуры:</w:t>
      </w:r>
    </w:p>
    <w:p w14:paraId="7E5EB8F3" w14:textId="77777777" w:rsidR="00433AAE" w:rsidRPr="005F1B0E" w:rsidRDefault="00433AAE" w:rsidP="00433AAE">
      <w:pPr>
        <w:pStyle w:val="msonormalcxspmiddle"/>
        <w:spacing w:after="0"/>
        <w:ind w:firstLine="709"/>
        <w:contextualSpacing/>
        <w:jc w:val="both"/>
      </w:pPr>
      <w:r w:rsidRPr="005F1B0E">
        <w:t>- обеспечивают формирование службы информационной безопасности, а также определяют во внутренних документах цели и задачи деятельности этой службы;</w:t>
      </w:r>
    </w:p>
    <w:p w14:paraId="12EA45DB" w14:textId="77777777" w:rsidR="00433AAE" w:rsidRPr="005F1B0E" w:rsidRDefault="00433AAE" w:rsidP="00433AAE">
      <w:pPr>
        <w:pStyle w:val="msonormalcxspmiddle"/>
        <w:spacing w:after="0"/>
        <w:ind w:firstLine="709"/>
        <w:contextualSpacing/>
        <w:jc w:val="both"/>
      </w:pPr>
      <w:r w:rsidRPr="005F1B0E">
        <w:t>- предоставляют полномочия и выделяют ресурсы, необходимые для выполнения службой информационной безопасности установленных целей и задач.</w:t>
      </w:r>
    </w:p>
    <w:p w14:paraId="40869489" w14:textId="77777777" w:rsidR="00433AAE" w:rsidRPr="005F1B0E" w:rsidRDefault="00433AAE" w:rsidP="00433AAE">
      <w:pPr>
        <w:pStyle w:val="msonormalcxspmiddle"/>
        <w:spacing w:after="0"/>
        <w:ind w:firstLine="709"/>
        <w:contextualSpacing/>
        <w:jc w:val="both"/>
      </w:pPr>
      <w:r w:rsidRPr="005F1B0E">
        <w:t>Служба информационной безопасности обязана:</w:t>
      </w:r>
    </w:p>
    <w:p w14:paraId="05FD2B88" w14:textId="77777777" w:rsidR="00433AAE" w:rsidRPr="005F1B0E" w:rsidRDefault="00433AAE" w:rsidP="00433AAE">
      <w:pPr>
        <w:pStyle w:val="msonormalcxspmiddle"/>
        <w:spacing w:after="0"/>
        <w:ind w:firstLine="709"/>
        <w:contextualSpacing/>
        <w:jc w:val="both"/>
      </w:pPr>
      <w:r w:rsidRPr="005F1B0E">
        <w:lastRenderedPageBreak/>
        <w:t>- осуществлять контроль (мониторинг) выполнения порядка обеспечения защиты информации при осуществлении переводов денежных средств. Результаты указанного контроля (мониторинга) фиксируются на бумажном (электронном) носителе и подлежат хранению в течение не менее чем 3 (трех) лет;</w:t>
      </w:r>
    </w:p>
    <w:p w14:paraId="5C7BB920" w14:textId="77777777" w:rsidR="00433AAE" w:rsidRPr="005F1B0E" w:rsidRDefault="00433AAE" w:rsidP="00433AAE">
      <w:pPr>
        <w:pStyle w:val="msonormalcxspmiddle"/>
        <w:spacing w:after="0"/>
        <w:ind w:firstLine="709"/>
        <w:contextualSpacing/>
        <w:jc w:val="both"/>
      </w:pPr>
      <w:r w:rsidRPr="005F1B0E">
        <w:t>- определять требования к техническим средствам защиты информации и организационным мерам защиты информации;</w:t>
      </w:r>
    </w:p>
    <w:p w14:paraId="1179EDB9" w14:textId="77777777" w:rsidR="00433AAE" w:rsidRPr="005F1B0E" w:rsidRDefault="00433AAE" w:rsidP="00433AAE">
      <w:pPr>
        <w:pStyle w:val="msonormalcxspmiddle"/>
        <w:spacing w:after="0"/>
        <w:ind w:firstLine="709"/>
        <w:contextualSpacing/>
        <w:jc w:val="both"/>
      </w:pPr>
      <w:r w:rsidRPr="005F1B0E">
        <w:t>- контролировать выполнение работниками требований к обеспечению защиты информации при осуществлении переводов денежных средств;</w:t>
      </w:r>
    </w:p>
    <w:p w14:paraId="0DA197AB" w14:textId="77777777" w:rsidR="00433AAE" w:rsidRPr="005F1B0E" w:rsidRDefault="00433AAE" w:rsidP="00433AAE">
      <w:pPr>
        <w:pStyle w:val="msonormalcxspmiddle"/>
        <w:spacing w:after="0"/>
        <w:ind w:firstLine="709"/>
        <w:contextualSpacing/>
        <w:jc w:val="both"/>
      </w:pPr>
      <w:r w:rsidRPr="005F1B0E">
        <w:t>- участвовать в разбирательствах Инцидентов</w:t>
      </w:r>
      <w:ins w:id="915" w:author="Ожерельева Ольга Владимировна" w:date="2021-10-26T12:15:00Z">
        <w:r w:rsidR="00446780">
          <w:t xml:space="preserve"> ИБ</w:t>
        </w:r>
      </w:ins>
      <w:r w:rsidRPr="005F1B0E">
        <w:t>, связанных с нарушениями требований к обеспечению защиты информации при осуществлении переводов денежных средств, и предлагать применение дисциплинарных взысканий, а также направлять предложения по совершенствованию защиты информации;</w:t>
      </w:r>
    </w:p>
    <w:p w14:paraId="0B443D36" w14:textId="77777777" w:rsidR="00433AAE" w:rsidRPr="005F1B0E" w:rsidRDefault="00433AAE" w:rsidP="00433AAE">
      <w:pPr>
        <w:pStyle w:val="msonormalcxspmiddle"/>
        <w:spacing w:after="0"/>
        <w:ind w:firstLine="709"/>
        <w:contextualSpacing/>
        <w:jc w:val="both"/>
      </w:pPr>
      <w:r w:rsidRPr="005F1B0E">
        <w:t>- участвовать в действиях, связанных с выполнением требований к обеспечению защиты информации при осуществлении переводов денежных средств, применяемых при восстановлении предоставления услуг платежной системы после сбоев и отказов в работе объектов информационной инфраструктуры.</w:t>
      </w:r>
    </w:p>
    <w:p w14:paraId="53ECFC09" w14:textId="77777777" w:rsidR="00433AAE" w:rsidRPr="005F1B0E" w:rsidRDefault="00433AAE" w:rsidP="00433AAE">
      <w:pPr>
        <w:pStyle w:val="msonormalcxspmiddle"/>
        <w:spacing w:after="0"/>
        <w:ind w:firstLine="709"/>
        <w:contextualSpacing/>
        <w:jc w:val="both"/>
      </w:pPr>
      <w:r w:rsidRPr="005F1B0E">
        <w:t>- своевременно информировать Руководство Субъекта системы о фактах нарушения систем защиты, фактах несанкционированного доступа посторонних лиц в Систему, вредоносного воздействия на Систему различных кодов, нарушения работоспособности Системы в результате указанных фактов и т.д.</w:t>
      </w:r>
    </w:p>
    <w:p w14:paraId="458DC0AF" w14:textId="77777777" w:rsidR="00433AAE" w:rsidRPr="005F1B0E" w:rsidRDefault="00433AAE" w:rsidP="00433AAE">
      <w:pPr>
        <w:pStyle w:val="msonormalcxspmiddle"/>
        <w:spacing w:after="0"/>
        <w:ind w:firstLine="709"/>
        <w:contextualSpacing/>
        <w:jc w:val="both"/>
      </w:pPr>
    </w:p>
    <w:p w14:paraId="6A25C420" w14:textId="77777777" w:rsidR="00433AAE" w:rsidRPr="005F1B0E" w:rsidRDefault="00433AAE" w:rsidP="00433AAE">
      <w:pPr>
        <w:pStyle w:val="msonormalcxspmiddle"/>
        <w:spacing w:after="0"/>
        <w:ind w:firstLine="709"/>
        <w:contextualSpacing/>
        <w:jc w:val="both"/>
        <w:rPr>
          <w:i/>
        </w:rPr>
      </w:pPr>
      <w:r w:rsidRPr="005F1B0E">
        <w:rPr>
          <w:i/>
        </w:rPr>
        <w:t>6.2.9. требования к повышению осведомленности работников Участников, Операторов услуг платежной инфраструктуры (далее - повышение осведомленности) в области обеспечения защиты информации:</w:t>
      </w:r>
    </w:p>
    <w:p w14:paraId="45E1F590" w14:textId="77777777" w:rsidR="00433AAE" w:rsidRPr="005F1B0E" w:rsidRDefault="00433AAE" w:rsidP="00433AAE">
      <w:pPr>
        <w:pStyle w:val="msonormalcxspmiddle"/>
        <w:spacing w:after="0"/>
        <w:ind w:firstLine="709"/>
        <w:contextualSpacing/>
        <w:jc w:val="both"/>
        <w:rPr>
          <w:i/>
        </w:rPr>
      </w:pPr>
    </w:p>
    <w:p w14:paraId="08966B69" w14:textId="77777777" w:rsidR="00433AAE" w:rsidRPr="005F1B0E" w:rsidRDefault="00433AAE" w:rsidP="00433AAE">
      <w:pPr>
        <w:pStyle w:val="msonormalcxspmiddle"/>
        <w:ind w:firstLine="709"/>
        <w:contextualSpacing/>
        <w:jc w:val="both"/>
      </w:pPr>
      <w:r w:rsidRPr="005F1B0E">
        <w:t>Участники, Операторы услуг платежной инфраструктуры обеспечива</w:t>
      </w:r>
      <w:r w:rsidR="008D092A">
        <w:t>ю</w:t>
      </w:r>
      <w:r w:rsidRPr="005F1B0E">
        <w:t>т информирование своих работник</w:t>
      </w:r>
      <w:r w:rsidR="00533860">
        <w:t>ов</w:t>
      </w:r>
      <w:r w:rsidRPr="005F1B0E">
        <w:t xml:space="preserve"> о требованиях действующего законодательства в области защиты информации, в том числе при переводе на новую должность, а также организуют различного рода разъяснительные мероприятия, направленные на формирование объективного представления о масштабах возможных негативных последствий, обусловленных нарушениями системы защиты информации в Системе.</w:t>
      </w:r>
    </w:p>
    <w:p w14:paraId="0DA3434F" w14:textId="77777777" w:rsidR="00864FB6" w:rsidRPr="005F1B0E" w:rsidRDefault="00864FB6" w:rsidP="008935DD">
      <w:pPr>
        <w:pStyle w:val="msonormalcxspmiddle"/>
        <w:spacing w:after="0"/>
        <w:ind w:firstLine="709"/>
        <w:contextualSpacing/>
        <w:jc w:val="both"/>
        <w:rPr>
          <w:i/>
        </w:rPr>
      </w:pPr>
    </w:p>
    <w:p w14:paraId="4B59EEF6" w14:textId="77777777" w:rsidR="00864FB6" w:rsidRPr="005F1B0E" w:rsidRDefault="00CC3011" w:rsidP="008935DD">
      <w:pPr>
        <w:pStyle w:val="msonormalcxspmiddle"/>
        <w:spacing w:after="0"/>
        <w:ind w:firstLine="709"/>
        <w:contextualSpacing/>
        <w:jc w:val="both"/>
        <w:rPr>
          <w:i/>
        </w:rPr>
      </w:pPr>
      <w:r w:rsidRPr="005F1B0E">
        <w:rPr>
          <w:i/>
        </w:rPr>
        <w:t>6.2.10. требования к</w:t>
      </w:r>
      <w:r w:rsidR="004543B3" w:rsidRPr="005F1B0E">
        <w:rPr>
          <w:i/>
        </w:rPr>
        <w:t xml:space="preserve"> порядку, форме и срокам информирования</w:t>
      </w:r>
      <w:r w:rsidRPr="005F1B0E">
        <w:rPr>
          <w:i/>
        </w:rPr>
        <w:t xml:space="preserve"> </w:t>
      </w:r>
      <w:r w:rsidR="00032CAB" w:rsidRPr="005F1B0E">
        <w:rPr>
          <w:i/>
        </w:rPr>
        <w:t xml:space="preserve">об </w:t>
      </w:r>
      <w:r w:rsidRPr="005F1B0E">
        <w:rPr>
          <w:i/>
        </w:rPr>
        <w:t>Инцидент</w:t>
      </w:r>
      <w:r w:rsidR="00032CAB" w:rsidRPr="005F1B0E">
        <w:rPr>
          <w:i/>
        </w:rPr>
        <w:t>ах</w:t>
      </w:r>
      <w:ins w:id="916" w:author="Ожерельева Ольга Владимировна" w:date="2021-10-26T12:15:00Z">
        <w:r w:rsidR="00446780">
          <w:rPr>
            <w:i/>
          </w:rPr>
          <w:t xml:space="preserve"> ИБ</w:t>
        </w:r>
      </w:ins>
      <w:r w:rsidRPr="005F1B0E">
        <w:rPr>
          <w:i/>
        </w:rPr>
        <w:t>, связанных с нарушениями требований к обеспечению защиты информации при осуществлении переводов денежных средств, и реагированию на них:</w:t>
      </w:r>
    </w:p>
    <w:p w14:paraId="54313539" w14:textId="77777777" w:rsidR="00864FB6" w:rsidRPr="005F1B0E" w:rsidRDefault="00864FB6" w:rsidP="008935DD">
      <w:pPr>
        <w:pStyle w:val="msonormalcxspmiddle"/>
        <w:spacing w:after="0"/>
        <w:ind w:firstLine="709"/>
        <w:contextualSpacing/>
        <w:jc w:val="both"/>
        <w:rPr>
          <w:i/>
        </w:rPr>
      </w:pPr>
    </w:p>
    <w:p w14:paraId="6E77C778" w14:textId="77777777" w:rsidR="00433AAE" w:rsidRPr="005F1B0E" w:rsidRDefault="00433AAE" w:rsidP="00433AAE">
      <w:pPr>
        <w:pStyle w:val="msonormalcxspmiddle"/>
        <w:spacing w:after="0"/>
        <w:ind w:firstLine="709"/>
        <w:contextualSpacing/>
        <w:jc w:val="both"/>
        <w:rPr>
          <w:del w:id="917" w:author="Ожерельева Ольга Владимировна" w:date="2021-10-26T12:15:00Z"/>
        </w:rPr>
      </w:pPr>
      <w:del w:id="918" w:author="Ожерельева Ольга Владимировна" w:date="2021-10-26T12:15:00Z">
        <w:r w:rsidRPr="005F1B0E">
          <w:delText xml:space="preserve">Информация о фактах нарушения систем защиты, фактах несанкционированного доступа посторонних лиц в Систему, вредоносного воздействия на Систему различных кодов, нарушения работоспособности Системы в результате указанных фактов и т.д. доводится в срок не позднее 3 (трех) рабочих дней с момента установления соответствующего факта в письменном виде </w:delText>
        </w:r>
        <w:r w:rsidR="00176461" w:rsidRPr="005F1B0E">
          <w:delText xml:space="preserve">в свободной форме </w:delText>
        </w:r>
        <w:r w:rsidRPr="005F1B0E">
          <w:delText>с подробным описанием характера нарушения системы защиты до Руководства Субъекта системы, работниками которого выявлены указанные факты. Также в указанные сроки данная информация должна быть доведена до сведения службы информационной безопасности.</w:delText>
        </w:r>
      </w:del>
    </w:p>
    <w:p w14:paraId="042C2AED" w14:textId="77777777" w:rsidR="00433AAE" w:rsidRPr="005F1B0E" w:rsidRDefault="00433AAE" w:rsidP="00433AAE">
      <w:pPr>
        <w:pStyle w:val="msonormalcxspmiddle"/>
        <w:spacing w:after="0"/>
        <w:ind w:firstLine="709"/>
        <w:contextualSpacing/>
        <w:jc w:val="both"/>
        <w:rPr>
          <w:del w:id="919" w:author="Ожерельева Ольга Владимировна" w:date="2021-10-26T12:15:00Z"/>
        </w:rPr>
      </w:pPr>
      <w:del w:id="920" w:author="Ожерельева Ольга Владимировна" w:date="2021-10-26T12:15:00Z">
        <w:r w:rsidRPr="005F1B0E">
          <w:delText>В дальнейшем указанная информация (в аналогичной форме и объеме) должна быть доведена до Оператора Системы в целях реализации последним совместно с Субъектами системы мероприятий по устранению негативных последствий от указанных фактов, а также мероприятий по дальнейшему совершенствованию элементов защиты Системы.</w:delText>
        </w:r>
      </w:del>
    </w:p>
    <w:p w14:paraId="7ED3AE16" w14:textId="16A192BA" w:rsidR="00433AAE" w:rsidRPr="005F1B0E" w:rsidRDefault="00404C3E" w:rsidP="00433AAE">
      <w:pPr>
        <w:pStyle w:val="msonormalcxspmiddle"/>
        <w:spacing w:after="0"/>
        <w:ind w:firstLine="709"/>
        <w:contextualSpacing/>
        <w:jc w:val="both"/>
        <w:rPr>
          <w:ins w:id="921" w:author="Ожерельева Ольга Владимировна" w:date="2021-10-26T12:15:00Z"/>
        </w:rPr>
      </w:pPr>
      <w:ins w:id="922" w:author="Ожерельева Ольга Владимировна" w:date="2021-10-26T12:15:00Z">
        <w:r>
          <w:t>Субъекты</w:t>
        </w:r>
        <w:r w:rsidRPr="005F1B0E">
          <w:t xml:space="preserve"> системы</w:t>
        </w:r>
        <w:r w:rsidR="00433AAE" w:rsidRPr="005F1B0E">
          <w:t xml:space="preserve"> </w:t>
        </w:r>
        <w:r>
          <w:t xml:space="preserve">обязаны </w:t>
        </w:r>
        <w:r w:rsidR="00D6437D">
          <w:t>информировать</w:t>
        </w:r>
        <w:r>
          <w:t xml:space="preserve"> Оператора Системы</w:t>
        </w:r>
        <w:r w:rsidR="00502086">
          <w:t xml:space="preserve"> о</w:t>
        </w:r>
        <w:r w:rsidR="00884211">
          <w:t>бо</w:t>
        </w:r>
        <w:r w:rsidR="00502086">
          <w:t xml:space="preserve"> </w:t>
        </w:r>
        <w:r w:rsidR="00D6437D">
          <w:t xml:space="preserve">всех </w:t>
        </w:r>
        <w:r w:rsidR="00502086">
          <w:t>выявленных</w:t>
        </w:r>
        <w:r w:rsidR="00DC08E3">
          <w:t xml:space="preserve"> в течение календарного месяца</w:t>
        </w:r>
        <w:r w:rsidR="00502086">
          <w:t xml:space="preserve"> Инцидентах ИБ</w:t>
        </w:r>
        <w:r w:rsidR="00DC08E3">
          <w:t>.</w:t>
        </w:r>
      </w:ins>
    </w:p>
    <w:p w14:paraId="06090B56" w14:textId="77777777" w:rsidR="00A87017" w:rsidRPr="005F1B0E" w:rsidRDefault="00A87017" w:rsidP="00831ED0">
      <w:pPr>
        <w:pStyle w:val="msonormalcxspmiddle"/>
        <w:spacing w:after="0"/>
        <w:ind w:firstLine="709"/>
        <w:contextualSpacing/>
        <w:jc w:val="both"/>
      </w:pPr>
      <w:r w:rsidRPr="005F1B0E">
        <w:t>Сведения о выявленных/устраненных Инцидентах</w:t>
      </w:r>
      <w:ins w:id="923" w:author="Ожерельева Ольга Владимировна" w:date="2021-10-26T12:15:00Z">
        <w:r w:rsidR="00446780">
          <w:t xml:space="preserve"> ИБ</w:t>
        </w:r>
      </w:ins>
      <w:r w:rsidRPr="005F1B0E">
        <w:t>, передаваемые Оператору Системы, должны содержать следующую информацию:</w:t>
      </w:r>
    </w:p>
    <w:p w14:paraId="24048E74" w14:textId="77777777" w:rsidR="00A87017" w:rsidRPr="005F1B0E" w:rsidRDefault="00A87017" w:rsidP="002D176B">
      <w:pPr>
        <w:pStyle w:val="msonormalcxspmiddle"/>
        <w:numPr>
          <w:ilvl w:val="0"/>
          <w:numId w:val="23"/>
        </w:numPr>
        <w:spacing w:after="0"/>
        <w:contextualSpacing/>
        <w:jc w:val="both"/>
      </w:pPr>
      <w:r w:rsidRPr="005F1B0E">
        <w:t>дата и время возникновения Инцидента</w:t>
      </w:r>
      <w:ins w:id="924" w:author="Ожерельева Ольга Владимировна" w:date="2021-10-26T12:15:00Z">
        <w:r w:rsidR="00446780">
          <w:t xml:space="preserve"> ИБ</w:t>
        </w:r>
      </w:ins>
      <w:r w:rsidRPr="005F1B0E">
        <w:t>;</w:t>
      </w:r>
    </w:p>
    <w:p w14:paraId="5DD9B20F" w14:textId="77777777" w:rsidR="00A87017" w:rsidRPr="005F1B0E" w:rsidRDefault="00A87017" w:rsidP="002D176B">
      <w:pPr>
        <w:pStyle w:val="msonormalcxspmiddle"/>
        <w:numPr>
          <w:ilvl w:val="0"/>
          <w:numId w:val="23"/>
        </w:numPr>
        <w:spacing w:after="0"/>
        <w:contextualSpacing/>
        <w:jc w:val="both"/>
      </w:pPr>
      <w:r w:rsidRPr="005F1B0E">
        <w:t>краткое описание Инцидента</w:t>
      </w:r>
      <w:ins w:id="925" w:author="Ожерельева Ольга Владимировна" w:date="2021-10-26T12:15:00Z">
        <w:r w:rsidR="00446780">
          <w:t xml:space="preserve"> ИБ</w:t>
        </w:r>
      </w:ins>
      <w:r w:rsidRPr="005F1B0E">
        <w:t>;</w:t>
      </w:r>
    </w:p>
    <w:p w14:paraId="0390D2F4" w14:textId="77777777" w:rsidR="00A87017" w:rsidRPr="005F1B0E" w:rsidRDefault="00A87017" w:rsidP="002D176B">
      <w:pPr>
        <w:pStyle w:val="msonormalcxspmiddle"/>
        <w:numPr>
          <w:ilvl w:val="0"/>
          <w:numId w:val="23"/>
        </w:numPr>
        <w:spacing w:after="0"/>
        <w:contextualSpacing/>
        <w:jc w:val="both"/>
      </w:pPr>
      <w:r w:rsidRPr="005F1B0E">
        <w:t xml:space="preserve">наличие </w:t>
      </w:r>
      <w:proofErr w:type="gramStart"/>
      <w:r w:rsidRPr="005F1B0E">
        <w:t>факта приостановления оказания услуг платежной инфраструктуры</w:t>
      </w:r>
      <w:proofErr w:type="gramEnd"/>
      <w:r w:rsidRPr="005F1B0E">
        <w:t xml:space="preserve"> вследствие Инцидента </w:t>
      </w:r>
      <w:ins w:id="926" w:author="Ожерельева Ольга Владимировна" w:date="2021-10-26T12:15:00Z">
        <w:r w:rsidR="00446780">
          <w:t xml:space="preserve">ИБ </w:t>
        </w:r>
      </w:ins>
      <w:r w:rsidRPr="005F1B0E">
        <w:t>(да/нет);</w:t>
      </w:r>
    </w:p>
    <w:p w14:paraId="65F98486" w14:textId="77777777" w:rsidR="00783506" w:rsidRPr="005F1B0E" w:rsidRDefault="00A87017" w:rsidP="002D176B">
      <w:pPr>
        <w:pStyle w:val="msonormalcxspmiddle"/>
        <w:numPr>
          <w:ilvl w:val="0"/>
          <w:numId w:val="23"/>
        </w:numPr>
        <w:spacing w:after="0"/>
        <w:contextualSpacing/>
        <w:jc w:val="both"/>
      </w:pPr>
      <w:r w:rsidRPr="005F1B0E">
        <w:t>принятые меры по устранению Инцидента</w:t>
      </w:r>
      <w:ins w:id="927" w:author="Ожерельева Ольга Владимировна" w:date="2021-10-26T12:15:00Z">
        <w:r w:rsidR="0007582D">
          <w:t xml:space="preserve"> ИБ</w:t>
        </w:r>
      </w:ins>
      <w:r w:rsidR="00783506" w:rsidRPr="005F1B0E">
        <w:t>;</w:t>
      </w:r>
    </w:p>
    <w:p w14:paraId="305DF720" w14:textId="77777777" w:rsidR="00A87017" w:rsidRDefault="00783506" w:rsidP="002D176B">
      <w:pPr>
        <w:pStyle w:val="msonormalcxspmiddle"/>
        <w:numPr>
          <w:ilvl w:val="0"/>
          <w:numId w:val="23"/>
        </w:numPr>
        <w:spacing w:after="0"/>
        <w:contextualSpacing/>
        <w:jc w:val="both"/>
      </w:pPr>
      <w:r w:rsidRPr="005F1B0E">
        <w:t xml:space="preserve">иную информацию, необходимую Оператору Системы для </w:t>
      </w:r>
      <w:r w:rsidRPr="00AF6613">
        <w:t>обеспечения защиты информации при осуществлении переводов денежных средств.</w:t>
      </w:r>
    </w:p>
    <w:p w14:paraId="1B93B7F6" w14:textId="55B868E6" w:rsidR="001602CC" w:rsidRDefault="00433AAE" w:rsidP="006432A8">
      <w:pPr>
        <w:pStyle w:val="msonormalcxspmiddle"/>
        <w:spacing w:after="0"/>
        <w:ind w:firstLine="709"/>
        <w:contextualSpacing/>
        <w:jc w:val="both"/>
      </w:pPr>
      <w:proofErr w:type="gramStart"/>
      <w:r w:rsidRPr="005F1B0E">
        <w:t>Срок постановки в известность</w:t>
      </w:r>
      <w:r w:rsidR="00D6437D">
        <w:t xml:space="preserve"> </w:t>
      </w:r>
      <w:ins w:id="928" w:author="Ожерельева Ольга Владимировна" w:date="2021-10-26T12:15:00Z">
        <w:r w:rsidR="00D6437D">
          <w:t>Субъектами системы</w:t>
        </w:r>
        <w:r w:rsidRPr="005F1B0E">
          <w:t xml:space="preserve"> </w:t>
        </w:r>
      </w:ins>
      <w:r w:rsidRPr="005F1B0E">
        <w:t xml:space="preserve">Оператора Системы об </w:t>
      </w:r>
      <w:del w:id="929" w:author="Ожерельева Ольга Владимировна" w:date="2021-10-26T12:15:00Z">
        <w:r w:rsidRPr="005F1B0E">
          <w:delText>указанных фактах – раз в месяц</w:delText>
        </w:r>
      </w:del>
      <w:ins w:id="930" w:author="Ожерельева Ольга Владимировна" w:date="2021-10-26T12:15:00Z">
        <w:r w:rsidR="00C41AF9">
          <w:t>Инцидентах ИБ</w:t>
        </w:r>
        <w:r w:rsidRPr="005F1B0E">
          <w:t xml:space="preserve"> – </w:t>
        </w:r>
        <w:r w:rsidR="00C47C0F">
          <w:t>ежемесячно не позднее 10 (десятого) рабочего дня месяца</w:t>
        </w:r>
        <w:r w:rsidR="00DC08E3">
          <w:t>, следующего за месяцем выявления Инцидента ИБ</w:t>
        </w:r>
      </w:ins>
      <w:r w:rsidRPr="005F1B0E">
        <w:t xml:space="preserve">, а в </w:t>
      </w:r>
      <w:del w:id="931" w:author="Ожерельева Ольга Владимировна" w:date="2021-10-26T12:15:00Z">
        <w:r w:rsidRPr="005F1B0E">
          <w:delText>экстренных случаях</w:delText>
        </w:r>
      </w:del>
      <w:ins w:id="932" w:author="Ожерельева Ольга Владимировна" w:date="2021-10-26T12:15:00Z">
        <w:r w:rsidR="00BB20FC" w:rsidRPr="005F1B0E">
          <w:t>чрезвычайных ситуациях</w:t>
        </w:r>
      </w:ins>
      <w:r w:rsidRPr="005F1B0E">
        <w:t xml:space="preserve"> (угроза целостности Системы, наличие вероятности </w:t>
      </w:r>
      <w:del w:id="933" w:author="Ожерельева Ольга Владимировна" w:date="2021-10-26T12:15:00Z">
        <w:r w:rsidRPr="005F1B0E">
          <w:delText>нанесения значительного ущерба Оператору Системы и/или Субъектам</w:delText>
        </w:r>
      </w:del>
      <w:ins w:id="934" w:author="Ожерельева Ольга Владимировна" w:date="2021-10-26T12:15:00Z">
        <w:r w:rsidR="00BB20FC">
          <w:t>негативного воздействия</w:t>
        </w:r>
        <w:r w:rsidRPr="005F1B0E">
          <w:t xml:space="preserve"> </w:t>
        </w:r>
        <w:r w:rsidR="00BB20FC">
          <w:t xml:space="preserve">на </w:t>
        </w:r>
        <w:r w:rsidRPr="005F1B0E">
          <w:t>Субъект</w:t>
        </w:r>
        <w:r w:rsidR="00E10E15">
          <w:t>ов</w:t>
        </w:r>
      </w:ins>
      <w:r w:rsidRPr="005F1B0E">
        <w:t xml:space="preserve"> системы) </w:t>
      </w:r>
      <w:del w:id="935" w:author="Ожерельева Ольга Владимировна" w:date="2021-10-26T12:15:00Z">
        <w:r w:rsidRPr="005F1B0E">
          <w:delText>-</w:delText>
        </w:r>
      </w:del>
      <w:ins w:id="936" w:author="Ожерельева Ольга Владимировна" w:date="2021-10-26T12:15:00Z">
        <w:r w:rsidR="001602CC">
          <w:t>этот срок</w:t>
        </w:r>
      </w:ins>
      <w:r w:rsidR="001602CC" w:rsidRPr="005F1B0E">
        <w:t xml:space="preserve"> </w:t>
      </w:r>
      <w:r w:rsidRPr="005F1B0E">
        <w:t xml:space="preserve">не </w:t>
      </w:r>
      <w:del w:id="937" w:author="Ожерельева Ольга Владимировна" w:date="2021-10-26T12:15:00Z">
        <w:r w:rsidRPr="005F1B0E">
          <w:delText>может</w:delText>
        </w:r>
      </w:del>
      <w:ins w:id="938" w:author="Ожерельева Ольга Владимировна" w:date="2021-10-26T12:15:00Z">
        <w:r w:rsidR="001602CC">
          <w:t>должен</w:t>
        </w:r>
      </w:ins>
      <w:r w:rsidR="001602CC">
        <w:t xml:space="preserve"> </w:t>
      </w:r>
      <w:r w:rsidRPr="005F1B0E">
        <w:t xml:space="preserve">превышать </w:t>
      </w:r>
      <w:del w:id="939" w:author="Ожерельева Ольга Владимировна" w:date="2021-10-26T12:15:00Z">
        <w:r w:rsidRPr="005F1B0E">
          <w:delText>5 (пяти</w:delText>
        </w:r>
      </w:del>
      <w:ins w:id="940" w:author="Ожерельева Ольга Владимировна" w:date="2021-10-26T12:15:00Z">
        <w:r w:rsidR="00EE7C6C">
          <w:t>3</w:t>
        </w:r>
        <w:r w:rsidRPr="005F1B0E">
          <w:t xml:space="preserve"> (</w:t>
        </w:r>
        <w:r w:rsidR="00EE7C6C">
          <w:t>трех</w:t>
        </w:r>
      </w:ins>
      <w:r w:rsidRPr="005F1B0E">
        <w:t xml:space="preserve">) рабочих дней с момента выявления </w:t>
      </w:r>
      <w:del w:id="941" w:author="Ожерельева Ольга Владимировна" w:date="2021-10-26T12:15:00Z">
        <w:r w:rsidRPr="005F1B0E">
          <w:delText>указанных фактов</w:delText>
        </w:r>
      </w:del>
      <w:ins w:id="942" w:author="Ожерельева Ольга Владимировна" w:date="2021-10-26T12:15:00Z">
        <w:r w:rsidR="00502086">
          <w:t>Инцидента ИБ</w:t>
        </w:r>
      </w:ins>
      <w:r w:rsidRPr="005F1B0E">
        <w:t>.</w:t>
      </w:r>
      <w:proofErr w:type="gramEnd"/>
    </w:p>
    <w:p w14:paraId="0D051AC2" w14:textId="1E9D2ADB" w:rsidR="001602CC" w:rsidRDefault="00433AAE" w:rsidP="001602CC">
      <w:pPr>
        <w:pStyle w:val="msonormalcxspmiddle"/>
        <w:spacing w:after="0"/>
        <w:ind w:firstLine="709"/>
        <w:contextualSpacing/>
        <w:jc w:val="both"/>
        <w:rPr>
          <w:ins w:id="943" w:author="Ожерельева Ольга Владимировна" w:date="2021-10-26T12:15:00Z"/>
        </w:rPr>
      </w:pPr>
      <w:del w:id="944" w:author="Ожерельева Ольга Владимировна" w:date="2021-10-26T12:15:00Z">
        <w:r w:rsidRPr="005F1B0E">
          <w:lastRenderedPageBreak/>
          <w:delText>В случае возникновения ситуаций, связанных с любыми формами нарушения системы безопасности,</w:delText>
        </w:r>
      </w:del>
      <w:ins w:id="945" w:author="Ожерельева Ольга Владимировна" w:date="2021-10-26T12:15:00Z">
        <w:r w:rsidR="001602CC">
          <w:t>Информация о выявленных и устраненных в течение календарного месяца Инцидентах ИБ направляется Субъектами системы Оператору Системы в свободной форме</w:t>
        </w:r>
        <w:r w:rsidR="001602CC" w:rsidRPr="001602CC">
          <w:t xml:space="preserve"> </w:t>
        </w:r>
        <w:r w:rsidR="001602CC" w:rsidRPr="004306A4">
          <w:t xml:space="preserve">на адрес электронной почты </w:t>
        </w:r>
        <w:r w:rsidR="004432D4">
          <w:fldChar w:fldCharType="begin"/>
        </w:r>
        <w:r w:rsidR="004432D4">
          <w:instrText xml:space="preserve"> HYPERLINK "mailto:sec@ins-ps.ru" </w:instrText>
        </w:r>
        <w:r w:rsidR="004432D4">
          <w:fldChar w:fldCharType="separate"/>
        </w:r>
        <w:r w:rsidR="001602CC" w:rsidRPr="004306A4">
          <w:t>sec@ins-ps.ru</w:t>
        </w:r>
        <w:r w:rsidR="004432D4">
          <w:fldChar w:fldCharType="end"/>
        </w:r>
        <w:r w:rsidR="001602CC" w:rsidRPr="004306A4">
          <w:t xml:space="preserve"> с обязательным указанием контактных данных ответственного работника Субъекта системы</w:t>
        </w:r>
        <w:r w:rsidR="001602CC">
          <w:t xml:space="preserve">. В </w:t>
        </w:r>
        <w:r w:rsidR="00BB20FC" w:rsidRPr="005F1B0E">
          <w:t>чрезвычайных ситуациях</w:t>
        </w:r>
        <w:r w:rsidR="001602CC">
          <w:t xml:space="preserve"> данная информация доводится до Оператора Системы любыми доступными средствами связи. </w:t>
        </w:r>
      </w:ins>
    </w:p>
    <w:p w14:paraId="17E03568" w14:textId="77777777" w:rsidR="001602CC" w:rsidRDefault="001602CC" w:rsidP="001602CC">
      <w:pPr>
        <w:pStyle w:val="msonormalcxspmiddle"/>
        <w:spacing w:after="0"/>
        <w:ind w:firstLine="709"/>
        <w:contextualSpacing/>
        <w:jc w:val="both"/>
        <w:rPr>
          <w:ins w:id="946" w:author="Ожерельева Ольга Владимировна" w:date="2021-10-26T12:15:00Z"/>
        </w:rPr>
      </w:pPr>
      <w:ins w:id="947" w:author="Ожерельева Ольга Владимировна" w:date="2021-10-26T12:15:00Z">
        <w:r>
          <w:t>В случае непредставления Субъектами системы указанной информации Оператор считает, что Инциденты ИБ не были выявлены</w:t>
        </w:r>
        <w:r w:rsidRPr="004306A4">
          <w:t>.</w:t>
        </w:r>
      </w:ins>
    </w:p>
    <w:p w14:paraId="7205DE5B" w14:textId="78A127E1" w:rsidR="0027349C" w:rsidRDefault="0027349C" w:rsidP="0027349C">
      <w:pPr>
        <w:pStyle w:val="msonormalcxspmiddle"/>
        <w:spacing w:after="0"/>
        <w:ind w:firstLine="709"/>
        <w:contextualSpacing/>
        <w:jc w:val="both"/>
        <w:rPr>
          <w:ins w:id="948" w:author="Ожерельева Ольга Владимировна" w:date="2021-10-26T12:15:00Z"/>
        </w:rPr>
      </w:pPr>
      <w:ins w:id="949" w:author="Ожерельева Ольга Владимировна" w:date="2021-10-26T12:15:00Z">
        <w:r>
          <w:t>Информация</w:t>
        </w:r>
        <w:r w:rsidR="00433AAE" w:rsidRPr="005F1B0E">
          <w:t xml:space="preserve"> о выявленных</w:t>
        </w:r>
        <w:r w:rsidR="00DE34A7">
          <w:t xml:space="preserve"> </w:t>
        </w:r>
        <w:r w:rsidR="00DE34A7" w:rsidRPr="00EB2B8C">
          <w:t>в</w:t>
        </w:r>
        <w:r w:rsidR="00DE34A7">
          <w:t xml:space="preserve"> течение календарного месяца</w:t>
        </w:r>
        <w:r w:rsidR="00433AAE" w:rsidRPr="005F1B0E">
          <w:t xml:space="preserve"> в Платежной системе Инцидентах</w:t>
        </w:r>
        <w:r w:rsidR="00446780">
          <w:t xml:space="preserve"> ИБ</w:t>
        </w:r>
        <w:r w:rsidR="00433AAE" w:rsidRPr="005F1B0E">
          <w:t xml:space="preserve"> является доступной для всех Субъектов системы. </w:t>
        </w:r>
        <w:proofErr w:type="gramStart"/>
        <w:r w:rsidR="00D6437D">
          <w:t>Оператор</w:t>
        </w:r>
        <w:r w:rsidR="00D6437D" w:rsidRPr="005F1B0E">
          <w:t xml:space="preserve"> Системы </w:t>
        </w:r>
        <w:r w:rsidR="00433AAE" w:rsidRPr="005F1B0E">
          <w:t>информир</w:t>
        </w:r>
        <w:r w:rsidR="00D6437D">
          <w:t>ует</w:t>
        </w:r>
        <w:r w:rsidR="00433AAE" w:rsidRPr="005F1B0E">
          <w:t xml:space="preserve"> Субъектов системы </w:t>
        </w:r>
        <w:r w:rsidR="00501C70" w:rsidRPr="00503126">
          <w:t>о</w:t>
        </w:r>
        <w:r w:rsidR="00884211">
          <w:t>бо</w:t>
        </w:r>
        <w:r w:rsidR="00501C70" w:rsidRPr="00503126">
          <w:t xml:space="preserve"> </w:t>
        </w:r>
        <w:r w:rsidR="00D6437D">
          <w:t xml:space="preserve">всех </w:t>
        </w:r>
        <w:r w:rsidR="00501C70" w:rsidRPr="00503126">
          <w:t>выявленных в</w:t>
        </w:r>
        <w:r w:rsidR="00C07558">
          <w:t xml:space="preserve"> течение календарного месяца в</w:t>
        </w:r>
        <w:r w:rsidR="00501C70" w:rsidRPr="00503126">
          <w:t xml:space="preserve"> Платежной системе Инцидентах ИБ </w:t>
        </w:r>
        <w:r w:rsidR="00433AAE" w:rsidRPr="00501C70">
          <w:t xml:space="preserve">– </w:t>
        </w:r>
        <w:r w:rsidR="00C47C0F">
          <w:t>ежемесячно не позднее 10 (десятого) рабочего дня месяца,</w:t>
        </w:r>
        <w:r w:rsidR="00C07558">
          <w:t xml:space="preserve"> следующего за месяцем выявления Инцидента ИБ,</w:t>
        </w:r>
        <w:r w:rsidR="00433AAE" w:rsidRPr="00501C70">
          <w:t xml:space="preserve"> путем предоставления ин</w:t>
        </w:r>
        <w:r w:rsidR="00433AAE" w:rsidRPr="005F1B0E">
          <w:t>формации</w:t>
        </w:r>
        <w:r w:rsidR="00111844">
          <w:t xml:space="preserve"> в свободной форме</w:t>
        </w:r>
        <w:r w:rsidR="00433AAE" w:rsidRPr="005F1B0E">
          <w:t xml:space="preserve"> ответственному работнику Субъекта системы или ее предоставления Оператором системы любому из Субъектов системы на основании запроса последнего.</w:t>
        </w:r>
        <w:r w:rsidR="007B247C" w:rsidRPr="005F1B0E" w:rsidDel="00A87017">
          <w:t xml:space="preserve"> </w:t>
        </w:r>
        <w:proofErr w:type="gramEnd"/>
      </w:ins>
    </w:p>
    <w:p w14:paraId="66304E5B" w14:textId="0E81CB3C" w:rsidR="0027349C" w:rsidRPr="0027349C" w:rsidRDefault="0027349C" w:rsidP="0027349C">
      <w:pPr>
        <w:pStyle w:val="msonormalcxspmiddle"/>
        <w:spacing w:after="0"/>
        <w:ind w:firstLine="709"/>
        <w:contextualSpacing/>
        <w:jc w:val="both"/>
      </w:pPr>
      <w:ins w:id="950" w:author="Ожерельева Ольга Владимировна" w:date="2021-10-26T12:15:00Z">
        <w:r w:rsidRPr="005F1B0E">
          <w:t xml:space="preserve">В случае </w:t>
        </w:r>
        <w:r w:rsidR="00111844">
          <w:t>выявления</w:t>
        </w:r>
        <w:r w:rsidRPr="005F1B0E">
          <w:t xml:space="preserve"> </w:t>
        </w:r>
        <w:r>
          <w:t>в Платежной системе Инцидентов ИБ</w:t>
        </w:r>
      </w:ins>
      <w:r w:rsidRPr="005F1B0E">
        <w:t xml:space="preserve"> Оператор Системы совместно с Субъектами системы принимают доступные в сложившихся обстоятельствах меры, направленные на предотвращение распространения негативного воздействия на Систему и устранение последствий негативного воздействия.</w:t>
      </w:r>
      <w:r w:rsidR="00BF2B86">
        <w:t xml:space="preserve"> </w:t>
      </w:r>
      <w:del w:id="951" w:author="Ожерельева Ольга Владимировна" w:date="2021-10-26T12:15:00Z">
        <w:r w:rsidR="00433AAE" w:rsidRPr="005F1B0E">
          <w:delText>В рамках указанного взаимодействия Оператор системы координирует деятельность</w:delText>
        </w:r>
      </w:del>
      <w:ins w:id="952" w:author="Ожерельева Ольга Владимировна" w:date="2021-10-26T12:15:00Z">
        <w:r w:rsidR="00BF2B86">
          <w:t xml:space="preserve">Взаимодействие Субъектов системы с целью реагирования на Инцидент ИБ происходит любыми </w:t>
        </w:r>
        <w:r w:rsidR="00BF2B86" w:rsidRPr="005F1B0E">
          <w:t>доступными средствами связи</w:t>
        </w:r>
        <w:r w:rsidR="00BF2B86">
          <w:t xml:space="preserve"> с участием ответственных работников</w:t>
        </w:r>
      </w:ins>
      <w:r w:rsidR="00BF2B86">
        <w:t xml:space="preserve"> Субъектов</w:t>
      </w:r>
      <w:r w:rsidR="00712321">
        <w:t xml:space="preserve"> системы</w:t>
      </w:r>
      <w:r w:rsidR="00BF2B86">
        <w:t>.</w:t>
      </w:r>
    </w:p>
    <w:p w14:paraId="55C9A1D1" w14:textId="77777777" w:rsidR="00433AAE" w:rsidRPr="005F1B0E" w:rsidRDefault="00433AAE" w:rsidP="00433AAE">
      <w:pPr>
        <w:pStyle w:val="msonormalcxspmiddle"/>
        <w:spacing w:before="0" w:beforeAutospacing="0" w:after="0" w:afterAutospacing="0"/>
        <w:ind w:firstLine="709"/>
        <w:contextualSpacing/>
        <w:jc w:val="both"/>
        <w:rPr>
          <w:del w:id="953" w:author="Ожерельева Ольга Владимировна" w:date="2021-10-26T12:15:00Z"/>
        </w:rPr>
      </w:pPr>
      <w:del w:id="954" w:author="Ожерельева Ольга Владимировна" w:date="2021-10-26T12:15:00Z">
        <w:r w:rsidRPr="005F1B0E">
          <w:delText xml:space="preserve">Кроме того, </w:delText>
        </w:r>
      </w:del>
      <w:r w:rsidR="00DE34A7" w:rsidRPr="00862BE8">
        <w:t xml:space="preserve">Оператор Системы </w:t>
      </w:r>
      <w:del w:id="955" w:author="Ожерельева Ольга Владимировна" w:date="2021-10-26T12:15:00Z">
        <w:r w:rsidRPr="005F1B0E">
          <w:delText>доводит поступившую информацию до Субъектов системы, которых могут затронуть данные факты воздействия на Систему.</w:delText>
        </w:r>
      </w:del>
    </w:p>
    <w:p w14:paraId="086DD0C7" w14:textId="77777777" w:rsidR="007B247C" w:rsidRPr="00862BE8" w:rsidRDefault="00433AAE" w:rsidP="007B247C">
      <w:pPr>
        <w:spacing w:after="0" w:line="240" w:lineRule="auto"/>
        <w:ind w:firstLine="709"/>
        <w:jc w:val="both"/>
        <w:rPr>
          <w:del w:id="956" w:author="Ожерельева Ольга Владимировна" w:date="2021-10-26T12:15:00Z"/>
          <w:rFonts w:ascii="Times New Roman" w:hAnsi="Times New Roman"/>
          <w:sz w:val="24"/>
          <w:szCs w:val="24"/>
          <w:lang w:eastAsia="ru-RU"/>
        </w:rPr>
      </w:pPr>
      <w:del w:id="957" w:author="Ожерельева Ольга Владимировна" w:date="2021-10-26T12:15:00Z">
        <w:r w:rsidRPr="00862BE8">
          <w:rPr>
            <w:rFonts w:ascii="Times New Roman" w:hAnsi="Times New Roman"/>
            <w:sz w:val="24"/>
            <w:szCs w:val="24"/>
            <w:lang w:eastAsia="ru-RU"/>
          </w:rPr>
          <w:delText>Информация о выявленных</w:delText>
        </w:r>
      </w:del>
      <w:ins w:id="958" w:author="Ожерельева Ольга Владимировна" w:date="2021-10-26T12:15:00Z">
        <w:r w:rsidR="00DE34A7" w:rsidRPr="00862BE8">
          <w:rPr>
            <w:rFonts w:ascii="Times New Roman" w:hAnsi="Times New Roman"/>
            <w:sz w:val="24"/>
            <w:szCs w:val="24"/>
            <w:lang w:eastAsia="ru-RU"/>
          </w:rPr>
          <w:t>в случае выявления</w:t>
        </w:r>
      </w:ins>
      <w:r w:rsidR="00DE34A7" w:rsidRPr="00862BE8">
        <w:rPr>
          <w:rFonts w:ascii="Times New Roman" w:hAnsi="Times New Roman"/>
          <w:sz w:val="24"/>
          <w:szCs w:val="24"/>
          <w:lang w:eastAsia="ru-RU"/>
        </w:rPr>
        <w:t xml:space="preserve"> в Платежной системе </w:t>
      </w:r>
      <w:del w:id="959" w:author="Ожерельева Ольга Владимировна" w:date="2021-10-26T12:15:00Z">
        <w:r w:rsidRPr="00862BE8">
          <w:rPr>
            <w:rFonts w:ascii="Times New Roman" w:hAnsi="Times New Roman"/>
            <w:sz w:val="24"/>
            <w:szCs w:val="24"/>
            <w:lang w:eastAsia="ru-RU"/>
          </w:rPr>
          <w:delText>Инцидентах, связанных с нарушениями требований к обеспечению защиты информации при осуществлении переводов денежных средств, о методиках анализа</w:delText>
        </w:r>
      </w:del>
      <w:ins w:id="960" w:author="Ожерельева Ольга Владимировна" w:date="2021-10-26T12:15:00Z">
        <w:r w:rsidR="00DE34A7" w:rsidRPr="00862BE8">
          <w:rPr>
            <w:rFonts w:ascii="Times New Roman" w:hAnsi="Times New Roman"/>
            <w:sz w:val="24"/>
            <w:szCs w:val="24"/>
            <w:lang w:eastAsia="ru-RU"/>
          </w:rPr>
          <w:t>Инцидентов ИБ информирует о таких случаях</w:t>
        </w:r>
        <w:r w:rsidR="00C34082" w:rsidRPr="00862BE8">
          <w:rPr>
            <w:rFonts w:ascii="Times New Roman" w:hAnsi="Times New Roman"/>
            <w:sz w:val="24"/>
            <w:szCs w:val="24"/>
            <w:lang w:eastAsia="ru-RU"/>
          </w:rPr>
          <w:t xml:space="preserve"> специальное структурное подразделение Банка России Центр мониторинга</w:t>
        </w:r>
      </w:ins>
      <w:r w:rsidR="00C34082" w:rsidRPr="00862BE8">
        <w:rPr>
          <w:rFonts w:ascii="Times New Roman" w:hAnsi="Times New Roman"/>
          <w:sz w:val="24"/>
          <w:szCs w:val="24"/>
          <w:lang w:eastAsia="ru-RU"/>
        </w:rPr>
        <w:t xml:space="preserve"> и реагирования на </w:t>
      </w:r>
      <w:del w:id="961" w:author="Ожерельева Ольга Владимировна" w:date="2021-10-26T12:15:00Z">
        <w:r w:rsidRPr="00862BE8">
          <w:rPr>
            <w:rFonts w:ascii="Times New Roman" w:hAnsi="Times New Roman"/>
            <w:sz w:val="24"/>
            <w:szCs w:val="24"/>
            <w:lang w:eastAsia="ru-RU"/>
          </w:rPr>
          <w:delText>Инциденты, связанные с нарушениями требований к обеспечению защиты информации при осуществлении переводов денежных средств является доступной для всех Субъектов системы. Срок информирования Субъектов системы об указанных фактах – раз в месяц</w:delText>
        </w:r>
      </w:del>
      <w:ins w:id="962" w:author="Ожерельева Ольга Владимировна" w:date="2021-10-26T12:15:00Z">
        <w:r w:rsidR="00C34082" w:rsidRPr="00862BE8">
          <w:rPr>
            <w:rFonts w:ascii="Times New Roman" w:hAnsi="Times New Roman"/>
            <w:sz w:val="24"/>
            <w:szCs w:val="24"/>
            <w:lang w:eastAsia="ru-RU"/>
          </w:rPr>
          <w:t>компьютерные атаки в кредитно-финансовой сфере</w:t>
        </w:r>
      </w:ins>
      <w:r w:rsidR="00C34082" w:rsidRPr="00862BE8">
        <w:rPr>
          <w:rFonts w:ascii="Times New Roman" w:hAnsi="Times New Roman"/>
          <w:sz w:val="24"/>
          <w:szCs w:val="24"/>
          <w:lang w:eastAsia="ru-RU"/>
        </w:rPr>
        <w:t xml:space="preserve"> путем </w:t>
      </w:r>
      <w:del w:id="963" w:author="Ожерельева Ольга Владимировна" w:date="2021-10-26T12:15:00Z">
        <w:r w:rsidRPr="00862BE8">
          <w:rPr>
            <w:rFonts w:ascii="Times New Roman" w:hAnsi="Times New Roman"/>
            <w:sz w:val="24"/>
            <w:szCs w:val="24"/>
            <w:lang w:eastAsia="ru-RU"/>
          </w:rPr>
          <w:delText>предоставления информации ответственному работнику Субъекта системы или ее предоставления Оператором системы любому из Субъектов системы на основании запроса последнего.</w:delText>
        </w:r>
        <w:r w:rsidR="007B247C" w:rsidRPr="00862BE8" w:rsidDel="00A87017">
          <w:rPr>
            <w:rFonts w:ascii="Times New Roman" w:hAnsi="Times New Roman"/>
            <w:sz w:val="24"/>
            <w:szCs w:val="24"/>
            <w:lang w:eastAsia="ru-RU"/>
          </w:rPr>
          <w:delText xml:space="preserve"> </w:delText>
        </w:r>
      </w:del>
    </w:p>
    <w:p w14:paraId="663AD84A" w14:textId="77EF1BD6" w:rsidR="00EC4627" w:rsidRPr="00A94961" w:rsidRDefault="000011CE" w:rsidP="00862BE8">
      <w:pPr>
        <w:pStyle w:val="msonormalcxspmiddle"/>
        <w:spacing w:after="0"/>
        <w:ind w:firstLine="709"/>
        <w:contextualSpacing/>
        <w:jc w:val="both"/>
      </w:pPr>
      <w:del w:id="964" w:author="Ожерельева Ольга Владимировна" w:date="2021-10-26T12:15:00Z">
        <w:r w:rsidRPr="004306A4">
          <w:delText>Субъекты системы направляют информацию о выявленных Инцидента</w:delText>
        </w:r>
        <w:r w:rsidR="009A01D6" w:rsidRPr="004306A4">
          <w:delText>х</w:delText>
        </w:r>
        <w:r w:rsidRPr="004306A4">
          <w:delText xml:space="preserve"> на адрес </w:delText>
        </w:r>
        <w:r w:rsidR="003F2950" w:rsidRPr="004306A4">
          <w:delText>электронной почты</w:delText>
        </w:r>
        <w:r w:rsidRPr="004306A4">
          <w:delText xml:space="preserve"> </w:delText>
        </w:r>
        <w:r w:rsidR="004432D4">
          <w:fldChar w:fldCharType="begin"/>
        </w:r>
        <w:r w:rsidR="004432D4">
          <w:delInstrText xml:space="preserve"> HYPERLINK "mailto:sec@ins-ps.ru" </w:delInstrText>
        </w:r>
        <w:r w:rsidR="004432D4">
          <w:fldChar w:fldCharType="separate"/>
        </w:r>
        <w:r w:rsidR="009A01D6" w:rsidRPr="004306A4">
          <w:delText>sec@ins-ps.ru</w:delText>
        </w:r>
        <w:r w:rsidR="004432D4">
          <w:fldChar w:fldCharType="end"/>
        </w:r>
        <w:r w:rsidR="009A01D6" w:rsidRPr="004306A4">
          <w:delText xml:space="preserve"> с обязательным указанием контактных данных ответственного работника Субъекта </w:delText>
        </w:r>
        <w:r w:rsidR="003F2950" w:rsidRPr="004306A4">
          <w:delText xml:space="preserve">системы </w:delText>
        </w:r>
        <w:r w:rsidR="009A01D6" w:rsidRPr="004306A4">
          <w:delText xml:space="preserve">в целях информирования и </w:delText>
        </w:r>
        <w:r w:rsidR="00DD7A6D" w:rsidRPr="004306A4">
          <w:delText xml:space="preserve">дальнейшего </w:delText>
        </w:r>
        <w:r w:rsidR="009A01D6" w:rsidRPr="004306A4">
          <w:delText>взаимодействия</w:delText>
        </w:r>
      </w:del>
      <w:ins w:id="965" w:author="Ожерельева Ольга Владимировна" w:date="2021-10-26T12:15:00Z">
        <w:r w:rsidR="00C34082" w:rsidRPr="00862BE8">
          <w:t xml:space="preserve">направления информации </w:t>
        </w:r>
        <w:r w:rsidR="00EC4627" w:rsidRPr="00862BE8">
          <w:t xml:space="preserve">с использованием </w:t>
        </w:r>
        <w:r w:rsidR="00C34082" w:rsidRPr="00C34082">
          <w:t xml:space="preserve">автоматизированной системы обработки инцидентов </w:t>
        </w:r>
        <w:proofErr w:type="spellStart"/>
        <w:r w:rsidR="00C34082" w:rsidRPr="00C34082">
          <w:t>ФинЦЕРТ</w:t>
        </w:r>
        <w:proofErr w:type="spellEnd"/>
        <w:r w:rsidR="00C34082" w:rsidRPr="00C34082">
          <w:t xml:space="preserve"> Банка России</w:t>
        </w:r>
      </w:ins>
      <w:r w:rsidR="00DE34A7" w:rsidRPr="002E25F4">
        <w:t>.</w:t>
      </w:r>
    </w:p>
    <w:p w14:paraId="7A8889E9" w14:textId="77777777" w:rsidR="006141DA" w:rsidRDefault="006141DA" w:rsidP="00862BE8">
      <w:pPr>
        <w:pStyle w:val="msonormalcxspmiddle"/>
        <w:spacing w:after="0"/>
        <w:ind w:firstLine="709"/>
        <w:contextualSpacing/>
        <w:jc w:val="both"/>
      </w:pPr>
    </w:p>
    <w:p w14:paraId="6D8CDC1A" w14:textId="77777777" w:rsidR="00864FB6" w:rsidRPr="005F1B0E" w:rsidRDefault="00CC3011" w:rsidP="008935DD">
      <w:pPr>
        <w:pStyle w:val="msonormalcxspmiddle"/>
        <w:spacing w:after="0"/>
        <w:ind w:firstLine="709"/>
        <w:contextualSpacing/>
        <w:jc w:val="both"/>
        <w:rPr>
          <w:i/>
        </w:rPr>
      </w:pPr>
      <w:r w:rsidRPr="005F1B0E">
        <w:rPr>
          <w:i/>
        </w:rPr>
        <w:t>6.2.11. требования к определению и реализации порядка обеспечения защиты информации:</w:t>
      </w:r>
    </w:p>
    <w:p w14:paraId="4FE4CDFA" w14:textId="77777777" w:rsidR="0033656E" w:rsidRPr="005F1B0E" w:rsidRDefault="0033656E" w:rsidP="008935DD">
      <w:pPr>
        <w:pStyle w:val="msonormalcxspmiddle"/>
        <w:spacing w:after="0"/>
        <w:ind w:firstLine="709"/>
        <w:contextualSpacing/>
        <w:jc w:val="both"/>
        <w:rPr>
          <w:i/>
        </w:rPr>
      </w:pPr>
    </w:p>
    <w:p w14:paraId="17BEC577" w14:textId="77777777" w:rsidR="00B649A9" w:rsidRPr="005F1B0E" w:rsidRDefault="00B649A9" w:rsidP="00B649A9">
      <w:pPr>
        <w:pStyle w:val="msonormalcxspmiddle"/>
        <w:spacing w:after="0"/>
        <w:ind w:firstLine="709"/>
        <w:contextualSpacing/>
        <w:jc w:val="both"/>
      </w:pPr>
      <w:r w:rsidRPr="005F1B0E">
        <w:t xml:space="preserve">Оператор Системы устанавливает распределение обязанностей по определению порядка обеспечения защиты информации при осуществлении переводов денежных средств самостоятельно. </w:t>
      </w:r>
    </w:p>
    <w:p w14:paraId="0CAA3150" w14:textId="77777777" w:rsidR="00B649A9" w:rsidRPr="005F1B0E" w:rsidRDefault="00B649A9" w:rsidP="00B649A9">
      <w:pPr>
        <w:pStyle w:val="msonormalcxspmiddle"/>
        <w:spacing w:after="0"/>
        <w:ind w:firstLine="709"/>
        <w:contextualSpacing/>
        <w:jc w:val="both"/>
      </w:pPr>
      <w:r w:rsidRPr="005F1B0E">
        <w:t>Участник, Оператор услуг платежной инфраструктуры самостоятельно обеспечивают выполнение порядка обеспечения защиты информации при осуществлении переводов денежных средств.</w:t>
      </w:r>
    </w:p>
    <w:p w14:paraId="78327DAF" w14:textId="77777777" w:rsidR="00B649A9" w:rsidRPr="005F1B0E" w:rsidRDefault="00B649A9" w:rsidP="00B649A9">
      <w:pPr>
        <w:pStyle w:val="msonormalcxspmiddle"/>
        <w:spacing w:after="0"/>
        <w:ind w:firstLine="709"/>
        <w:contextualSpacing/>
        <w:jc w:val="both"/>
      </w:pPr>
      <w:r w:rsidRPr="005F1B0E">
        <w:t>Участник, Оператор услуг платежной инфраструктуры обеспечивают назначение лиц, ответственных за выполнение порядка обеспечения защиты информации при осуществлении переводов денежных средств.</w:t>
      </w:r>
    </w:p>
    <w:p w14:paraId="440CA88C" w14:textId="77777777" w:rsidR="00B649A9" w:rsidRPr="005F1B0E" w:rsidRDefault="00B649A9" w:rsidP="00B649A9">
      <w:pPr>
        <w:pStyle w:val="msonormalcxspmiddle"/>
        <w:spacing w:after="0"/>
        <w:ind w:firstLine="709"/>
        <w:contextualSpacing/>
        <w:jc w:val="both"/>
      </w:pPr>
      <w:r w:rsidRPr="005F1B0E">
        <w:t>Служба информационной безопасности Участника, Оператора услуг платежной инфраструктуры осуществляет контроль (мониторинг) выполнения порядка обеспечения защиты информации при осуществлении переводов денежных средств, включая контроль (мониторинг) применения организационных мер защиты информации и контроль (мониторинг) использования технических средств защиты информации.</w:t>
      </w:r>
    </w:p>
    <w:p w14:paraId="34AAD402" w14:textId="77777777" w:rsidR="00864FB6" w:rsidRPr="005F1B0E" w:rsidRDefault="00864FB6" w:rsidP="0081278C">
      <w:pPr>
        <w:pStyle w:val="msonormalcxspmiddle"/>
        <w:spacing w:after="0"/>
        <w:contextualSpacing/>
        <w:jc w:val="both"/>
        <w:rPr>
          <w:i/>
        </w:rPr>
      </w:pPr>
    </w:p>
    <w:p w14:paraId="18941FB4" w14:textId="77777777" w:rsidR="005C039C" w:rsidRPr="005F1B0E" w:rsidRDefault="005C039C" w:rsidP="005C039C">
      <w:pPr>
        <w:pStyle w:val="msonormalcxspmiddle"/>
        <w:spacing w:after="0"/>
        <w:ind w:firstLine="709"/>
        <w:contextualSpacing/>
        <w:jc w:val="both"/>
        <w:rPr>
          <w:i/>
        </w:rPr>
      </w:pPr>
      <w:r w:rsidRPr="005F1B0E">
        <w:rPr>
          <w:i/>
        </w:rPr>
        <w:t>6.2.12. требования к оценке выполнения Оператором Системы, Оператором по переводу денежных средств, Оператором услуг платежной инфраструктуры требований к обеспечению защиты информации при осуществлении переводов денежных средств:</w:t>
      </w:r>
    </w:p>
    <w:p w14:paraId="0591011B" w14:textId="77777777" w:rsidR="005C039C" w:rsidRPr="005F1B0E" w:rsidRDefault="005C039C" w:rsidP="005C039C">
      <w:pPr>
        <w:pStyle w:val="msonormalcxspmiddle"/>
        <w:spacing w:after="0"/>
        <w:ind w:firstLine="709"/>
        <w:contextualSpacing/>
        <w:jc w:val="both"/>
        <w:rPr>
          <w:i/>
        </w:rPr>
      </w:pPr>
    </w:p>
    <w:p w14:paraId="26E40B94" w14:textId="77777777" w:rsidR="005C039C" w:rsidRPr="005F1B0E" w:rsidRDefault="005C039C" w:rsidP="005C039C">
      <w:pPr>
        <w:pStyle w:val="msonormalcxspmiddle"/>
        <w:spacing w:after="0"/>
        <w:ind w:firstLine="709"/>
        <w:contextualSpacing/>
        <w:jc w:val="both"/>
      </w:pPr>
      <w:proofErr w:type="gramStart"/>
      <w:r w:rsidRPr="005F1B0E">
        <w:lastRenderedPageBreak/>
        <w:t xml:space="preserve">а) Субъекты системы обеспечивают проведение оценки выполнения требований к обеспечению защиты информации при осуществлении переводов денежных средств, в соответствии с требованиями </w:t>
      </w:r>
      <w:hyperlink r:id="rId36" w:history="1">
        <w:r w:rsidRPr="005F1B0E">
          <w:t>Положения</w:t>
        </w:r>
      </w:hyperlink>
      <w:r w:rsidRPr="005F1B0E">
        <w:t xml:space="preserve"> Банка России от 9 июня 2012 года </w:t>
      </w:r>
      <w:r w:rsidRPr="005F1B0E">
        <w:br/>
        <w:t>№ 382-П «О требованиях к обеспечению защиты информации при осуществлении переводов денежных средств и о порядке осуществления Банком России контроля за соблюдением требований к обеспечению защиты информации при осуществлении переводов денежных средств</w:t>
      </w:r>
      <w:proofErr w:type="gramEnd"/>
      <w:r w:rsidR="000328F3" w:rsidRPr="00A407AD">
        <w:t>»</w:t>
      </w:r>
      <w:r w:rsidRPr="005F1B0E">
        <w:t xml:space="preserve"> (далее - оценка соответствия) на основе:</w:t>
      </w:r>
    </w:p>
    <w:p w14:paraId="159CEB09" w14:textId="77777777" w:rsidR="005C039C" w:rsidRPr="005F1B0E" w:rsidRDefault="005C039C" w:rsidP="005C039C">
      <w:pPr>
        <w:pStyle w:val="msonormalcxspmiddle"/>
        <w:spacing w:after="0"/>
        <w:ind w:firstLine="709"/>
        <w:contextualSpacing/>
        <w:jc w:val="both"/>
      </w:pPr>
      <w:r w:rsidRPr="005F1B0E">
        <w:t xml:space="preserve">- информации на бумажном носителе и (или) в электронном виде, содержащей подтверждения </w:t>
      </w:r>
      <w:proofErr w:type="gramStart"/>
      <w:r w:rsidRPr="005F1B0E">
        <w:t>выполнения порядка применения организационных мер защиты информации</w:t>
      </w:r>
      <w:proofErr w:type="gramEnd"/>
      <w:r w:rsidRPr="005F1B0E">
        <w:t xml:space="preserve"> и использования технических средств защиты информации;</w:t>
      </w:r>
    </w:p>
    <w:p w14:paraId="3FF16993" w14:textId="77777777" w:rsidR="005C039C" w:rsidRPr="005F1B0E" w:rsidRDefault="005C039C" w:rsidP="005C039C">
      <w:pPr>
        <w:pStyle w:val="msonormalcxspmiddle"/>
        <w:spacing w:after="0"/>
        <w:ind w:firstLine="709"/>
        <w:contextualSpacing/>
        <w:jc w:val="both"/>
      </w:pPr>
      <w:r w:rsidRPr="005F1B0E">
        <w:t xml:space="preserve">- анализа </w:t>
      </w:r>
      <w:proofErr w:type="gramStart"/>
      <w:r w:rsidRPr="005F1B0E">
        <w:t>соответствия порядка применения организационных мер защиты информации</w:t>
      </w:r>
      <w:proofErr w:type="gramEnd"/>
      <w:r w:rsidRPr="005F1B0E">
        <w:t xml:space="preserve"> и использования технических средств защиты информации требованиям действующих нормативных актов Банка России и настоящих Правил;</w:t>
      </w:r>
    </w:p>
    <w:p w14:paraId="2B6BF3D0" w14:textId="77777777" w:rsidR="005C039C" w:rsidRPr="005F1B0E" w:rsidRDefault="005C039C" w:rsidP="005C039C">
      <w:pPr>
        <w:pStyle w:val="msonormalcxspmiddle"/>
        <w:spacing w:before="0" w:beforeAutospacing="0" w:after="0" w:afterAutospacing="0"/>
        <w:ind w:firstLine="567"/>
        <w:contextualSpacing/>
        <w:jc w:val="both"/>
      </w:pPr>
      <w:r w:rsidRPr="005F1B0E">
        <w:t>- результатов контроля (мониторинга) выполнения порядка обеспечения защиты информации при осуществлении переводов денежных средств.</w:t>
      </w:r>
    </w:p>
    <w:p w14:paraId="67752A02" w14:textId="77777777" w:rsidR="005C039C" w:rsidRPr="005F1B0E" w:rsidRDefault="005C039C" w:rsidP="005C039C">
      <w:pPr>
        <w:autoSpaceDE w:val="0"/>
        <w:autoSpaceDN w:val="0"/>
        <w:spacing w:after="0" w:line="240" w:lineRule="auto"/>
        <w:jc w:val="both"/>
        <w:rPr>
          <w:rFonts w:ascii="Times New Roman" w:hAnsi="Times New Roman"/>
          <w:sz w:val="24"/>
        </w:rPr>
      </w:pPr>
      <w:proofErr w:type="gramStart"/>
      <w:r w:rsidRPr="005F1B0E">
        <w:rPr>
          <w:rFonts w:ascii="Times New Roman" w:hAnsi="Times New Roman"/>
          <w:sz w:val="24"/>
          <w:szCs w:val="24"/>
        </w:rPr>
        <w:t>Оценка соответствия должна осуществляться Оператором по переводу денежных средств, Оператором Системы, Оператором услуг платежной инфраструктуры с привлечением организаций, имеющих лицензию на осуществление деятельности по технической защите конфиденциальной информации на проведение работ и услуг, предусмотренных подпунктами «б», «</w:t>
      </w:r>
      <w:hyperlink r:id="rId37" w:history="1">
        <w:r w:rsidRPr="005F1B0E">
          <w:rPr>
            <w:rStyle w:val="af5"/>
            <w:rFonts w:ascii="Times New Roman" w:hAnsi="Times New Roman"/>
            <w:color w:val="auto"/>
            <w:sz w:val="24"/>
            <w:u w:val="none"/>
          </w:rPr>
          <w:t>д»</w:t>
        </w:r>
      </w:hyperlink>
      <w:r w:rsidRPr="005F1B0E">
        <w:rPr>
          <w:rFonts w:ascii="Times New Roman" w:hAnsi="Times New Roman"/>
          <w:sz w:val="24"/>
          <w:szCs w:val="24"/>
        </w:rPr>
        <w:t xml:space="preserve"> или «</w:t>
      </w:r>
      <w:hyperlink r:id="rId38" w:history="1">
        <w:r w:rsidRPr="005F1B0E">
          <w:rPr>
            <w:rStyle w:val="af5"/>
            <w:rFonts w:ascii="Times New Roman" w:hAnsi="Times New Roman"/>
            <w:color w:val="auto"/>
            <w:sz w:val="24"/>
            <w:u w:val="none"/>
          </w:rPr>
          <w:t>е» пункта 4</w:t>
        </w:r>
      </w:hyperlink>
      <w:r w:rsidRPr="005F1B0E">
        <w:rPr>
          <w:rFonts w:ascii="Times New Roman" w:hAnsi="Times New Roman"/>
          <w:sz w:val="24"/>
          <w:szCs w:val="24"/>
        </w:rPr>
        <w:t xml:space="preserve"> Положения о лицензировании деятельности по технической защите конфиденциальной информации, утвержденного постановлением Правительства Российской Федерации от 03 февраля 2012 года</w:t>
      </w:r>
      <w:proofErr w:type="gramEnd"/>
      <w:r w:rsidRPr="005F1B0E">
        <w:rPr>
          <w:rFonts w:ascii="Times New Roman" w:hAnsi="Times New Roman"/>
          <w:sz w:val="24"/>
          <w:szCs w:val="24"/>
        </w:rPr>
        <w:t xml:space="preserve"> </w:t>
      </w:r>
      <w:r w:rsidRPr="005F1B0E">
        <w:rPr>
          <w:rFonts w:ascii="Times New Roman" w:hAnsi="Times New Roman"/>
          <w:sz w:val="24"/>
          <w:szCs w:val="24"/>
        </w:rPr>
        <w:br/>
        <w:t>№ 79.Результаты указанной оценки соответствия утверждаются приказом.</w:t>
      </w:r>
    </w:p>
    <w:p w14:paraId="14D97874" w14:textId="77777777" w:rsidR="005C039C" w:rsidRPr="005F1B0E" w:rsidRDefault="005C039C" w:rsidP="005C039C">
      <w:pPr>
        <w:pStyle w:val="msonormalcxspmiddle"/>
        <w:spacing w:before="0" w:beforeAutospacing="0" w:after="0" w:afterAutospacing="0"/>
        <w:ind w:firstLine="709"/>
        <w:contextualSpacing/>
        <w:jc w:val="both"/>
      </w:pPr>
      <w:r w:rsidRPr="005F1B0E">
        <w:t xml:space="preserve">б) Субъекты системы обеспечивают проведение ежегодного тестирования на проникновение и анализ уязвимостей информационной безопасности объектов информационной инфраструктуры. </w:t>
      </w:r>
    </w:p>
    <w:p w14:paraId="75EEB8ED" w14:textId="77777777" w:rsidR="005C039C" w:rsidRPr="005F1B0E" w:rsidRDefault="005C039C" w:rsidP="005C039C">
      <w:pPr>
        <w:pStyle w:val="msonormalcxspmiddle"/>
        <w:spacing w:before="0" w:beforeAutospacing="0" w:after="0" w:afterAutospacing="0"/>
        <w:ind w:firstLine="709"/>
        <w:contextualSpacing/>
        <w:jc w:val="both"/>
      </w:pPr>
    </w:p>
    <w:p w14:paraId="6239648A" w14:textId="77777777" w:rsidR="005C039C" w:rsidRPr="005F1B0E" w:rsidRDefault="005C039C" w:rsidP="005C039C">
      <w:pPr>
        <w:pStyle w:val="msonormalcxspmiddle"/>
        <w:spacing w:after="0"/>
        <w:ind w:firstLine="709"/>
        <w:contextualSpacing/>
        <w:jc w:val="both"/>
        <w:rPr>
          <w:i/>
        </w:rPr>
      </w:pPr>
      <w:r w:rsidRPr="005F1B0E">
        <w:rPr>
          <w:i/>
        </w:rPr>
        <w:t xml:space="preserve">6.2.13. требования </w:t>
      </w:r>
      <w:r w:rsidR="00EB62BE" w:rsidRPr="005F1B0E">
        <w:rPr>
          <w:i/>
        </w:rPr>
        <w:t>к содержанию, форме и периодичности представления информации</w:t>
      </w:r>
      <w:r w:rsidR="00976543" w:rsidRPr="005F1B0E">
        <w:rPr>
          <w:i/>
        </w:rPr>
        <w:t>, направляемой Оператору Системы,</w:t>
      </w:r>
      <w:r w:rsidRPr="005F1B0E">
        <w:rPr>
          <w:i/>
        </w:rPr>
        <w:t xml:space="preserve"> </w:t>
      </w:r>
      <w:r w:rsidR="00CF0857" w:rsidRPr="00782458">
        <w:rPr>
          <w:i/>
        </w:rPr>
        <w:t>для целей анализа обеспечения в платежной системе защиты информации</w:t>
      </w:r>
      <w:r w:rsidRPr="005F1B0E">
        <w:rPr>
          <w:i/>
        </w:rPr>
        <w:t>:</w:t>
      </w:r>
    </w:p>
    <w:p w14:paraId="4ED2F97E" w14:textId="77777777" w:rsidR="005C039C" w:rsidRPr="005F1B0E" w:rsidRDefault="005C039C" w:rsidP="005C039C">
      <w:pPr>
        <w:spacing w:after="0" w:line="240" w:lineRule="auto"/>
        <w:ind w:firstLine="567"/>
        <w:contextualSpacing/>
        <w:jc w:val="both"/>
        <w:rPr>
          <w:rFonts w:ascii="Times New Roman" w:hAnsi="Times New Roman"/>
          <w:sz w:val="24"/>
          <w:szCs w:val="24"/>
          <w:lang w:eastAsia="ru-RU"/>
        </w:rPr>
      </w:pPr>
      <w:proofErr w:type="gramStart"/>
      <w:r w:rsidRPr="005F1B0E">
        <w:rPr>
          <w:rFonts w:ascii="Times New Roman" w:hAnsi="Times New Roman"/>
          <w:sz w:val="24"/>
          <w:szCs w:val="24"/>
          <w:lang w:eastAsia="ru-RU"/>
        </w:rPr>
        <w:t xml:space="preserve">Субъекты системы </w:t>
      </w:r>
      <w:r w:rsidRPr="005F1B0E">
        <w:rPr>
          <w:rFonts w:ascii="Times New Roman" w:hAnsi="Times New Roman"/>
          <w:sz w:val="24"/>
          <w:szCs w:val="24"/>
        </w:rPr>
        <w:t xml:space="preserve">предоставляют информацию о </w:t>
      </w:r>
      <w:r w:rsidR="000328F3" w:rsidRPr="005F1B0E">
        <w:rPr>
          <w:rFonts w:ascii="Times New Roman" w:hAnsi="Times New Roman"/>
          <w:sz w:val="24"/>
          <w:szCs w:val="24"/>
        </w:rPr>
        <w:t xml:space="preserve">значениях обобщающих показателей, предусмотренных пунктом 5 приложения 1 </w:t>
      </w:r>
      <w:hyperlink r:id="rId39" w:history="1">
        <w:r w:rsidR="000328F3" w:rsidRPr="00782458">
          <w:rPr>
            <w:rFonts w:ascii="Times New Roman" w:hAnsi="Times New Roman"/>
            <w:sz w:val="24"/>
            <w:szCs w:val="24"/>
          </w:rPr>
          <w:t>Положения</w:t>
        </w:r>
      </w:hyperlink>
      <w:r w:rsidR="000328F3" w:rsidRPr="00782458">
        <w:rPr>
          <w:rFonts w:ascii="Times New Roman" w:hAnsi="Times New Roman"/>
          <w:sz w:val="24"/>
          <w:szCs w:val="24"/>
        </w:rPr>
        <w:t xml:space="preserve"> Ба</w:t>
      </w:r>
      <w:r w:rsidR="000328F3" w:rsidRPr="005F1B0E">
        <w:rPr>
          <w:rFonts w:ascii="Times New Roman" w:hAnsi="Times New Roman"/>
          <w:sz w:val="24"/>
          <w:szCs w:val="24"/>
        </w:rPr>
        <w:t xml:space="preserve">нка России от </w:t>
      </w:r>
      <w:r w:rsidR="007A549D">
        <w:rPr>
          <w:rFonts w:ascii="Times New Roman" w:hAnsi="Times New Roman"/>
          <w:sz w:val="24"/>
          <w:szCs w:val="24"/>
        </w:rPr>
        <w:br/>
      </w:r>
      <w:r w:rsidR="000328F3" w:rsidRPr="005F1B0E">
        <w:rPr>
          <w:rFonts w:ascii="Times New Roman" w:hAnsi="Times New Roman"/>
          <w:sz w:val="24"/>
          <w:szCs w:val="24"/>
        </w:rPr>
        <w:t xml:space="preserve">9 июня 2012 года </w:t>
      </w:r>
      <w:r w:rsidR="000328F3" w:rsidRPr="00782458">
        <w:rPr>
          <w:rFonts w:ascii="Times New Roman" w:hAnsi="Times New Roman"/>
          <w:sz w:val="24"/>
          <w:szCs w:val="24"/>
        </w:rPr>
        <w:t>№ 382-П «О требованиях к обеспечению защиты информации при осуществлении переводов денежных средств и о порядке осуществления Банком России контроля за соблюдением требований к обеспечению защиты информации при осуществлении переводов денежных средств»</w:t>
      </w:r>
      <w:r w:rsidR="000328F3" w:rsidRPr="005F1B0E">
        <w:rPr>
          <w:rFonts w:ascii="Times New Roman" w:hAnsi="Times New Roman"/>
          <w:sz w:val="24"/>
          <w:szCs w:val="24"/>
        </w:rPr>
        <w:t xml:space="preserve">, полученных в рамках </w:t>
      </w:r>
      <w:r w:rsidRPr="005F1B0E">
        <w:rPr>
          <w:rFonts w:ascii="Times New Roman" w:hAnsi="Times New Roman"/>
          <w:sz w:val="24"/>
          <w:szCs w:val="24"/>
        </w:rPr>
        <w:t>проведении оценки соответствия,</w:t>
      </w:r>
      <w:r w:rsidR="000328F3" w:rsidRPr="005F1B0E">
        <w:rPr>
          <w:rFonts w:ascii="Times New Roman" w:hAnsi="Times New Roman"/>
          <w:sz w:val="24"/>
          <w:szCs w:val="24"/>
        </w:rPr>
        <w:t xml:space="preserve"> </w:t>
      </w:r>
      <w:r w:rsidRPr="005F1B0E">
        <w:rPr>
          <w:rFonts w:ascii="Times New Roman" w:hAnsi="Times New Roman"/>
          <w:sz w:val="24"/>
          <w:szCs w:val="24"/>
        </w:rPr>
        <w:t>предусмотренной</w:t>
      </w:r>
      <w:r w:rsidRPr="005F1B0E">
        <w:rPr>
          <w:rFonts w:ascii="Times New Roman" w:hAnsi="Times New Roman"/>
          <w:sz w:val="24"/>
          <w:szCs w:val="24"/>
          <w:lang w:eastAsia="ru-RU"/>
        </w:rPr>
        <w:t xml:space="preserve"> </w:t>
      </w:r>
      <w:r w:rsidRPr="005F1B0E">
        <w:rPr>
          <w:rFonts w:ascii="Times New Roman" w:hAnsi="Times New Roman"/>
          <w:sz w:val="24"/>
          <w:szCs w:val="24"/>
        </w:rPr>
        <w:t>подпунктом</w:t>
      </w:r>
      <w:proofErr w:type="gramEnd"/>
      <w:r w:rsidRPr="005F1B0E">
        <w:rPr>
          <w:rFonts w:ascii="Times New Roman" w:hAnsi="Times New Roman"/>
          <w:sz w:val="24"/>
          <w:szCs w:val="24"/>
        </w:rPr>
        <w:t xml:space="preserve"> «а» пункта 6.2.12 настоящих Правил</w:t>
      </w:r>
      <w:r w:rsidRPr="005F1B0E">
        <w:rPr>
          <w:rFonts w:ascii="Times New Roman" w:hAnsi="Times New Roman"/>
          <w:sz w:val="24"/>
          <w:szCs w:val="24"/>
          <w:lang w:eastAsia="ru-RU"/>
        </w:rPr>
        <w:t xml:space="preserve">, не позже 6 (шести) месяцев </w:t>
      </w:r>
      <w:proofErr w:type="gramStart"/>
      <w:r w:rsidRPr="005F1B0E">
        <w:rPr>
          <w:rFonts w:ascii="Times New Roman" w:hAnsi="Times New Roman"/>
          <w:sz w:val="24"/>
          <w:szCs w:val="24"/>
          <w:lang w:eastAsia="ru-RU"/>
        </w:rPr>
        <w:t>с даты утверждения</w:t>
      </w:r>
      <w:proofErr w:type="gramEnd"/>
      <w:r w:rsidRPr="005F1B0E">
        <w:rPr>
          <w:rFonts w:ascii="Times New Roman" w:hAnsi="Times New Roman"/>
          <w:sz w:val="24"/>
          <w:szCs w:val="24"/>
          <w:lang w:eastAsia="ru-RU"/>
        </w:rPr>
        <w:t xml:space="preserve"> отчета о проведении оценки соответствия, но не реже 1 (одного) раза в два года, с даты участия в Платежной системе</w:t>
      </w:r>
      <w:r w:rsidR="006D241A" w:rsidRPr="005F1B0E">
        <w:rPr>
          <w:rFonts w:ascii="Times New Roman" w:hAnsi="Times New Roman"/>
          <w:sz w:val="24"/>
          <w:szCs w:val="24"/>
          <w:lang w:eastAsia="ru-RU"/>
        </w:rPr>
        <w:t xml:space="preserve"> </w:t>
      </w:r>
      <w:r w:rsidR="006D241A" w:rsidRPr="00782458">
        <w:rPr>
          <w:rFonts w:ascii="Times New Roman" w:hAnsi="Times New Roman"/>
          <w:sz w:val="24"/>
          <w:szCs w:val="24"/>
          <w:lang w:eastAsia="ru-RU"/>
        </w:rPr>
        <w:t xml:space="preserve">по электронной почте по адресу: </w:t>
      </w:r>
      <w:hyperlink r:id="rId40" w:history="1">
        <w:r w:rsidR="006D241A" w:rsidRPr="00782458">
          <w:rPr>
            <w:rFonts w:ascii="Times New Roman" w:hAnsi="Times New Roman"/>
            <w:sz w:val="24"/>
            <w:szCs w:val="24"/>
            <w:lang w:eastAsia="ru-RU"/>
          </w:rPr>
          <w:t>ins-ps@ins-ps.ru</w:t>
        </w:r>
      </w:hyperlink>
      <w:r w:rsidR="006D241A" w:rsidRPr="00782458">
        <w:rPr>
          <w:rFonts w:ascii="Times New Roman" w:hAnsi="Times New Roman"/>
          <w:sz w:val="24"/>
          <w:szCs w:val="24"/>
          <w:lang w:eastAsia="ru-RU"/>
        </w:rPr>
        <w:t>, либо официальным уведомлением.</w:t>
      </w:r>
    </w:p>
    <w:p w14:paraId="0EBA3E2E" w14:textId="77777777" w:rsidR="005C039C" w:rsidRPr="005F1B0E" w:rsidRDefault="005C039C" w:rsidP="004137DC">
      <w:pPr>
        <w:pStyle w:val="msonormalcxspmiddle"/>
        <w:spacing w:before="0" w:beforeAutospacing="0" w:after="0"/>
        <w:ind w:firstLine="709"/>
        <w:contextualSpacing/>
        <w:jc w:val="both"/>
      </w:pPr>
    </w:p>
    <w:p w14:paraId="19F0114D" w14:textId="77777777" w:rsidR="005C039C" w:rsidRPr="005F1B0E" w:rsidRDefault="005C039C" w:rsidP="005C039C">
      <w:pPr>
        <w:pStyle w:val="msonormalcxspmiddle"/>
        <w:spacing w:after="0"/>
        <w:ind w:firstLine="709"/>
        <w:contextualSpacing/>
        <w:jc w:val="both"/>
        <w:rPr>
          <w:i/>
        </w:rPr>
      </w:pPr>
      <w:r w:rsidRPr="005F1B0E">
        <w:rPr>
          <w:i/>
        </w:rPr>
        <w:t>6.2.14. требования к совершенствованию Субъектами системы защиты информации при осуществлении переводов денежных средств:</w:t>
      </w:r>
    </w:p>
    <w:p w14:paraId="29D47F5B" w14:textId="77777777" w:rsidR="005C039C" w:rsidRPr="005F1B0E" w:rsidRDefault="005C039C" w:rsidP="005C039C">
      <w:pPr>
        <w:pStyle w:val="msonormalcxspmiddle"/>
        <w:spacing w:after="0"/>
        <w:ind w:firstLine="709"/>
        <w:contextualSpacing/>
        <w:jc w:val="both"/>
        <w:rPr>
          <w:i/>
        </w:rPr>
      </w:pPr>
    </w:p>
    <w:p w14:paraId="58268B5E" w14:textId="77777777" w:rsidR="005C039C" w:rsidRPr="005F1B0E" w:rsidRDefault="005C039C" w:rsidP="005C039C">
      <w:pPr>
        <w:pStyle w:val="msonormalcxspmiddle"/>
        <w:spacing w:after="0"/>
        <w:ind w:firstLine="709"/>
        <w:contextualSpacing/>
        <w:jc w:val="both"/>
      </w:pPr>
      <w:r w:rsidRPr="005F1B0E">
        <w:t>Субъекты системы на регулярной основе (но не реже одного раза в год) осуществляют пересмотр порядка обеспечения защиты информации при осуществлении переводов денежных сре</w:t>
      </w:r>
      <w:proofErr w:type="gramStart"/>
      <w:r w:rsidRPr="005F1B0E">
        <w:t>дств в р</w:t>
      </w:r>
      <w:proofErr w:type="gramEnd"/>
      <w:r w:rsidRPr="005F1B0E">
        <w:t>амках обязанностей, установленных Оператором Системы, в связи:</w:t>
      </w:r>
    </w:p>
    <w:p w14:paraId="59BD6FA9" w14:textId="77777777" w:rsidR="005C039C" w:rsidRPr="005F1B0E" w:rsidRDefault="005C039C" w:rsidP="005C039C">
      <w:pPr>
        <w:pStyle w:val="msonormalcxspmiddle"/>
        <w:spacing w:after="0"/>
        <w:ind w:firstLine="709"/>
        <w:contextualSpacing/>
        <w:jc w:val="both"/>
      </w:pPr>
      <w:r w:rsidRPr="005F1B0E">
        <w:t>- с изменениями требований к защите информации, определенных Правилами Системы;</w:t>
      </w:r>
    </w:p>
    <w:p w14:paraId="5371906B" w14:textId="77777777" w:rsidR="005C039C" w:rsidRPr="005F1B0E" w:rsidRDefault="005C039C" w:rsidP="005C039C">
      <w:pPr>
        <w:pStyle w:val="msonormalcxspmiddle"/>
        <w:spacing w:after="0"/>
        <w:ind w:firstLine="709"/>
        <w:contextualSpacing/>
        <w:jc w:val="both"/>
      </w:pPr>
      <w:r w:rsidRPr="005F1B0E">
        <w:lastRenderedPageBreak/>
        <w:t>- с изменениями, внесенными в законодательные акты Российской Федерации, нормативные акты Банка России, регулирующие отношения в национальной платежной системе.</w:t>
      </w:r>
    </w:p>
    <w:p w14:paraId="46BE3389" w14:textId="77777777" w:rsidR="005C039C" w:rsidRPr="005F1B0E" w:rsidRDefault="005C039C" w:rsidP="005C039C">
      <w:pPr>
        <w:pStyle w:val="msonormalcxspmiddle"/>
        <w:spacing w:after="0"/>
        <w:ind w:firstLine="709"/>
        <w:contextualSpacing/>
        <w:jc w:val="both"/>
      </w:pPr>
      <w:r w:rsidRPr="005F1B0E">
        <w:t>Порядок принятия мер, направленных на совершенствование защиты информации при осуществлении переводов денежных средств, в случаях:</w:t>
      </w:r>
    </w:p>
    <w:p w14:paraId="09CBE05F" w14:textId="77777777" w:rsidR="005C039C" w:rsidRPr="005F1B0E" w:rsidRDefault="005C039C" w:rsidP="005C039C">
      <w:pPr>
        <w:pStyle w:val="msonormalcxspmiddle"/>
        <w:spacing w:after="0"/>
        <w:ind w:firstLine="709"/>
        <w:contextualSpacing/>
        <w:jc w:val="both"/>
      </w:pPr>
      <w:r w:rsidRPr="005F1B0E">
        <w:t>- изменения требований к защите информации, определенных Правилами Системы;</w:t>
      </w:r>
    </w:p>
    <w:p w14:paraId="6D6B4891" w14:textId="77777777" w:rsidR="005C039C" w:rsidRPr="005F1B0E" w:rsidRDefault="005C039C" w:rsidP="005C039C">
      <w:pPr>
        <w:pStyle w:val="msonormalcxspmiddle"/>
        <w:spacing w:after="0"/>
        <w:ind w:firstLine="709"/>
        <w:contextualSpacing/>
        <w:jc w:val="both"/>
      </w:pPr>
      <w:r w:rsidRPr="005F1B0E">
        <w:t>- изменений, внесенных в законодательные акты Российской Федерации, нормативные акты Банка России, регулирующие отношения в национальной платежной системе;</w:t>
      </w:r>
    </w:p>
    <w:p w14:paraId="47CBDB63" w14:textId="77777777" w:rsidR="005C039C" w:rsidRPr="005F1B0E" w:rsidRDefault="005C039C" w:rsidP="005C039C">
      <w:pPr>
        <w:pStyle w:val="msonormalcxspmiddle"/>
        <w:spacing w:after="0"/>
        <w:ind w:firstLine="709"/>
        <w:contextualSpacing/>
        <w:jc w:val="both"/>
      </w:pPr>
      <w:r w:rsidRPr="005F1B0E">
        <w:t>- изменения порядка обеспечения защиты информации при осуществлении переводов денежных средств;</w:t>
      </w:r>
    </w:p>
    <w:p w14:paraId="72AC306A" w14:textId="77777777" w:rsidR="005C039C" w:rsidRPr="005F1B0E" w:rsidRDefault="005C039C" w:rsidP="005C039C">
      <w:pPr>
        <w:pStyle w:val="msonormalcxspmiddle"/>
        <w:spacing w:after="0"/>
        <w:ind w:firstLine="709"/>
        <w:contextualSpacing/>
        <w:jc w:val="both"/>
      </w:pPr>
      <w:r w:rsidRPr="005F1B0E">
        <w:t>- выявления угроз, рисков и уязвимостей в обеспечении защиты информации при осуществлении переводов денежных средств;</w:t>
      </w:r>
    </w:p>
    <w:p w14:paraId="52CA4F56" w14:textId="77777777" w:rsidR="005C039C" w:rsidRPr="005F1B0E" w:rsidRDefault="005C039C" w:rsidP="005C039C">
      <w:pPr>
        <w:pStyle w:val="msonormalcxspmiddle"/>
        <w:spacing w:after="0"/>
        <w:ind w:firstLine="709"/>
        <w:contextualSpacing/>
        <w:jc w:val="both"/>
      </w:pPr>
      <w:r w:rsidRPr="005F1B0E">
        <w:t>- выявления недостатков при осуществлении контроля (мониторинга) выполнения порядка обеспечения защиты информации при осуществлении переводов денежных средств;</w:t>
      </w:r>
    </w:p>
    <w:p w14:paraId="365287C2" w14:textId="77777777" w:rsidR="00E53D1E" w:rsidRDefault="005C039C" w:rsidP="00941422">
      <w:pPr>
        <w:pStyle w:val="msonormalcxspmiddle"/>
        <w:spacing w:after="0"/>
        <w:ind w:firstLine="709"/>
        <w:contextualSpacing/>
        <w:jc w:val="both"/>
      </w:pPr>
      <w:r w:rsidRPr="00E53D1E">
        <w:t>- выявления недостатков при проведении оценки соответствия,</w:t>
      </w:r>
    </w:p>
    <w:p w14:paraId="172EFE70" w14:textId="77777777" w:rsidR="005C039C" w:rsidRPr="005F1B0E" w:rsidRDefault="005C039C" w:rsidP="00E53D1E">
      <w:pPr>
        <w:pStyle w:val="msonormalcxspmiddle"/>
        <w:spacing w:after="0"/>
        <w:contextualSpacing/>
        <w:jc w:val="both"/>
      </w:pPr>
      <w:r w:rsidRPr="00E53D1E">
        <w:t>предусматривает организационные и/или технические изменения системы защиты информации.</w:t>
      </w:r>
    </w:p>
    <w:p w14:paraId="00E3C3D1" w14:textId="77777777" w:rsidR="005C039C" w:rsidRPr="005F1B0E" w:rsidRDefault="005C039C" w:rsidP="005C039C">
      <w:pPr>
        <w:pStyle w:val="msonormalcxspmiddle"/>
        <w:spacing w:after="0"/>
        <w:ind w:firstLine="709"/>
        <w:contextualSpacing/>
        <w:jc w:val="both"/>
      </w:pPr>
      <w:r w:rsidRPr="005F1B0E">
        <w:t xml:space="preserve">Принятие соответствующих решений согласуется со службой информационной безопасности Субъекта </w:t>
      </w:r>
      <w:proofErr w:type="gramStart"/>
      <w:r w:rsidRPr="005F1B0E">
        <w:t>системы</w:t>
      </w:r>
      <w:proofErr w:type="gramEnd"/>
      <w:r w:rsidRPr="005F1B0E">
        <w:t xml:space="preserve"> после чего реализуется Оператором Системы или Субъектами системы самостоятельно, о чем незамедлительно информируется Оператор Системы.</w:t>
      </w:r>
    </w:p>
    <w:p w14:paraId="3CDBD416" w14:textId="77777777" w:rsidR="0062668E" w:rsidRPr="005F1B0E" w:rsidRDefault="005C039C" w:rsidP="005C039C">
      <w:pPr>
        <w:pStyle w:val="msonormalcxspmiddle"/>
        <w:spacing w:after="0"/>
        <w:ind w:firstLine="709"/>
        <w:contextualSpacing/>
        <w:jc w:val="both"/>
      </w:pPr>
      <w:r w:rsidRPr="005F1B0E">
        <w:t xml:space="preserve">Оператор Системы вправе отменить соответствующее решение Субъекта системы в случае признания его </w:t>
      </w:r>
      <w:proofErr w:type="gramStart"/>
      <w:r w:rsidRPr="005F1B0E">
        <w:t>ошибочным</w:t>
      </w:r>
      <w:proofErr w:type="gramEnd"/>
      <w:r w:rsidRPr="005F1B0E">
        <w:t>.</w:t>
      </w:r>
    </w:p>
    <w:p w14:paraId="58641B72" w14:textId="77777777" w:rsidR="005C039C" w:rsidRPr="005F1B0E" w:rsidRDefault="005C039C" w:rsidP="005C039C">
      <w:pPr>
        <w:pStyle w:val="msonormalcxspmiddle"/>
        <w:spacing w:after="0"/>
        <w:ind w:firstLine="709"/>
        <w:contextualSpacing/>
        <w:jc w:val="both"/>
      </w:pPr>
    </w:p>
    <w:p w14:paraId="137DC659" w14:textId="77777777" w:rsidR="00A353F7" w:rsidRPr="005F1B0E" w:rsidRDefault="00A353F7" w:rsidP="00A353F7">
      <w:pPr>
        <w:pStyle w:val="msonormalcxspmiddle"/>
        <w:spacing w:after="0"/>
        <w:ind w:firstLine="709"/>
        <w:contextualSpacing/>
        <w:jc w:val="both"/>
      </w:pPr>
      <w:r w:rsidRPr="005F1B0E">
        <w:t>6.3. Реализация мероприятий по противодействию осуществления переводов денежных средств без согласия клиента</w:t>
      </w:r>
      <w:r w:rsidR="0093586F">
        <w:t xml:space="preserve"> (Участника)</w:t>
      </w:r>
    </w:p>
    <w:p w14:paraId="5B2F0751" w14:textId="77777777" w:rsidR="00A353F7" w:rsidRPr="005F1B0E" w:rsidRDefault="00A353F7" w:rsidP="00D04D4D">
      <w:pPr>
        <w:pStyle w:val="msonormalcxspmiddle"/>
        <w:spacing w:after="0"/>
        <w:ind w:firstLine="709"/>
        <w:contextualSpacing/>
        <w:jc w:val="both"/>
      </w:pPr>
    </w:p>
    <w:p w14:paraId="3638971A" w14:textId="77777777" w:rsidR="0062668E" w:rsidRPr="005F1B0E" w:rsidRDefault="0062668E" w:rsidP="0062668E">
      <w:pPr>
        <w:pStyle w:val="msonormalcxspmiddle"/>
        <w:spacing w:after="0"/>
        <w:ind w:firstLine="709"/>
        <w:contextualSpacing/>
        <w:jc w:val="both"/>
        <w:rPr>
          <w:i/>
        </w:rPr>
      </w:pPr>
      <w:r w:rsidRPr="005F1B0E">
        <w:rPr>
          <w:i/>
        </w:rPr>
        <w:t>6.</w:t>
      </w:r>
      <w:r w:rsidR="00A353F7" w:rsidRPr="005F1B0E">
        <w:rPr>
          <w:i/>
        </w:rPr>
        <w:t>3</w:t>
      </w:r>
      <w:r w:rsidRPr="005F1B0E">
        <w:rPr>
          <w:i/>
        </w:rPr>
        <w:t xml:space="preserve">.1. </w:t>
      </w:r>
      <w:r w:rsidR="00A353F7" w:rsidRPr="005F1B0E">
        <w:rPr>
          <w:i/>
        </w:rPr>
        <w:t xml:space="preserve">Оператор </w:t>
      </w:r>
      <w:r w:rsidR="00BE6254" w:rsidRPr="005F1B0E">
        <w:rPr>
          <w:i/>
        </w:rPr>
        <w:t>Системы</w:t>
      </w:r>
      <w:r w:rsidR="00A353F7" w:rsidRPr="005F1B0E">
        <w:rPr>
          <w:i/>
        </w:rPr>
        <w:t xml:space="preserve"> при реализации мероприятий по противодействию осуществлению переводов денежных средств без согласия клиента</w:t>
      </w:r>
      <w:r w:rsidR="0093586F">
        <w:rPr>
          <w:i/>
        </w:rPr>
        <w:t xml:space="preserve"> </w:t>
      </w:r>
      <w:r w:rsidR="0093586F" w:rsidRPr="00CC31F8">
        <w:rPr>
          <w:i/>
        </w:rPr>
        <w:t>(Участника)</w:t>
      </w:r>
      <w:r w:rsidR="00A353F7" w:rsidRPr="005F1B0E">
        <w:rPr>
          <w:i/>
        </w:rPr>
        <w:t xml:space="preserve"> должен</w:t>
      </w:r>
      <w:r w:rsidRPr="005F1B0E">
        <w:rPr>
          <w:i/>
        </w:rPr>
        <w:t>:</w:t>
      </w:r>
    </w:p>
    <w:p w14:paraId="340990C5" w14:textId="77777777" w:rsidR="00B30C1C" w:rsidRPr="005F1B0E" w:rsidRDefault="00B30C1C" w:rsidP="0062668E">
      <w:pPr>
        <w:pStyle w:val="msonormalcxspmiddle"/>
        <w:spacing w:after="0"/>
        <w:ind w:firstLine="709"/>
        <w:contextualSpacing/>
        <w:jc w:val="both"/>
        <w:rPr>
          <w:i/>
        </w:rPr>
      </w:pPr>
    </w:p>
    <w:p w14:paraId="6E03A49D" w14:textId="77777777" w:rsidR="00A353F7" w:rsidRPr="005F1B0E" w:rsidRDefault="00A353F7" w:rsidP="00FE23CF">
      <w:pPr>
        <w:pStyle w:val="msonormalcxspmiddle"/>
        <w:numPr>
          <w:ilvl w:val="0"/>
          <w:numId w:val="21"/>
        </w:numPr>
        <w:spacing w:after="0"/>
        <w:ind w:left="0" w:firstLine="426"/>
        <w:contextualSpacing/>
        <w:jc w:val="both"/>
      </w:pPr>
      <w:r w:rsidRPr="005F1B0E">
        <w:t>создать систему выявления и мониторинга переводов денежных средств без согласия клиента</w:t>
      </w:r>
      <w:r w:rsidR="0093586F">
        <w:t xml:space="preserve"> (Участника)</w:t>
      </w:r>
      <w:r w:rsidRPr="005F1B0E">
        <w:t xml:space="preserve"> в </w:t>
      </w:r>
      <w:r w:rsidR="00F06BEE" w:rsidRPr="005F1B0E">
        <w:t>П</w:t>
      </w:r>
      <w:r w:rsidRPr="005F1B0E">
        <w:t>латежной системе на основе информации о переводах без согласия клиента</w:t>
      </w:r>
      <w:r w:rsidR="0093586F">
        <w:t xml:space="preserve"> (Участника)</w:t>
      </w:r>
      <w:r w:rsidRPr="005F1B0E">
        <w:t>;</w:t>
      </w:r>
    </w:p>
    <w:p w14:paraId="1CCF0D14" w14:textId="77777777" w:rsidR="00A353F7" w:rsidRPr="005F1B0E" w:rsidRDefault="00A353F7" w:rsidP="00FE23CF">
      <w:pPr>
        <w:pStyle w:val="msonormalcxspmiddle"/>
        <w:numPr>
          <w:ilvl w:val="0"/>
          <w:numId w:val="21"/>
        </w:numPr>
        <w:spacing w:after="0"/>
        <w:ind w:left="0" w:firstLine="426"/>
        <w:contextualSpacing/>
        <w:jc w:val="both"/>
      </w:pPr>
      <w:r w:rsidRPr="005F1B0E">
        <w:t>определить порядок реализации мероприятий по противодействию осуществлению переводов денежных средств без согласия клиента</w:t>
      </w:r>
      <w:r w:rsidR="0093586F">
        <w:t xml:space="preserve"> (Участника)</w:t>
      </w:r>
      <w:r w:rsidRPr="005F1B0E">
        <w:t xml:space="preserve"> для </w:t>
      </w:r>
      <w:r w:rsidR="00F06BEE" w:rsidRPr="005F1B0E">
        <w:t>У</w:t>
      </w:r>
      <w:r w:rsidRPr="005F1B0E">
        <w:t>частников;</w:t>
      </w:r>
    </w:p>
    <w:p w14:paraId="4E357D6D" w14:textId="77777777" w:rsidR="00A353F7" w:rsidRPr="005F1B0E" w:rsidRDefault="00A353F7" w:rsidP="00FE23CF">
      <w:pPr>
        <w:pStyle w:val="msonormalcxspmiddle"/>
        <w:numPr>
          <w:ilvl w:val="0"/>
          <w:numId w:val="21"/>
        </w:numPr>
        <w:spacing w:after="0"/>
        <w:ind w:left="0" w:firstLine="426"/>
        <w:contextualSpacing/>
        <w:jc w:val="both"/>
      </w:pPr>
      <w:r w:rsidRPr="005F1B0E">
        <w:t xml:space="preserve">использовать выявленную </w:t>
      </w:r>
      <w:r w:rsidR="002B32C0" w:rsidRPr="005F1B0E">
        <w:t>О</w:t>
      </w:r>
      <w:r w:rsidRPr="005F1B0E">
        <w:t xml:space="preserve">ператором </w:t>
      </w:r>
      <w:r w:rsidR="00266871" w:rsidRPr="005F1B0E">
        <w:t>С</w:t>
      </w:r>
      <w:r w:rsidR="00F06BEE" w:rsidRPr="005F1B0E">
        <w:t xml:space="preserve">истемы </w:t>
      </w:r>
      <w:r w:rsidRPr="005F1B0E">
        <w:t xml:space="preserve">информацию о технических данных, описывающих компьютерные атаки, направленные на объекты информационной инфраструктуры </w:t>
      </w:r>
      <w:r w:rsidR="00F06BEE" w:rsidRPr="005F1B0E">
        <w:t>О</w:t>
      </w:r>
      <w:r w:rsidRPr="005F1B0E">
        <w:t>ператора по переводу денежных средств и (или) его клиентов</w:t>
      </w:r>
      <w:r w:rsidR="00D67726">
        <w:t xml:space="preserve"> (Участников)</w:t>
      </w:r>
      <w:r w:rsidRPr="005F1B0E">
        <w:t>, применительно к своей инфраструктуре в целях противодействия осуществлению переводов денежных средств без согласия клиента</w:t>
      </w:r>
      <w:r w:rsidR="0093586F">
        <w:t xml:space="preserve"> (Участника)</w:t>
      </w:r>
      <w:r w:rsidRPr="005F1B0E">
        <w:t>.</w:t>
      </w:r>
    </w:p>
    <w:p w14:paraId="75198B2C" w14:textId="77777777" w:rsidR="00B42677" w:rsidRPr="005F1B0E" w:rsidRDefault="00B42677" w:rsidP="00104817">
      <w:pPr>
        <w:pStyle w:val="msonormalcxspmiddle"/>
        <w:spacing w:after="0"/>
        <w:contextualSpacing/>
        <w:jc w:val="both"/>
      </w:pPr>
    </w:p>
    <w:p w14:paraId="6FFD093F" w14:textId="77777777" w:rsidR="00AF6613" w:rsidRDefault="00C91718" w:rsidP="00C91718">
      <w:pPr>
        <w:pStyle w:val="msonormalcxspmiddle"/>
        <w:spacing w:after="0"/>
        <w:ind w:firstLine="709"/>
        <w:contextualSpacing/>
        <w:jc w:val="both"/>
        <w:rPr>
          <w:i/>
        </w:rPr>
      </w:pPr>
      <w:r w:rsidRPr="005F1B0E">
        <w:rPr>
          <w:i/>
        </w:rPr>
        <w:t>6.3.1.1</w:t>
      </w:r>
      <w:r w:rsidR="0027599D" w:rsidRPr="005F1B0E">
        <w:rPr>
          <w:i/>
        </w:rPr>
        <w:t>.</w:t>
      </w:r>
      <w:r w:rsidRPr="005F1B0E">
        <w:rPr>
          <w:i/>
        </w:rPr>
        <w:t xml:space="preserve"> </w:t>
      </w:r>
      <w:r w:rsidR="00365B3C" w:rsidRPr="005F1B0E">
        <w:rPr>
          <w:i/>
        </w:rPr>
        <w:t>П</w:t>
      </w:r>
      <w:r w:rsidR="00AE38CE" w:rsidRPr="005F1B0E">
        <w:rPr>
          <w:i/>
        </w:rPr>
        <w:t>орядок реализации мероприятий по противодействию осуществлению переводов денежных средств без согласия клиента</w:t>
      </w:r>
      <w:r w:rsidR="0093586F">
        <w:rPr>
          <w:i/>
        </w:rPr>
        <w:t xml:space="preserve"> </w:t>
      </w:r>
      <w:r w:rsidR="0093586F" w:rsidRPr="00CC31F8">
        <w:rPr>
          <w:i/>
        </w:rPr>
        <w:t>(Участника)</w:t>
      </w:r>
    </w:p>
    <w:p w14:paraId="5958B63D" w14:textId="77777777" w:rsidR="00C91718" w:rsidRPr="005F1B0E" w:rsidRDefault="00C91718" w:rsidP="00C91718">
      <w:pPr>
        <w:pStyle w:val="msonormalcxspmiddle"/>
        <w:spacing w:after="0"/>
        <w:ind w:firstLine="709"/>
        <w:contextualSpacing/>
        <w:jc w:val="both"/>
        <w:rPr>
          <w:i/>
        </w:rPr>
      </w:pPr>
    </w:p>
    <w:p w14:paraId="3B5421D8" w14:textId="77777777" w:rsidR="00AE38CE" w:rsidRPr="005F1B0E" w:rsidRDefault="009D4AED" w:rsidP="00C91718">
      <w:pPr>
        <w:pStyle w:val="msonormalcxspmiddle"/>
        <w:spacing w:after="0"/>
        <w:ind w:firstLine="709"/>
        <w:contextualSpacing/>
        <w:jc w:val="both"/>
      </w:pPr>
      <w:r w:rsidRPr="005F1B0E">
        <w:lastRenderedPageBreak/>
        <w:t>В целях реализации мероприятий по противодействию осуществлению переводов денежных средств без согласия клиента</w:t>
      </w:r>
      <w:r w:rsidR="0093586F">
        <w:t xml:space="preserve"> (Участника)</w:t>
      </w:r>
      <w:r w:rsidRPr="005F1B0E">
        <w:t xml:space="preserve"> Оператор</w:t>
      </w:r>
      <w:r w:rsidR="002B32C0" w:rsidRPr="005F1B0E">
        <w:t xml:space="preserve"> </w:t>
      </w:r>
      <w:r w:rsidRPr="005F1B0E">
        <w:t>услуг платежной инфраструктуры долж</w:t>
      </w:r>
      <w:r w:rsidR="008A0533" w:rsidRPr="005F1B0E">
        <w:t>е</w:t>
      </w:r>
      <w:r w:rsidR="00D75050" w:rsidRPr="005F1B0E">
        <w:t>н</w:t>
      </w:r>
      <w:r w:rsidRPr="005F1B0E">
        <w:t>:</w:t>
      </w:r>
    </w:p>
    <w:p w14:paraId="25A33396" w14:textId="77777777" w:rsidR="009D4AED" w:rsidRPr="005F1B0E" w:rsidRDefault="009D4AED" w:rsidP="001E54FA">
      <w:pPr>
        <w:pStyle w:val="msonormalcxspmiddle"/>
        <w:numPr>
          <w:ilvl w:val="0"/>
          <w:numId w:val="20"/>
        </w:numPr>
        <w:spacing w:after="0"/>
        <w:contextualSpacing/>
        <w:jc w:val="both"/>
      </w:pPr>
      <w:r w:rsidRPr="005F1B0E">
        <w:t>реализовывать меры по противодействию осуществлению переводов денежных средств без согласия клиента (</w:t>
      </w:r>
      <w:r w:rsidR="00B7262A" w:rsidRPr="005F1B0E">
        <w:t>У</w:t>
      </w:r>
      <w:r w:rsidRPr="005F1B0E">
        <w:t xml:space="preserve">частника) в соответствии с порядком, установленным </w:t>
      </w:r>
      <w:r w:rsidR="00B7262A" w:rsidRPr="005F1B0E">
        <w:t>О</w:t>
      </w:r>
      <w:r w:rsidRPr="005F1B0E">
        <w:t xml:space="preserve">ператором </w:t>
      </w:r>
      <w:r w:rsidR="00D75050" w:rsidRPr="005F1B0E">
        <w:t>Системы</w:t>
      </w:r>
      <w:r w:rsidRPr="005F1B0E">
        <w:t>;</w:t>
      </w:r>
    </w:p>
    <w:p w14:paraId="00FECC5A" w14:textId="77777777" w:rsidR="009D4AED" w:rsidRPr="005F1B0E" w:rsidRDefault="009D4AED" w:rsidP="001E54FA">
      <w:pPr>
        <w:pStyle w:val="msonormalcxspmiddle"/>
        <w:numPr>
          <w:ilvl w:val="0"/>
          <w:numId w:val="20"/>
        </w:numPr>
        <w:spacing w:after="0"/>
        <w:contextualSpacing/>
        <w:jc w:val="both"/>
      </w:pPr>
      <w:r w:rsidRPr="005F1B0E">
        <w:t>выявлять компьютерные атаки, направленные на объекты информационной инфраструктуры участников информационного обмена и (или) их клиентов, которые могут привести к случаям и (или) попыткам осуществления переводов денежных средств без согласия клиента</w:t>
      </w:r>
      <w:r w:rsidR="0093586F">
        <w:t xml:space="preserve"> (Участника)</w:t>
      </w:r>
      <w:r w:rsidRPr="005F1B0E">
        <w:t>;</w:t>
      </w:r>
    </w:p>
    <w:p w14:paraId="49F2376A" w14:textId="77777777" w:rsidR="009D4AED" w:rsidRPr="005F1B0E" w:rsidRDefault="009D4AED" w:rsidP="001E54FA">
      <w:pPr>
        <w:pStyle w:val="msonormalcxspmiddle"/>
        <w:numPr>
          <w:ilvl w:val="0"/>
          <w:numId w:val="20"/>
        </w:numPr>
        <w:spacing w:after="0"/>
        <w:contextualSpacing/>
        <w:jc w:val="both"/>
      </w:pPr>
      <w:r w:rsidRPr="005F1B0E">
        <w:t>рассматривать случаи и (или) попытки осуществления переводов денежных средств без согласия клиента</w:t>
      </w:r>
      <w:r w:rsidR="0093586F">
        <w:t xml:space="preserve"> (Участника)</w:t>
      </w:r>
      <w:r w:rsidRPr="005F1B0E">
        <w:t>, вызванные компьютерными атаками, направленными на объекты информационной инфраструктуры участников информационного обмена;</w:t>
      </w:r>
    </w:p>
    <w:p w14:paraId="6C44C97A" w14:textId="77777777" w:rsidR="009D4AED" w:rsidRPr="005F1B0E" w:rsidRDefault="009D4AED" w:rsidP="001E54FA">
      <w:pPr>
        <w:pStyle w:val="msonormalcxspmiddle"/>
        <w:numPr>
          <w:ilvl w:val="0"/>
          <w:numId w:val="20"/>
        </w:numPr>
        <w:spacing w:after="0"/>
        <w:contextualSpacing/>
        <w:jc w:val="both"/>
      </w:pPr>
      <w:r w:rsidRPr="005F1B0E">
        <w:t xml:space="preserve">реализовывать меры по выявлению и устранению причин и последствий </w:t>
      </w:r>
      <w:bookmarkStart w:id="966" w:name="_Hlk83364841"/>
      <w:r w:rsidRPr="005F1B0E">
        <w:t>компьютерных атак, направленных на объекты информационной инфраструктуры участников информационного обмена и (или) их клиентов, и дальнейшему предотвращению случаев и (или) попыток осуществления переводов денежных средств без согласия клиента</w:t>
      </w:r>
      <w:r w:rsidR="0093586F">
        <w:t xml:space="preserve"> (Участника)</w:t>
      </w:r>
      <w:r w:rsidRPr="005F1B0E">
        <w:t>;</w:t>
      </w:r>
    </w:p>
    <w:p w14:paraId="25F24F2C" w14:textId="77777777" w:rsidR="009D4AED" w:rsidRPr="005F1B0E" w:rsidRDefault="009D4AED" w:rsidP="001E54FA">
      <w:pPr>
        <w:pStyle w:val="msonormalcxspmiddle"/>
        <w:numPr>
          <w:ilvl w:val="0"/>
          <w:numId w:val="20"/>
        </w:numPr>
        <w:spacing w:after="0"/>
        <w:contextualSpacing/>
        <w:jc w:val="both"/>
      </w:pPr>
      <w:r w:rsidRPr="005F1B0E">
        <w:t>использовать информацию о переводах без согласия клиента (</w:t>
      </w:r>
      <w:r w:rsidR="00E951BB" w:rsidRPr="005F1B0E">
        <w:t>У</w:t>
      </w:r>
      <w:r w:rsidRPr="005F1B0E">
        <w:t>частника) для выявления операций, соответствующих признакам осуществления переводов денежных средств без согласия клиента</w:t>
      </w:r>
      <w:r w:rsidR="0093586F">
        <w:t xml:space="preserve"> (Участника)</w:t>
      </w:r>
      <w:r w:rsidRPr="005F1B0E">
        <w:t>;</w:t>
      </w:r>
    </w:p>
    <w:p w14:paraId="5BD41C94" w14:textId="77777777" w:rsidR="009D4AED" w:rsidRDefault="009D4AED" w:rsidP="001E54FA">
      <w:pPr>
        <w:pStyle w:val="msonormalcxspmiddle"/>
        <w:numPr>
          <w:ilvl w:val="0"/>
          <w:numId w:val="20"/>
        </w:numPr>
        <w:spacing w:after="0"/>
        <w:contextualSpacing/>
        <w:jc w:val="both"/>
      </w:pPr>
      <w:r w:rsidRPr="005F1B0E">
        <w:t>осуществлять анализ операций, соответствующих признакам осуществления переводов денежных средств без согласия клиента (</w:t>
      </w:r>
      <w:r w:rsidR="00AB3D1E" w:rsidRPr="005F1B0E">
        <w:t>У</w:t>
      </w:r>
      <w:r w:rsidRPr="005F1B0E">
        <w:t xml:space="preserve">частника), в рамках </w:t>
      </w:r>
      <w:r w:rsidR="006A4960" w:rsidRPr="005F1B0E">
        <w:t xml:space="preserve">Страховой </w:t>
      </w:r>
      <w:r w:rsidRPr="005F1B0E">
        <w:t>платежной системы.</w:t>
      </w:r>
    </w:p>
    <w:p w14:paraId="7359528C" w14:textId="77777777" w:rsidR="00AF6613" w:rsidRPr="005F1B0E" w:rsidRDefault="00AF6613" w:rsidP="00AF6613">
      <w:pPr>
        <w:pStyle w:val="msonormalcxspmiddle"/>
        <w:spacing w:after="0"/>
        <w:ind w:left="502"/>
        <w:contextualSpacing/>
        <w:jc w:val="both"/>
      </w:pPr>
    </w:p>
    <w:p w14:paraId="44C0BD92" w14:textId="77777777" w:rsidR="00AE38CE" w:rsidRPr="005F1B0E" w:rsidRDefault="00AE38CE" w:rsidP="00AE38CE">
      <w:pPr>
        <w:pStyle w:val="msonormalcxspmiddle"/>
        <w:spacing w:after="0"/>
        <w:ind w:firstLine="709"/>
        <w:contextualSpacing/>
        <w:jc w:val="both"/>
        <w:rPr>
          <w:i/>
        </w:rPr>
      </w:pPr>
      <w:r w:rsidRPr="005F1B0E">
        <w:rPr>
          <w:i/>
        </w:rPr>
        <w:t>6.3.1.</w:t>
      </w:r>
      <w:r w:rsidR="00C248CA" w:rsidRPr="005F1B0E">
        <w:rPr>
          <w:i/>
        </w:rPr>
        <w:t>2</w:t>
      </w:r>
      <w:r w:rsidR="0027599D" w:rsidRPr="005F1B0E">
        <w:rPr>
          <w:i/>
        </w:rPr>
        <w:t>.</w:t>
      </w:r>
      <w:r w:rsidRPr="005F1B0E">
        <w:rPr>
          <w:i/>
        </w:rPr>
        <w:t xml:space="preserve"> </w:t>
      </w:r>
      <w:r w:rsidR="001C442A" w:rsidRPr="005F1B0E">
        <w:rPr>
          <w:i/>
        </w:rPr>
        <w:t>С</w:t>
      </w:r>
      <w:r w:rsidRPr="005F1B0E">
        <w:rPr>
          <w:i/>
        </w:rPr>
        <w:t xml:space="preserve">истема выявления и мониторинга переводов денежных средств </w:t>
      </w:r>
      <w:proofErr w:type="gramStart"/>
      <w:r w:rsidRPr="005F1B0E">
        <w:rPr>
          <w:i/>
        </w:rPr>
        <w:t>без согласия клиента в Системе на основе информации о переводах без согласия</w:t>
      </w:r>
      <w:proofErr w:type="gramEnd"/>
      <w:r w:rsidRPr="005F1B0E">
        <w:rPr>
          <w:i/>
        </w:rPr>
        <w:t xml:space="preserve"> клиента</w:t>
      </w:r>
      <w:r w:rsidR="0093586F">
        <w:rPr>
          <w:i/>
        </w:rPr>
        <w:t xml:space="preserve"> </w:t>
      </w:r>
      <w:r w:rsidR="0093586F" w:rsidRPr="00A61FB9">
        <w:rPr>
          <w:i/>
        </w:rPr>
        <w:t>(Участника)</w:t>
      </w:r>
    </w:p>
    <w:p w14:paraId="3135557E" w14:textId="77777777" w:rsidR="00A95719" w:rsidRPr="005F1B0E" w:rsidRDefault="00A95719" w:rsidP="00C248CA">
      <w:pPr>
        <w:pStyle w:val="msonormalcxspmiddle"/>
        <w:spacing w:after="0"/>
        <w:ind w:firstLine="709"/>
        <w:contextualSpacing/>
        <w:jc w:val="both"/>
      </w:pPr>
    </w:p>
    <w:p w14:paraId="661D993D" w14:textId="77777777" w:rsidR="0062668E" w:rsidRPr="005F1B0E" w:rsidRDefault="008A0533" w:rsidP="005A13D9">
      <w:pPr>
        <w:pStyle w:val="msonormalcxspmiddle"/>
        <w:spacing w:after="0"/>
        <w:ind w:firstLine="709"/>
        <w:contextualSpacing/>
        <w:jc w:val="both"/>
      </w:pPr>
      <w:proofErr w:type="gramStart"/>
      <w:r w:rsidRPr="005F1B0E">
        <w:t>С</w:t>
      </w:r>
      <w:r w:rsidR="00A95719" w:rsidRPr="005F1B0E">
        <w:t>истема выявления и мониторинга переводов денежных средств без согласия клиента</w:t>
      </w:r>
      <w:r w:rsidR="0093586F">
        <w:t xml:space="preserve"> (Участника)</w:t>
      </w:r>
      <w:r w:rsidR="00A95719" w:rsidRPr="005F1B0E">
        <w:t xml:space="preserve"> в Страховой платежной системе </w:t>
      </w:r>
      <w:r w:rsidR="00A01FA1" w:rsidRPr="005F1B0E">
        <w:t xml:space="preserve">представляет из себя совокупность организационных мер, направленных на </w:t>
      </w:r>
      <w:r w:rsidR="005D3C6F" w:rsidRPr="005F1B0E">
        <w:t>соблюдени</w:t>
      </w:r>
      <w:r w:rsidR="00A01FA1" w:rsidRPr="005F1B0E">
        <w:t>е</w:t>
      </w:r>
      <w:r w:rsidR="00A95719" w:rsidRPr="005F1B0E">
        <w:t xml:space="preserve"> порядка реализации мероприятий по противодействию осуществлению переводов денежных средств без согласия клиента</w:t>
      </w:r>
      <w:r w:rsidR="0093586F">
        <w:t xml:space="preserve"> (Участника)</w:t>
      </w:r>
      <w:r w:rsidR="00A95719" w:rsidRPr="005F1B0E">
        <w:t xml:space="preserve"> (пункт 6.3.1.1), а также</w:t>
      </w:r>
      <w:r w:rsidR="005D3C6F" w:rsidRPr="005F1B0E">
        <w:t xml:space="preserve"> мероприятий по выявлению Оператором Системы</w:t>
      </w:r>
      <w:r w:rsidR="00A95719" w:rsidRPr="005F1B0E">
        <w:t xml:space="preserve"> информации</w:t>
      </w:r>
      <w:r w:rsidR="00891F5C" w:rsidRPr="005F1B0E">
        <w:t xml:space="preserve"> </w:t>
      </w:r>
      <w:r w:rsidR="00A95719" w:rsidRPr="005F1B0E">
        <w:t xml:space="preserve">о технических данных, описывающих компьютерные атаки, направленные на объекты информационной инфраструктуры </w:t>
      </w:r>
      <w:r w:rsidR="00891F5C" w:rsidRPr="005F1B0E">
        <w:t>О</w:t>
      </w:r>
      <w:r w:rsidR="00A95719" w:rsidRPr="005F1B0E">
        <w:t>ператора по</w:t>
      </w:r>
      <w:proofErr w:type="gramEnd"/>
      <w:r w:rsidR="00A95719" w:rsidRPr="005F1B0E">
        <w:t xml:space="preserve"> переводу денежных средств и (или) его клиентов</w:t>
      </w:r>
      <w:r w:rsidR="0093586F">
        <w:t xml:space="preserve"> (Участников)</w:t>
      </w:r>
      <w:r w:rsidR="00A95719" w:rsidRPr="005F1B0E">
        <w:t>, а также информации о переводах денежных средств без согласия клиента, полученн</w:t>
      </w:r>
      <w:r w:rsidRPr="005F1B0E">
        <w:t>ой</w:t>
      </w:r>
      <w:r w:rsidR="00A95719" w:rsidRPr="005F1B0E">
        <w:t xml:space="preserve"> от Банка России.</w:t>
      </w:r>
    </w:p>
    <w:p w14:paraId="188CAA88" w14:textId="77777777" w:rsidR="0065764C" w:rsidRPr="005F1B0E" w:rsidRDefault="0065764C" w:rsidP="0065764C">
      <w:pPr>
        <w:pStyle w:val="10"/>
        <w:jc w:val="both"/>
      </w:pPr>
      <w:bookmarkStart w:id="967" w:name="_Toc492560418"/>
      <w:bookmarkStart w:id="968" w:name="_Toc38905269"/>
      <w:bookmarkStart w:id="969" w:name="_Toc73978869"/>
      <w:bookmarkStart w:id="970" w:name="_Toc69896940"/>
      <w:bookmarkStart w:id="971" w:name="_Toc70341049"/>
      <w:bookmarkStart w:id="972" w:name="_Toc80272763"/>
      <w:bookmarkStart w:id="973" w:name="_Toc84518170"/>
      <w:bookmarkStart w:id="974" w:name="_Toc86145155"/>
      <w:bookmarkStart w:id="975" w:name="bookmark111"/>
      <w:bookmarkEnd w:id="914"/>
      <w:bookmarkEnd w:id="966"/>
      <w:r w:rsidRPr="005F1B0E">
        <w:t>7. Осуществление расчета в Системе</w:t>
      </w:r>
      <w:bookmarkEnd w:id="967"/>
      <w:bookmarkEnd w:id="968"/>
      <w:bookmarkEnd w:id="969"/>
      <w:bookmarkEnd w:id="970"/>
      <w:bookmarkEnd w:id="971"/>
      <w:bookmarkEnd w:id="972"/>
      <w:bookmarkEnd w:id="973"/>
      <w:bookmarkEnd w:id="974"/>
    </w:p>
    <w:p w14:paraId="6776D010" w14:textId="77777777" w:rsidR="0065764C" w:rsidRPr="005F1B0E" w:rsidRDefault="0065764C" w:rsidP="0065764C">
      <w:pPr>
        <w:pStyle w:val="6"/>
        <w:jc w:val="both"/>
      </w:pPr>
      <w:bookmarkStart w:id="976" w:name="_Toc492560419"/>
      <w:bookmarkStart w:id="977" w:name="_Toc38905270"/>
      <w:bookmarkStart w:id="978" w:name="_Toc73978870"/>
      <w:bookmarkStart w:id="979" w:name="_Toc69896941"/>
      <w:bookmarkStart w:id="980" w:name="_Toc70341050"/>
      <w:bookmarkStart w:id="981" w:name="_Toc80272764"/>
      <w:bookmarkStart w:id="982" w:name="_Toc84518171"/>
      <w:bookmarkStart w:id="983" w:name="_Toc86145156"/>
      <w:r w:rsidRPr="005F1B0E">
        <w:t>7.1. Порядок осуществления платежного клиринга</w:t>
      </w:r>
      <w:bookmarkEnd w:id="976"/>
      <w:bookmarkEnd w:id="977"/>
      <w:bookmarkEnd w:id="978"/>
      <w:bookmarkEnd w:id="979"/>
      <w:bookmarkEnd w:id="980"/>
      <w:bookmarkEnd w:id="981"/>
      <w:bookmarkEnd w:id="982"/>
      <w:bookmarkEnd w:id="983"/>
      <w:r w:rsidRPr="005F1B0E">
        <w:t xml:space="preserve"> </w:t>
      </w:r>
    </w:p>
    <w:p w14:paraId="5418D98B" w14:textId="77777777" w:rsidR="0065764C" w:rsidRPr="005F1B0E" w:rsidRDefault="0065764C" w:rsidP="0065764C">
      <w:pPr>
        <w:pStyle w:val="msobodytextcxspmiddle"/>
        <w:spacing w:after="0"/>
        <w:ind w:firstLine="709"/>
        <w:contextualSpacing/>
        <w:jc w:val="both"/>
      </w:pPr>
      <w:r w:rsidRPr="005F1B0E">
        <w:t xml:space="preserve">7.1.1. Порядок обмена электронными документами между Платежным клиринговым центром и Расчетным центром, форма, содержание, порядок оформления и </w:t>
      </w:r>
      <w:proofErr w:type="gramStart"/>
      <w:r w:rsidRPr="005F1B0E">
        <w:t>подписания</w:t>
      </w:r>
      <w:proofErr w:type="gramEnd"/>
      <w:r w:rsidRPr="005F1B0E">
        <w:t xml:space="preserve"> электронных документов Платежным клиринговым центром, а также процедуры удостоверения права распоряжения денежными средствами при приеме к исполнению Распоряжений в электронном виде, контроля целостности Распоряжений в электронном виде определяются в соответствии с договором, заключенным между Платежным клиринговым центром и Расчетным центром.</w:t>
      </w:r>
    </w:p>
    <w:p w14:paraId="585E7A45" w14:textId="77777777" w:rsidR="0065764C" w:rsidRPr="005F1B0E" w:rsidRDefault="0065764C" w:rsidP="0065764C">
      <w:pPr>
        <w:pStyle w:val="msobodytextcxspmiddle"/>
        <w:spacing w:after="0"/>
        <w:ind w:firstLine="709"/>
        <w:contextualSpacing/>
        <w:jc w:val="both"/>
      </w:pPr>
      <w:r w:rsidRPr="005F1B0E">
        <w:lastRenderedPageBreak/>
        <w:t>7.1.2. Платежный клиринг в Системе осуществляется Платежным клиринговым центром посредством:</w:t>
      </w:r>
    </w:p>
    <w:p w14:paraId="3B857B90" w14:textId="77777777" w:rsidR="0065764C" w:rsidRPr="005F1B0E" w:rsidRDefault="0065764C" w:rsidP="0065764C">
      <w:pPr>
        <w:pStyle w:val="msobodytextcxspmiddle"/>
        <w:spacing w:after="0"/>
        <w:ind w:firstLine="709"/>
        <w:contextualSpacing/>
        <w:jc w:val="both"/>
      </w:pPr>
      <w:proofErr w:type="gramStart"/>
      <w:r w:rsidRPr="005F1B0E">
        <w:t xml:space="preserve">- выполнения процедур приема к исполнению Распоряжений, включая проверку соответствия Распоряжений установленным требованиям, определение достаточности денежных средств на счетах Участников-Страховщиков для исполнения Распоряжений и определение Платежных клиринговых позиций Участников-Страховщиков по обязательным видам страхования гражданской ответственности, перечисленным в Разделе 2 настоящих Правил; </w:t>
      </w:r>
      <w:proofErr w:type="gramEnd"/>
    </w:p>
    <w:p w14:paraId="0AE21CA1" w14:textId="77777777" w:rsidR="0065764C" w:rsidRPr="005F1B0E" w:rsidRDefault="0065764C" w:rsidP="0065764C">
      <w:pPr>
        <w:pStyle w:val="msobodytextcxspmiddle"/>
        <w:spacing w:after="0"/>
        <w:ind w:firstLine="709"/>
        <w:contextualSpacing/>
        <w:jc w:val="both"/>
      </w:pPr>
      <w:r w:rsidRPr="005F1B0E">
        <w:t>- передачи Расчетному центру для исполнения принятых Распоряжений;</w:t>
      </w:r>
    </w:p>
    <w:p w14:paraId="1F7113BF" w14:textId="77777777" w:rsidR="0065764C" w:rsidRPr="005F1B0E" w:rsidRDefault="0065764C" w:rsidP="0065764C">
      <w:pPr>
        <w:pStyle w:val="msobodytextcxspmiddle"/>
        <w:spacing w:after="0"/>
        <w:ind w:firstLine="709"/>
        <w:contextualSpacing/>
        <w:jc w:val="both"/>
      </w:pPr>
      <w:r w:rsidRPr="005F1B0E">
        <w:t>- направления Участникам-Страховщикам извещений (подтверждений), касающихся приема к исполнению Распоряжений, а также передачи извещений (подтверждений), касающихся исполнения Распоряжений.</w:t>
      </w:r>
    </w:p>
    <w:p w14:paraId="500F5642" w14:textId="77777777" w:rsidR="0065764C" w:rsidRPr="005F1B0E" w:rsidRDefault="0065764C" w:rsidP="0065764C">
      <w:pPr>
        <w:pStyle w:val="msobodytextcxspmiddle"/>
        <w:spacing w:before="0" w:beforeAutospacing="0" w:after="0" w:afterAutospacing="0"/>
        <w:ind w:firstLine="709"/>
        <w:contextualSpacing/>
        <w:jc w:val="both"/>
      </w:pPr>
      <w:r w:rsidRPr="005F1B0E">
        <w:t>7.1.3. Определение достаточности денежных средств на Счете Участника и Счете гарантийного фонда Платежной системы (если Счет гарантийного фонда Платежной системы открыт в Расчетном центре) для осуществления расчета по каждому виду перевода денежных средств, предусмотренному Разделом 2 Правил Системы, осуществляется Платежным клиринговым центром в следующем порядке.</w:t>
      </w:r>
    </w:p>
    <w:p w14:paraId="776D13F0" w14:textId="77777777" w:rsidR="0065764C" w:rsidRPr="005F1B0E" w:rsidRDefault="0065764C" w:rsidP="0065764C">
      <w:pPr>
        <w:pStyle w:val="msobodytextcxspmiddle"/>
        <w:spacing w:before="0" w:beforeAutospacing="0" w:after="0" w:afterAutospacing="0"/>
        <w:ind w:firstLine="709"/>
        <w:contextualSpacing/>
        <w:jc w:val="both"/>
      </w:pPr>
      <w:r w:rsidRPr="005F1B0E">
        <w:t>Платежный клиринговый центр запрашивает в Расчетном центре информацию об остатках денежных средств на Счете Участника, Счете гарантийного фонда Платежной системы (если Счет гарантийного фонда Платежной системы Участника-Страховщика открыт в Расчетном центре) каждого Участника-Страховщика, а также, при осуществлении расчета по видам перевода денежных средств, предусмотренных пунктами «а» и «а</w:t>
      </w:r>
      <w:proofErr w:type="gramStart"/>
      <w:r w:rsidRPr="005F1B0E">
        <w:rPr>
          <w:vertAlign w:val="superscript"/>
        </w:rPr>
        <w:t>1</w:t>
      </w:r>
      <w:proofErr w:type="gramEnd"/>
      <w:r w:rsidRPr="005F1B0E">
        <w:t xml:space="preserve">» Раздела 2 Правил Системы, об остатках денежных средств на Счете учета результатов платежного клиринга и </w:t>
      </w:r>
      <w:proofErr w:type="gramStart"/>
      <w:r w:rsidRPr="005F1B0E">
        <w:t>Счете</w:t>
      </w:r>
      <w:proofErr w:type="gramEnd"/>
      <w:r w:rsidRPr="005F1B0E">
        <w:t xml:space="preserve"> ОПДС, путем направления электронного документа об открытии Расчетной сессии по соответствующему виду перевода денежных средств, предусмотренному Разделом 2 Правил Системы.</w:t>
      </w:r>
    </w:p>
    <w:p w14:paraId="2EA2E8F5" w14:textId="77777777" w:rsidR="0065764C" w:rsidRPr="005F1B0E" w:rsidRDefault="0065764C" w:rsidP="0065764C">
      <w:pPr>
        <w:pStyle w:val="msobodytextcxspmiddle"/>
        <w:spacing w:before="0" w:beforeAutospacing="0" w:after="0" w:afterAutospacing="0"/>
        <w:ind w:firstLine="709"/>
        <w:contextualSpacing/>
        <w:jc w:val="both"/>
      </w:pPr>
      <w:r w:rsidRPr="005F1B0E">
        <w:t>Расчетный центр предоставляет данные об остатках денежных средств по каждому Счету Участника, Счету гарантийного фонда Платежной системы Участника-Страховщика (если Счет гарантийного фонда Платежной Системы Участника-Страховщика открыт в Расчетном центре), а также, при осуществлении расчета по видам перевода денежных средств, предусмотренных пунктами «а» и «а</w:t>
      </w:r>
      <w:proofErr w:type="gramStart"/>
      <w:r w:rsidRPr="005F1B0E">
        <w:rPr>
          <w:vertAlign w:val="superscript"/>
        </w:rPr>
        <w:t>1</w:t>
      </w:r>
      <w:proofErr w:type="gramEnd"/>
      <w:r w:rsidRPr="005F1B0E">
        <w:t>» Раздела 2 Правил Системы, об остатках денежных средств на Счете учета результатов платежного клиринга и Счете ОПДС.</w:t>
      </w:r>
    </w:p>
    <w:p w14:paraId="3ACFC1C4" w14:textId="77777777" w:rsidR="0065764C" w:rsidRPr="005F1B0E" w:rsidRDefault="0065764C" w:rsidP="0065764C">
      <w:pPr>
        <w:pStyle w:val="msobodytextcxspmiddle"/>
        <w:tabs>
          <w:tab w:val="left" w:pos="3119"/>
        </w:tabs>
        <w:ind w:firstLine="709"/>
        <w:contextualSpacing/>
        <w:jc w:val="both"/>
      </w:pPr>
      <w:r w:rsidRPr="005F1B0E">
        <w:t>7.1.4. В процессе осуществления платежного клиринга Платежный клиринговый центр на основании поступивших Распоряжений формирует Распоряжение ПКЦ, в котором отражена Платежная клиринговая позиция каждого Участника-Страховщика. В случаях, когда по Распоряжению получателем/ плательщиком денежных средств является Партнер, соответствующие сведения о переводах денежных средств Партнера включаются в платежную клиринговую позицию Участника-Банка, с которым у Партнера заключен Договор банковского счета</w:t>
      </w:r>
    </w:p>
    <w:p w14:paraId="4F494FF9" w14:textId="77777777" w:rsidR="0065764C" w:rsidRPr="005F1B0E" w:rsidRDefault="0065764C" w:rsidP="0065764C">
      <w:pPr>
        <w:pStyle w:val="msobodytextcxspmiddle"/>
        <w:spacing w:before="0" w:beforeAutospacing="0" w:after="0" w:afterAutospacing="0"/>
        <w:ind w:firstLine="709"/>
        <w:contextualSpacing/>
        <w:jc w:val="both"/>
      </w:pPr>
      <w:r w:rsidRPr="005F1B0E">
        <w:t>Сформированные Распоряжения - информация, содержащаяся в них, направляется соответствующему заинтересованному Участнику.</w:t>
      </w:r>
    </w:p>
    <w:p w14:paraId="4A8DE025" w14:textId="77777777" w:rsidR="0065764C" w:rsidRPr="005F1B0E" w:rsidRDefault="0065764C" w:rsidP="0065764C">
      <w:pPr>
        <w:pStyle w:val="msobodytextcxspmiddle"/>
        <w:spacing w:before="0" w:beforeAutospacing="0" w:after="0" w:afterAutospacing="0"/>
        <w:ind w:firstLine="709"/>
        <w:contextualSpacing/>
        <w:jc w:val="both"/>
      </w:pPr>
      <w:r w:rsidRPr="005F1B0E">
        <w:t>7.1.4.1. В процессе осуществления платежного клиринга Платежный клиринговый центр по каждому Ненулевому Распоряжению Участника, Распоряжению о переводе денежных средств и Распоряжению Участника, участвующему в расчете, предусмотренном пунктами «а», «а</w:t>
      </w:r>
      <w:proofErr w:type="gramStart"/>
      <w:r w:rsidRPr="005F1B0E">
        <w:rPr>
          <w:vertAlign w:val="superscript"/>
        </w:rPr>
        <w:t>1</w:t>
      </w:r>
      <w:proofErr w:type="gramEnd"/>
      <w:r w:rsidRPr="005F1B0E">
        <w:t>», «б», «в» Раздела 2 Правил Системы,</w:t>
      </w:r>
      <w:r w:rsidRPr="005F1B0E">
        <w:rPr>
          <w:color w:val="000000"/>
        </w:rPr>
        <w:t xml:space="preserve"> определяет размер обязательств, а также</w:t>
      </w:r>
      <w:r w:rsidRPr="005F1B0E">
        <w:t xml:space="preserve"> размер получаемого каждым Участником возмещения по каждому Ненулевому Распоряжению Участника, участвующему в расчете, предусмотренном пунктом «а» Раздела 2 Правил Системы в </w:t>
      </w:r>
      <w:proofErr w:type="gramStart"/>
      <w:r w:rsidRPr="005F1B0E">
        <w:t>порядке</w:t>
      </w:r>
      <w:proofErr w:type="gramEnd"/>
      <w:r w:rsidRPr="005F1B0E">
        <w:t xml:space="preserve">, предусмотренном настоящим пунктом и Приложением № 8 к Правилам Системы. </w:t>
      </w:r>
    </w:p>
    <w:p w14:paraId="3FDCB95E" w14:textId="77777777" w:rsidR="0065764C" w:rsidRPr="005F1B0E" w:rsidRDefault="0065764C" w:rsidP="0065764C">
      <w:pPr>
        <w:pStyle w:val="msobodytextcxspmiddle"/>
        <w:spacing w:before="0" w:beforeAutospacing="0" w:after="0" w:afterAutospacing="0"/>
        <w:ind w:firstLine="567"/>
        <w:contextualSpacing/>
        <w:jc w:val="both"/>
      </w:pPr>
      <w:proofErr w:type="gramStart"/>
      <w:r w:rsidRPr="005F1B0E">
        <w:t xml:space="preserve">Размер денежных обязательств каждого Участника-Страховщика, участвующего в расчете, предусмотренном пунктом «а» Раздела 2 Правил Системы, определяется как </w:t>
      </w:r>
      <w:r w:rsidRPr="005F1B0E">
        <w:lastRenderedPageBreak/>
        <w:t>сумма всех неоплаченных им Ненулевых Распоряжений Участников, а также Распоряжений о переводе денежных средств, сформированных на основании полученной от Участника-Страховщика информации в соответствии с пунктом 6 Приложения № 4 к Правилам Системы, в отношении других Участников.</w:t>
      </w:r>
      <w:proofErr w:type="gramEnd"/>
    </w:p>
    <w:p w14:paraId="11C02165" w14:textId="77777777" w:rsidR="0065764C" w:rsidRPr="005F1B0E" w:rsidRDefault="0065764C" w:rsidP="0065764C">
      <w:pPr>
        <w:pStyle w:val="msobodytextcxspmiddle"/>
        <w:spacing w:before="0" w:beforeAutospacing="0" w:after="0" w:afterAutospacing="0"/>
        <w:ind w:firstLine="567"/>
        <w:contextualSpacing/>
        <w:jc w:val="both"/>
      </w:pPr>
      <w:r w:rsidRPr="005F1B0E">
        <w:t xml:space="preserve">Порядок расчета средних сумм страховых выплат для каждой группы Ненулевых </w:t>
      </w:r>
      <w:proofErr w:type="gramStart"/>
      <w:r w:rsidRPr="005F1B0E">
        <w:t>Распоряжениях</w:t>
      </w:r>
      <w:proofErr w:type="gramEnd"/>
      <w:r w:rsidRPr="005F1B0E">
        <w:t xml:space="preserve"> Участника, а также порядок отнесения Ненулевых Распоряжениях Участника к группам, установлены Приложением № 8 к Правилам Системы. </w:t>
      </w:r>
    </w:p>
    <w:p w14:paraId="12CDD5CB" w14:textId="77777777" w:rsidR="0065764C" w:rsidRPr="005F1B0E" w:rsidRDefault="0065764C" w:rsidP="0065764C">
      <w:pPr>
        <w:pStyle w:val="msobodytextcxspmiddle"/>
        <w:spacing w:before="0" w:beforeAutospacing="0" w:after="0" w:afterAutospacing="0"/>
        <w:ind w:firstLine="567"/>
        <w:contextualSpacing/>
        <w:jc w:val="both"/>
      </w:pPr>
      <w:proofErr w:type="gramStart"/>
      <w:r w:rsidRPr="005F1B0E">
        <w:t>Размер возмещений, получаемых каждым Участником-Страховщиком, участвующим в расчете, предусмотренном пунктом «а» Раздела 2 Правил Системы, определяется как сумма всех средних сумм страховых выплат по всем Ненулевым Распоряжениям Участника, сформированным на основании полученной от Участника-Страховщика информации в соответствии с пунктом 2 Приложения № 4 к настоящим Правилам, в отношении других Участников-Страховщиков, и сумм, указанных в Распоряжениях о переводе денежных средств, сформированных в</w:t>
      </w:r>
      <w:proofErr w:type="gramEnd"/>
      <w:r w:rsidRPr="005F1B0E">
        <w:t xml:space="preserve"> </w:t>
      </w:r>
      <w:proofErr w:type="gramStart"/>
      <w:r w:rsidRPr="005F1B0E">
        <w:t>отношении</w:t>
      </w:r>
      <w:proofErr w:type="gramEnd"/>
      <w:r w:rsidRPr="005F1B0E">
        <w:t xml:space="preserve"> данного Участника на основании информации, полученной от других Участников-Страховщиков или Партнера в соответствии с пунктом 6 Приложения № 4 к настоящим Правилам. </w:t>
      </w:r>
    </w:p>
    <w:p w14:paraId="7D8F85C3" w14:textId="77777777" w:rsidR="0065764C" w:rsidRPr="005F1B0E" w:rsidRDefault="0065764C" w:rsidP="0065764C">
      <w:pPr>
        <w:pStyle w:val="msobodytextcxspmiddle"/>
        <w:spacing w:before="0" w:beforeAutospacing="0" w:after="0" w:afterAutospacing="0"/>
        <w:ind w:firstLine="567"/>
        <w:contextualSpacing/>
        <w:jc w:val="both"/>
      </w:pPr>
      <w:r w:rsidRPr="005F1B0E">
        <w:t>Размер денежных обязательств каждого Участника-Страховщика, Участника-Банка, участвующего в расчете, предусмотренном пунктами «а</w:t>
      </w:r>
      <w:proofErr w:type="gramStart"/>
      <w:r w:rsidRPr="005F1B0E">
        <w:rPr>
          <w:vertAlign w:val="superscript"/>
        </w:rPr>
        <w:t>1</w:t>
      </w:r>
      <w:proofErr w:type="gramEnd"/>
      <w:r w:rsidRPr="005F1B0E">
        <w:t>», «б», «в» Раздела 2 Правил Системы, определяется как разница между суммой всех обязательств Участника-Страховщика, Участника-Банка перед остальными Участниками-Страховщиками, и суммой всех обязательств остальных Участников-Страховщиков перед Участником-Страховщиком, Участником-Банком, подлежащая списанию со Счета Участника (Чистая дебетовая позиция), или зачислению на Счет Участника (Чистая кредитовая позиция).</w:t>
      </w:r>
    </w:p>
    <w:p w14:paraId="060B92D0" w14:textId="77777777" w:rsidR="0065764C" w:rsidRPr="005F1B0E" w:rsidRDefault="0065764C" w:rsidP="0065764C">
      <w:pPr>
        <w:pStyle w:val="msobodytextcxspmiddle"/>
        <w:spacing w:before="0" w:beforeAutospacing="0" w:after="0" w:afterAutospacing="0"/>
        <w:ind w:firstLine="567"/>
        <w:contextualSpacing/>
        <w:jc w:val="both"/>
      </w:pPr>
      <w:r w:rsidRPr="005F1B0E">
        <w:t>После определения размера денежных обязательств каждого Участника, в том числе Участника-Банка, Платежный клиринговый центр формирует Распоряжение ПКЦ, в котором отражен размер денежных обязательств каждого Участника.</w:t>
      </w:r>
    </w:p>
    <w:p w14:paraId="050BEA8A" w14:textId="77777777" w:rsidR="0065764C" w:rsidRPr="005F1B0E" w:rsidRDefault="0065764C" w:rsidP="0065764C">
      <w:pPr>
        <w:spacing w:after="0" w:line="240" w:lineRule="auto"/>
        <w:ind w:firstLine="567"/>
        <w:jc w:val="both"/>
        <w:rPr>
          <w:rFonts w:ascii="Times New Roman" w:hAnsi="Times New Roman"/>
          <w:iCs/>
          <w:sz w:val="24"/>
          <w:szCs w:val="24"/>
        </w:rPr>
      </w:pPr>
      <w:r w:rsidRPr="005F1B0E">
        <w:rPr>
          <w:rFonts w:ascii="Times New Roman" w:hAnsi="Times New Roman"/>
          <w:iCs/>
          <w:sz w:val="24"/>
          <w:szCs w:val="24"/>
        </w:rPr>
        <w:t>7.1.4.2. Платежный клиринговый центр осуществляет прием Распоряжений для частичного исполнения в следующем порядке:</w:t>
      </w:r>
    </w:p>
    <w:p w14:paraId="353173B8" w14:textId="77777777" w:rsidR="0065764C" w:rsidRPr="005F1B0E" w:rsidRDefault="0065764C" w:rsidP="0065764C">
      <w:pPr>
        <w:pStyle w:val="msobodytextcxspmiddle"/>
        <w:spacing w:before="0" w:beforeAutospacing="0" w:after="0" w:afterAutospacing="0"/>
        <w:ind w:firstLine="709"/>
        <w:contextualSpacing/>
        <w:jc w:val="both"/>
        <w:rPr>
          <w:rFonts w:eastAsia="Calibri"/>
        </w:rPr>
      </w:pPr>
      <w:r w:rsidRPr="005F1B0E">
        <w:rPr>
          <w:iCs/>
        </w:rPr>
        <w:t xml:space="preserve">В случае, предусмотренном пунктом 7.3.3 Правил Системы, в целях осуществления </w:t>
      </w:r>
      <w:proofErr w:type="gramStart"/>
      <w:r w:rsidRPr="005F1B0E">
        <w:rPr>
          <w:iCs/>
        </w:rPr>
        <w:t>расчета</w:t>
      </w:r>
      <w:proofErr w:type="gramEnd"/>
      <w:r w:rsidRPr="005F1B0E">
        <w:rPr>
          <w:iCs/>
        </w:rPr>
        <w:t xml:space="preserve"> в пределах суммы предоставленных Участником-Страховщиком денежных средств в течение 30 (тридцати) календарных дней после окончания Расчетной сессии, проводимой по итогам Операционного периода, проводится дополнительная Расчетная сессия. </w:t>
      </w:r>
      <w:proofErr w:type="gramStart"/>
      <w:r w:rsidRPr="005F1B0E">
        <w:rPr>
          <w:iCs/>
        </w:rPr>
        <w:t xml:space="preserve">При этом Платежный клиринговый центр формирует Распоряжение ПКЦ, в котором Платежные клиринговые позиции каждого Участника-Страховщика отражаются с учетом того, что в первую очередь исполняются обязательства данного Участника-Страховщика перед Партнером, а оставшиеся денежные средства распределяются пропорционально имеющимся денежным средствам на Счете Участника-Страховщика и Счете гарантийного фонда Платежной системы Участника-Страховщика и задолженности перед каждым Участником-Страховщиком, </w:t>
      </w:r>
      <w:r w:rsidRPr="005F1B0E">
        <w:rPr>
          <w:rFonts w:eastAsia="Calibri"/>
        </w:rPr>
        <w:t>согласно нижеприведенной формуле:</w:t>
      </w:r>
      <w:proofErr w:type="gramEnd"/>
    </w:p>
    <w:p w14:paraId="45312D8A" w14:textId="77777777" w:rsidR="0065764C" w:rsidRPr="005F1B0E" w:rsidRDefault="0065764C" w:rsidP="0065764C">
      <w:pPr>
        <w:spacing w:after="0" w:line="240" w:lineRule="auto"/>
        <w:ind w:firstLine="567"/>
        <w:jc w:val="both"/>
        <w:rPr>
          <w:rFonts w:ascii="Times New Roman" w:eastAsia="Calibri" w:hAnsi="Times New Roman"/>
          <w:sz w:val="24"/>
          <w:szCs w:val="24"/>
        </w:rPr>
      </w:pPr>
    </w:p>
    <w:p w14:paraId="0AACDCDB" w14:textId="77777777" w:rsidR="0065764C" w:rsidRPr="005F1B0E" w:rsidRDefault="006C1976" w:rsidP="0065764C">
      <w:pPr>
        <w:rPr>
          <w:rFonts w:ascii="Times New Roman" w:eastAsia="Calibri" w:hAnsi="Times New Roman"/>
          <w:sz w:val="24"/>
          <w:szCs w:val="24"/>
        </w:rPr>
      </w:pPr>
      <w:r>
        <w:rPr>
          <w:rFonts w:ascii="Times New Roman" w:hAnsi="Times New Roman"/>
          <w:noProof/>
          <w:sz w:val="28"/>
          <w:szCs w:val="28"/>
        </w:rPr>
        <w:pict w14:anchorId="7FEE788A">
          <v:shape id="_x0000_s1030" type="#_x0000_t75" style="position:absolute;margin-left:169.5pt;margin-top:0;width:128.25pt;height:30pt;z-index:251658240">
            <v:imagedata r:id="rId41" o:title=""/>
            <w10:wrap type="square" side="right"/>
          </v:shape>
          <o:OLEObject Type="Embed" ProgID="Equation.3" ShapeID="_x0000_s1030" DrawAspect="Content" ObjectID="_1696765398" r:id="rId42"/>
        </w:pict>
      </w:r>
      <w:r w:rsidR="0065764C" w:rsidRPr="005F1B0E">
        <w:rPr>
          <w:rFonts w:ascii="Times New Roman" w:hAnsi="Times New Roman"/>
          <w:sz w:val="28"/>
          <w:szCs w:val="28"/>
        </w:rPr>
        <w:br w:type="textWrapping" w:clear="all"/>
      </w:r>
      <w:r w:rsidR="0065764C" w:rsidRPr="005F1B0E">
        <w:rPr>
          <w:rFonts w:ascii="Times New Roman" w:eastAsia="Calibri" w:hAnsi="Times New Roman"/>
          <w:sz w:val="24"/>
          <w:szCs w:val="24"/>
        </w:rPr>
        <w:t>где:</w:t>
      </w:r>
    </w:p>
    <w:p w14:paraId="24A1693E" w14:textId="77777777" w:rsidR="0065764C" w:rsidRPr="005F1B0E" w:rsidRDefault="0065764C" w:rsidP="0065764C">
      <w:pPr>
        <w:spacing w:after="120" w:line="240" w:lineRule="auto"/>
        <w:ind w:firstLine="567"/>
        <w:jc w:val="both"/>
        <w:rPr>
          <w:rFonts w:ascii="Times New Roman" w:eastAsia="Calibri" w:hAnsi="Times New Roman"/>
          <w:sz w:val="24"/>
          <w:szCs w:val="24"/>
        </w:rPr>
      </w:pPr>
      <w:proofErr w:type="spellStart"/>
      <w:r w:rsidRPr="005F1B0E">
        <w:rPr>
          <w:rFonts w:ascii="Times New Roman" w:eastAsia="Calibri" w:hAnsi="Times New Roman"/>
          <w:b/>
          <w:sz w:val="24"/>
          <w:szCs w:val="24"/>
        </w:rPr>
        <w:t>ДС</w:t>
      </w:r>
      <w:proofErr w:type="gramStart"/>
      <w:r w:rsidRPr="005F1B0E">
        <w:rPr>
          <w:rFonts w:ascii="Times New Roman" w:eastAsia="Calibri" w:hAnsi="Times New Roman"/>
          <w:b/>
          <w:sz w:val="24"/>
          <w:szCs w:val="24"/>
        </w:rPr>
        <w:t>i</w:t>
      </w:r>
      <w:proofErr w:type="spellEnd"/>
      <w:proofErr w:type="gramEnd"/>
      <w:r w:rsidRPr="005F1B0E">
        <w:rPr>
          <w:rFonts w:ascii="Times New Roman" w:eastAsia="Calibri" w:hAnsi="Times New Roman"/>
          <w:sz w:val="24"/>
          <w:szCs w:val="24"/>
        </w:rPr>
        <w:t xml:space="preserve"> - размер денежных средств, подлежащих оплате i - </w:t>
      </w:r>
      <w:proofErr w:type="spellStart"/>
      <w:r w:rsidRPr="005F1B0E">
        <w:rPr>
          <w:rFonts w:ascii="Times New Roman" w:eastAsia="Calibri" w:hAnsi="Times New Roman"/>
          <w:sz w:val="24"/>
          <w:szCs w:val="24"/>
        </w:rPr>
        <w:t>му</w:t>
      </w:r>
      <w:proofErr w:type="spellEnd"/>
      <w:r w:rsidRPr="005F1B0E">
        <w:rPr>
          <w:rFonts w:ascii="Times New Roman" w:eastAsia="Calibri" w:hAnsi="Times New Roman"/>
          <w:sz w:val="24"/>
          <w:szCs w:val="24"/>
        </w:rPr>
        <w:t xml:space="preserve"> Участнику-Страховщику;</w:t>
      </w:r>
    </w:p>
    <w:p w14:paraId="5F4F4564" w14:textId="77777777" w:rsidR="0065764C" w:rsidRPr="005F1B0E" w:rsidRDefault="0065764C" w:rsidP="0065764C">
      <w:pPr>
        <w:spacing w:after="120" w:line="240" w:lineRule="auto"/>
        <w:ind w:firstLine="567"/>
        <w:jc w:val="both"/>
        <w:rPr>
          <w:rFonts w:ascii="Times New Roman" w:eastAsia="Calibri" w:hAnsi="Times New Roman"/>
          <w:sz w:val="24"/>
          <w:szCs w:val="24"/>
        </w:rPr>
      </w:pPr>
      <w:r w:rsidRPr="005F1B0E">
        <w:rPr>
          <w:rFonts w:ascii="Times New Roman" w:eastAsia="Calibri" w:hAnsi="Times New Roman"/>
          <w:b/>
          <w:sz w:val="24"/>
          <w:szCs w:val="24"/>
        </w:rPr>
        <w:t>СДС</w:t>
      </w:r>
      <w:r w:rsidRPr="005F1B0E">
        <w:rPr>
          <w:rFonts w:ascii="Times New Roman" w:eastAsia="Calibri" w:hAnsi="Times New Roman"/>
          <w:sz w:val="24"/>
          <w:szCs w:val="24"/>
        </w:rPr>
        <w:t xml:space="preserve"> - сумма Доступного остатка по Счету Участника и Доступного остатка по Счету гарантийного фонда Платежной системы Участника-Страховщика;</w:t>
      </w:r>
    </w:p>
    <w:p w14:paraId="7F25ED4F" w14:textId="77777777" w:rsidR="0065764C" w:rsidRPr="005F1B0E" w:rsidRDefault="0065764C" w:rsidP="0065764C">
      <w:pPr>
        <w:spacing w:after="120" w:line="240" w:lineRule="auto"/>
        <w:ind w:firstLine="567"/>
        <w:jc w:val="both"/>
        <w:rPr>
          <w:rFonts w:ascii="Times New Roman" w:eastAsia="Calibri" w:hAnsi="Times New Roman"/>
          <w:sz w:val="24"/>
          <w:szCs w:val="24"/>
        </w:rPr>
      </w:pPr>
      <w:proofErr w:type="spellStart"/>
      <w:r w:rsidRPr="005F1B0E">
        <w:rPr>
          <w:rFonts w:ascii="Times New Roman" w:eastAsia="Calibri" w:hAnsi="Times New Roman"/>
          <w:b/>
          <w:sz w:val="24"/>
          <w:szCs w:val="24"/>
        </w:rPr>
        <w:t>З</w:t>
      </w:r>
      <w:proofErr w:type="gramStart"/>
      <w:r w:rsidRPr="005F1B0E">
        <w:rPr>
          <w:rFonts w:ascii="Times New Roman" w:eastAsia="Calibri" w:hAnsi="Times New Roman"/>
          <w:b/>
          <w:sz w:val="24"/>
          <w:szCs w:val="24"/>
        </w:rPr>
        <w:t>i</w:t>
      </w:r>
      <w:proofErr w:type="spellEnd"/>
      <w:proofErr w:type="gramEnd"/>
      <w:r w:rsidRPr="005F1B0E">
        <w:rPr>
          <w:rFonts w:ascii="Times New Roman" w:eastAsia="Calibri" w:hAnsi="Times New Roman"/>
          <w:sz w:val="24"/>
          <w:szCs w:val="24"/>
        </w:rPr>
        <w:t xml:space="preserve"> - размер денежных средств, недополученных i - м Участником-Страховщиком;</w:t>
      </w:r>
    </w:p>
    <w:p w14:paraId="6D0DE3B0" w14:textId="77777777" w:rsidR="0065764C" w:rsidRPr="005F1B0E" w:rsidRDefault="0065764C" w:rsidP="0065764C">
      <w:pPr>
        <w:spacing w:after="120" w:line="240" w:lineRule="auto"/>
        <w:ind w:firstLine="567"/>
        <w:jc w:val="both"/>
        <w:rPr>
          <w:rFonts w:ascii="Times New Roman" w:eastAsia="Calibri" w:hAnsi="Times New Roman"/>
          <w:i/>
          <w:sz w:val="24"/>
          <w:szCs w:val="24"/>
        </w:rPr>
      </w:pPr>
      <w:r w:rsidRPr="005F1B0E">
        <w:rPr>
          <w:rFonts w:ascii="Times New Roman" w:eastAsia="Calibri" w:hAnsi="Times New Roman"/>
          <w:b/>
          <w:sz w:val="24"/>
          <w:szCs w:val="24"/>
        </w:rPr>
        <w:lastRenderedPageBreak/>
        <w:t>∑</w:t>
      </w:r>
      <w:proofErr w:type="spellStart"/>
      <w:r w:rsidRPr="005F1B0E">
        <w:rPr>
          <w:rFonts w:ascii="Times New Roman" w:eastAsia="Calibri" w:hAnsi="Times New Roman"/>
          <w:b/>
          <w:sz w:val="24"/>
          <w:szCs w:val="24"/>
        </w:rPr>
        <w:t>З</w:t>
      </w:r>
      <w:proofErr w:type="gramStart"/>
      <w:r w:rsidRPr="005F1B0E">
        <w:rPr>
          <w:rFonts w:ascii="Times New Roman" w:eastAsia="Calibri" w:hAnsi="Times New Roman"/>
          <w:b/>
          <w:sz w:val="24"/>
          <w:szCs w:val="24"/>
        </w:rPr>
        <w:t>i</w:t>
      </w:r>
      <w:proofErr w:type="spellEnd"/>
      <w:proofErr w:type="gramEnd"/>
      <w:r w:rsidRPr="005F1B0E">
        <w:rPr>
          <w:rFonts w:ascii="Times New Roman" w:eastAsia="Calibri" w:hAnsi="Times New Roman"/>
          <w:sz w:val="24"/>
          <w:szCs w:val="24"/>
        </w:rPr>
        <w:t xml:space="preserve"> - сумма денежных средств, недополученных всеми Участниками-Страховщиками</w:t>
      </w:r>
      <w:r w:rsidRPr="005F1B0E">
        <w:rPr>
          <w:rFonts w:ascii="Times New Roman" w:eastAsia="Calibri" w:hAnsi="Times New Roman"/>
          <w:i/>
          <w:sz w:val="24"/>
          <w:szCs w:val="24"/>
        </w:rPr>
        <w:t>.</w:t>
      </w:r>
    </w:p>
    <w:p w14:paraId="48E4B7AB" w14:textId="77777777" w:rsidR="0065764C" w:rsidRPr="005F1B0E" w:rsidRDefault="0065764C" w:rsidP="0065764C">
      <w:pPr>
        <w:spacing w:after="0" w:line="240" w:lineRule="auto"/>
        <w:ind w:firstLine="567"/>
        <w:jc w:val="both"/>
        <w:rPr>
          <w:rFonts w:ascii="Times New Roman" w:eastAsia="Calibri" w:hAnsi="Times New Roman"/>
          <w:sz w:val="24"/>
          <w:szCs w:val="24"/>
        </w:rPr>
      </w:pPr>
      <w:proofErr w:type="gramStart"/>
      <w:r w:rsidRPr="005F1B0E">
        <w:rPr>
          <w:rFonts w:ascii="Times New Roman" w:eastAsia="Calibri" w:hAnsi="Times New Roman"/>
          <w:sz w:val="24"/>
          <w:szCs w:val="24"/>
        </w:rPr>
        <w:t xml:space="preserve">В случае если у данного Участника-Страховщика отсутствуют обязательства перед Партнером, Платежный клиринговый центр формирует Распоряжение ПКЦ, на основании которого </w:t>
      </w:r>
      <w:r w:rsidRPr="005F1B0E">
        <w:rPr>
          <w:rFonts w:ascii="Times New Roman" w:hAnsi="Times New Roman"/>
          <w:iCs/>
          <w:sz w:val="24"/>
          <w:szCs w:val="24"/>
        </w:rPr>
        <w:t xml:space="preserve">сумма предоставленных данным Участником-Страховщиком денежных средств распределяется пропорционально имеющимся денежным средствам на Счете Участника и Счете гарантийного фонда Платежной системы Участника-Страховщика и задолженности перед каждым Участником-Страховщиком, </w:t>
      </w:r>
      <w:r w:rsidRPr="005F1B0E">
        <w:rPr>
          <w:rFonts w:ascii="Times New Roman" w:eastAsia="Calibri" w:hAnsi="Times New Roman"/>
          <w:sz w:val="24"/>
          <w:szCs w:val="24"/>
        </w:rPr>
        <w:t>с применением вышеуказанной формулы,</w:t>
      </w:r>
      <w:r w:rsidRPr="005F1B0E">
        <w:rPr>
          <w:rFonts w:ascii="Times New Roman" w:hAnsi="Times New Roman"/>
          <w:iCs/>
          <w:sz w:val="24"/>
          <w:szCs w:val="24"/>
        </w:rPr>
        <w:t xml:space="preserve"> </w:t>
      </w:r>
      <w:r w:rsidRPr="005F1B0E">
        <w:rPr>
          <w:rFonts w:ascii="Times New Roman" w:eastAsia="Calibri" w:hAnsi="Times New Roman"/>
          <w:sz w:val="24"/>
          <w:szCs w:val="24"/>
        </w:rPr>
        <w:t>между Участниками-Страховщиками, перед которыми у данного Участника-Страховщика имеются неисполненные обязательства.</w:t>
      </w:r>
      <w:proofErr w:type="gramEnd"/>
    </w:p>
    <w:p w14:paraId="09670825" w14:textId="77777777" w:rsidR="0065764C" w:rsidRPr="005F1B0E" w:rsidRDefault="0065764C" w:rsidP="0065764C">
      <w:pPr>
        <w:pStyle w:val="6"/>
        <w:jc w:val="both"/>
      </w:pPr>
      <w:bookmarkStart w:id="984" w:name="_Toc492560420"/>
      <w:bookmarkStart w:id="985" w:name="_Toc38905271"/>
      <w:bookmarkStart w:id="986" w:name="_Toc73978871"/>
      <w:bookmarkStart w:id="987" w:name="_Toc69896942"/>
      <w:bookmarkStart w:id="988" w:name="_Toc70341051"/>
      <w:bookmarkStart w:id="989" w:name="_Toc80272765"/>
      <w:bookmarkStart w:id="990" w:name="_Toc84518172"/>
      <w:bookmarkStart w:id="991" w:name="_Toc86145157"/>
      <w:r w:rsidRPr="005F1B0E">
        <w:t>7.2. Порядок осуществления расчета по виду перевода денежных средств, предусмотренного пунктом «а», «а</w:t>
      </w:r>
      <w:proofErr w:type="gramStart"/>
      <w:r w:rsidRPr="005F1B0E">
        <w:rPr>
          <w:vertAlign w:val="superscript"/>
        </w:rPr>
        <w:t>1</w:t>
      </w:r>
      <w:proofErr w:type="gramEnd"/>
      <w:r w:rsidRPr="005F1B0E">
        <w:t>» Раздела 2 Правил</w:t>
      </w:r>
      <w:bookmarkEnd w:id="984"/>
      <w:bookmarkEnd w:id="985"/>
      <w:bookmarkEnd w:id="986"/>
      <w:bookmarkEnd w:id="987"/>
      <w:bookmarkEnd w:id="988"/>
      <w:bookmarkEnd w:id="989"/>
      <w:bookmarkEnd w:id="990"/>
      <w:bookmarkEnd w:id="991"/>
    </w:p>
    <w:p w14:paraId="50B031EE" w14:textId="77777777" w:rsidR="0065764C" w:rsidRPr="005F1B0E" w:rsidRDefault="0065764C" w:rsidP="0065764C">
      <w:pPr>
        <w:tabs>
          <w:tab w:val="center" w:pos="4677"/>
          <w:tab w:val="right" w:pos="9355"/>
        </w:tabs>
        <w:spacing w:after="0" w:line="240" w:lineRule="auto"/>
        <w:ind w:firstLine="709"/>
        <w:contextualSpacing/>
        <w:jc w:val="both"/>
        <w:rPr>
          <w:rFonts w:eastAsia="Calibri"/>
        </w:rPr>
      </w:pPr>
      <w:r w:rsidRPr="005F1B0E">
        <w:rPr>
          <w:rFonts w:ascii="Times New Roman" w:hAnsi="Times New Roman"/>
          <w:sz w:val="24"/>
          <w:szCs w:val="24"/>
        </w:rPr>
        <w:t xml:space="preserve">7.2.1. </w:t>
      </w:r>
      <w:r w:rsidRPr="005F1B0E">
        <w:rPr>
          <w:rFonts w:ascii="Times New Roman" w:eastAsia="Calibri" w:hAnsi="Times New Roman"/>
          <w:sz w:val="24"/>
          <w:szCs w:val="24"/>
        </w:rPr>
        <w:t>Платежный клиринговый центр разделяет все денежные обязательства Участника-Страховщика, Участника-Банка, размер которых определен в соответствии с пунктом 7.1.4 настоящих Правил, на обязательства, исполнение которых будет осуществлено за счет денежных средств, размещенных на Счете Участника, Счете ОПДС и Счете гарантийного фонда Платежной системы Участника-Страховщика, в следующем порядке:</w:t>
      </w:r>
    </w:p>
    <w:p w14:paraId="12786409" w14:textId="77777777" w:rsidR="0065764C" w:rsidRPr="005F1B0E" w:rsidRDefault="0065764C" w:rsidP="0065764C">
      <w:pPr>
        <w:pStyle w:val="msobodytextcxspmiddle"/>
        <w:spacing w:before="0" w:beforeAutospacing="0" w:after="0" w:afterAutospacing="0"/>
        <w:ind w:firstLine="709"/>
        <w:jc w:val="both"/>
        <w:rPr>
          <w:rFonts w:eastAsia="Calibri"/>
          <w:lang w:eastAsia="en-US"/>
        </w:rPr>
      </w:pPr>
      <w:r w:rsidRPr="005F1B0E">
        <w:rPr>
          <w:rFonts w:eastAsia="Calibri"/>
          <w:lang w:eastAsia="en-US"/>
        </w:rPr>
        <w:t xml:space="preserve">1) упорядочивает все Распоряжения, по которым у Участника-Страховщика, </w:t>
      </w:r>
      <w:r w:rsidRPr="005F1B0E">
        <w:rPr>
          <w:rFonts w:eastAsia="Calibri"/>
        </w:rPr>
        <w:t>Участника-Банка</w:t>
      </w:r>
      <w:r w:rsidRPr="005F1B0E">
        <w:rPr>
          <w:rFonts w:eastAsia="Calibri"/>
          <w:lang w:eastAsia="en-US"/>
        </w:rPr>
        <w:t xml:space="preserve"> возникли денежные обязательства, по дате и времени направления информации, необходимой Операционному центру для формирования Ненулевых Распоряжений Участника, Распоряжений о переводе денежных средств. Первым Распоряжением является то, информация для формирования которого поступила ранее всего;</w:t>
      </w:r>
    </w:p>
    <w:p w14:paraId="2FA26850" w14:textId="77777777" w:rsidR="0065764C" w:rsidRPr="005F1B0E" w:rsidRDefault="0065764C" w:rsidP="0065764C">
      <w:pPr>
        <w:pStyle w:val="msobodytextcxspmiddle"/>
        <w:spacing w:before="0" w:beforeAutospacing="0" w:after="0" w:afterAutospacing="0"/>
        <w:ind w:firstLine="709"/>
        <w:jc w:val="both"/>
        <w:rPr>
          <w:rFonts w:eastAsia="Calibri"/>
          <w:lang w:eastAsia="en-US"/>
        </w:rPr>
      </w:pPr>
      <w:r w:rsidRPr="005F1B0E">
        <w:rPr>
          <w:rFonts w:eastAsia="Calibri"/>
          <w:lang w:eastAsia="en-US"/>
        </w:rPr>
        <w:t xml:space="preserve">2) осуществляет проверку каждого Распоряжения в вышеуказанном порядке, начиная с первого, на возможность его оплаты за счет денежных средств, имеющихся на Счете Участника, </w:t>
      </w:r>
      <w:r w:rsidRPr="005F1B0E">
        <w:rPr>
          <w:rFonts w:eastAsia="Calibri"/>
        </w:rPr>
        <w:t>Счете ОПДС</w:t>
      </w:r>
      <w:r w:rsidRPr="005F1B0E">
        <w:rPr>
          <w:rFonts w:eastAsia="Calibri"/>
          <w:lang w:eastAsia="en-US"/>
        </w:rPr>
        <w:t xml:space="preserve">. </w:t>
      </w:r>
    </w:p>
    <w:p w14:paraId="0488A400" w14:textId="77777777" w:rsidR="0065764C" w:rsidRPr="005F1B0E" w:rsidRDefault="0065764C" w:rsidP="0065764C">
      <w:pPr>
        <w:pStyle w:val="msobodytextcxspmiddle"/>
        <w:spacing w:before="0" w:beforeAutospacing="0" w:after="0" w:afterAutospacing="0"/>
        <w:ind w:firstLine="709"/>
        <w:jc w:val="both"/>
        <w:rPr>
          <w:rFonts w:eastAsia="Calibri"/>
          <w:lang w:eastAsia="en-US"/>
        </w:rPr>
      </w:pPr>
      <w:r w:rsidRPr="005F1B0E">
        <w:rPr>
          <w:rFonts w:eastAsia="Calibri"/>
          <w:lang w:eastAsia="en-US"/>
        </w:rPr>
        <w:t xml:space="preserve">В случае если на Счете Участника, </w:t>
      </w:r>
      <w:r w:rsidRPr="005F1B0E">
        <w:rPr>
          <w:rFonts w:eastAsia="Calibri"/>
        </w:rPr>
        <w:t>Счете ОПДС</w:t>
      </w:r>
      <w:r w:rsidRPr="005F1B0E">
        <w:rPr>
          <w:rFonts w:eastAsia="Calibri"/>
          <w:lang w:eastAsia="en-US"/>
        </w:rPr>
        <w:t xml:space="preserve"> достаточно денежных сре</w:t>
      </w:r>
      <w:proofErr w:type="gramStart"/>
      <w:r w:rsidRPr="005F1B0E">
        <w:rPr>
          <w:rFonts w:eastAsia="Calibri"/>
          <w:lang w:eastAsia="en-US"/>
        </w:rPr>
        <w:t>дств дл</w:t>
      </w:r>
      <w:proofErr w:type="gramEnd"/>
      <w:r w:rsidRPr="005F1B0E">
        <w:rPr>
          <w:rFonts w:eastAsia="Calibri"/>
          <w:lang w:eastAsia="en-US"/>
        </w:rPr>
        <w:t xml:space="preserve">я оплаты первого Распоряжения, это обязательство включается в </w:t>
      </w:r>
      <w:r w:rsidRPr="005F1B0E">
        <w:t>Распоряжение ПКЦ, направляемое Платежным клиринговым центром в Расчетный центр.</w:t>
      </w:r>
    </w:p>
    <w:p w14:paraId="09084CCD" w14:textId="77777777" w:rsidR="0065764C" w:rsidRPr="005F1B0E" w:rsidRDefault="0065764C" w:rsidP="0065764C">
      <w:pPr>
        <w:pStyle w:val="msobodytextcxspmiddle"/>
        <w:spacing w:before="0" w:beforeAutospacing="0" w:after="0" w:afterAutospacing="0"/>
        <w:ind w:firstLine="709"/>
        <w:jc w:val="both"/>
        <w:rPr>
          <w:rFonts w:eastAsia="Calibri"/>
          <w:lang w:eastAsia="en-US"/>
        </w:rPr>
      </w:pPr>
      <w:r w:rsidRPr="005F1B0E">
        <w:rPr>
          <w:rFonts w:eastAsia="Calibri"/>
          <w:lang w:eastAsia="en-US"/>
        </w:rPr>
        <w:t xml:space="preserve">3) осуществляет проверку каждого Распоряжения, исполнение которого не может быть осуществлено за счет денежных средств, размещенных на Счете Участника, на возможность его оплаты за счет денежных средств, имеющихся на Счете гарантийного фонда Платежной системы Участника-Страховщика в порядке, определенном подпунктами 1 и 2 настоящего пункта. </w:t>
      </w:r>
      <w:r w:rsidRPr="005F1B0E">
        <w:rPr>
          <w:rFonts w:eastAsia="Calibri"/>
        </w:rPr>
        <w:t xml:space="preserve">При этом при проведении </w:t>
      </w:r>
      <w:r w:rsidRPr="005F1B0E">
        <w:rPr>
          <w:color w:val="000000"/>
        </w:rPr>
        <w:t>р</w:t>
      </w:r>
      <w:r w:rsidRPr="005F1B0E">
        <w:t xml:space="preserve">асчета по виду перевода денежных средств, предусмотренного пунктом «а» Раздела 2 Правил, </w:t>
      </w:r>
      <w:r w:rsidRPr="005F1B0E">
        <w:rPr>
          <w:rFonts w:eastAsia="Calibri"/>
        </w:rPr>
        <w:t xml:space="preserve">учитывается </w:t>
      </w:r>
      <w:r w:rsidRPr="005F1B0E">
        <w:t xml:space="preserve">вся сумма денежных средств, размещенных Участником на Счете гарантийного фонда </w:t>
      </w:r>
      <w:r w:rsidRPr="005F1B0E">
        <w:rPr>
          <w:rFonts w:eastAsia="Calibri"/>
        </w:rPr>
        <w:t>Платежной системы Участника-Страховщика</w:t>
      </w:r>
      <w:r w:rsidRPr="005F1B0E">
        <w:t xml:space="preserve">, в том числе сумма денежных средств, размещенных Участником на данном счете сверх общего размера суммы подлежащих размещению на счете денежных средств, </w:t>
      </w:r>
      <w:proofErr w:type="gramStart"/>
      <w:r w:rsidRPr="005F1B0E">
        <w:t>условия</w:t>
      </w:r>
      <w:proofErr w:type="gramEnd"/>
      <w:r w:rsidRPr="005F1B0E">
        <w:t xml:space="preserve"> формирования которого определены в пункте 5.4.1.5. настоящих Правил.</w:t>
      </w:r>
    </w:p>
    <w:p w14:paraId="1E76FBD0" w14:textId="77777777" w:rsidR="0065764C" w:rsidRPr="005F1B0E" w:rsidRDefault="0065764C" w:rsidP="0065764C">
      <w:pPr>
        <w:pStyle w:val="msobodytextcxspmiddle"/>
        <w:spacing w:before="0" w:beforeAutospacing="0" w:after="0" w:afterAutospacing="0"/>
        <w:ind w:firstLine="709"/>
        <w:jc w:val="both"/>
        <w:rPr>
          <w:rFonts w:eastAsia="Calibri"/>
          <w:lang w:eastAsia="en-US"/>
        </w:rPr>
      </w:pPr>
      <w:proofErr w:type="gramStart"/>
      <w:r w:rsidRPr="005F1B0E">
        <w:rPr>
          <w:rFonts w:eastAsia="Calibri"/>
        </w:rPr>
        <w:t>В случае если Счет (Счета) гарантийного фонда Платежной системы Участника-Страховщика открыт у Участника-Банка (открыты у Участников-Банков), не являющегося Расчетным центром, Платежный клиринговый центр по Распоряжениям Участника, оплата по которым будет произведена со Счета (Счетов) гарантийного фонда Платежной системы Участника-Страховщика, осуществляет действия, предусмотренные пунктом 5.3 настоящих Правил</w:t>
      </w:r>
      <w:r w:rsidRPr="005F1B0E">
        <w:rPr>
          <w:rFonts w:eastAsia="Calibri"/>
          <w:lang w:eastAsia="en-US"/>
        </w:rPr>
        <w:t>.</w:t>
      </w:r>
      <w:proofErr w:type="gramEnd"/>
    </w:p>
    <w:p w14:paraId="55A71BE6" w14:textId="77777777" w:rsidR="00F562CE" w:rsidRPr="005F1B0E" w:rsidRDefault="00F562CE" w:rsidP="00F562CE">
      <w:pPr>
        <w:pStyle w:val="msobodytextcxspmiddle"/>
        <w:spacing w:before="0" w:beforeAutospacing="0" w:after="0" w:afterAutospacing="0"/>
        <w:ind w:firstLine="709"/>
        <w:jc w:val="both"/>
        <w:rPr>
          <w:rFonts w:eastAsia="Calibri"/>
          <w:lang w:eastAsia="en-US"/>
        </w:rPr>
      </w:pPr>
      <w:r w:rsidRPr="005F1B0E">
        <w:rPr>
          <w:rFonts w:eastAsia="Batang"/>
        </w:rPr>
        <w:t xml:space="preserve">Денежные средства со Счета (Счетов) гарантийного фонда </w:t>
      </w:r>
      <w:r w:rsidRPr="005F1B0E">
        <w:rPr>
          <w:rFonts w:eastAsia="Calibri"/>
        </w:rPr>
        <w:t xml:space="preserve">Платежной системы Участника-Страховщика, открытого </w:t>
      </w:r>
      <w:r w:rsidRPr="005F1B0E">
        <w:t>у Участника-Банка (Участников-Банков), не являющегося Расчетным центром,</w:t>
      </w:r>
      <w:r w:rsidRPr="005F1B0E">
        <w:rPr>
          <w:rFonts w:eastAsia="Batang"/>
        </w:rPr>
        <w:t xml:space="preserve"> </w:t>
      </w:r>
      <w:r w:rsidRPr="005F1B0E">
        <w:rPr>
          <w:rFonts w:eastAsia="Calibri"/>
          <w:lang w:eastAsia="en-US"/>
        </w:rPr>
        <w:t xml:space="preserve">должны быть зачислены </w:t>
      </w:r>
      <w:r w:rsidRPr="005F1B0E">
        <w:rPr>
          <w:rFonts w:eastAsia="Batang"/>
        </w:rPr>
        <w:t xml:space="preserve">на Счет учета результатов платежного клиринга </w:t>
      </w:r>
      <w:r w:rsidRPr="005F1B0E">
        <w:rPr>
          <w:rFonts w:eastAsia="Calibri"/>
          <w:lang w:eastAsia="en-US"/>
        </w:rPr>
        <w:t>не позднее</w:t>
      </w:r>
      <w:r w:rsidRPr="005F1B0E">
        <w:rPr>
          <w:rFonts w:eastAsia="Batang"/>
        </w:rPr>
        <w:t xml:space="preserve"> 14:00 дня открытия Расчетной сессии по виду расчетов, </w:t>
      </w:r>
      <w:r w:rsidRPr="005F1B0E">
        <w:rPr>
          <w:rFonts w:eastAsia="Batang"/>
        </w:rPr>
        <w:lastRenderedPageBreak/>
        <w:t>указанному в пункте «а» раздела 2 Правил, и не позднее 12:00 по виду расчетов, указанному в пункте «</w:t>
      </w:r>
      <w:r w:rsidRPr="005F1B0E">
        <w:t>«а</w:t>
      </w:r>
      <w:proofErr w:type="gramStart"/>
      <w:r w:rsidRPr="005F1B0E">
        <w:rPr>
          <w:vertAlign w:val="superscript"/>
        </w:rPr>
        <w:t>1</w:t>
      </w:r>
      <w:proofErr w:type="gramEnd"/>
      <w:r w:rsidRPr="005F1B0E">
        <w:t>» Раздела 2 Правил</w:t>
      </w:r>
      <w:r w:rsidRPr="005F1B0E">
        <w:rPr>
          <w:rFonts w:eastAsia="Batang"/>
        </w:rPr>
        <w:t>.</w:t>
      </w:r>
    </w:p>
    <w:p w14:paraId="06E62F62" w14:textId="77777777" w:rsidR="0065764C" w:rsidRPr="005F1B0E" w:rsidRDefault="0065764C" w:rsidP="0065764C">
      <w:pPr>
        <w:pStyle w:val="msobodytextcxspmiddle"/>
        <w:spacing w:before="0" w:beforeAutospacing="0" w:after="240" w:afterAutospacing="0"/>
        <w:ind w:firstLine="709"/>
        <w:contextualSpacing/>
        <w:jc w:val="both"/>
        <w:rPr>
          <w:rFonts w:eastAsia="Calibri"/>
          <w:lang w:eastAsia="en-US"/>
        </w:rPr>
      </w:pPr>
      <w:r w:rsidRPr="005F1B0E">
        <w:rPr>
          <w:rFonts w:eastAsia="Calibri"/>
          <w:lang w:eastAsia="en-US"/>
        </w:rPr>
        <w:t>4) Платежный клиринговый центр исключает из текущей Расчетной сессии Распоряжения, исполнение которых не может быть осуществлено за счет денежных средств, размещенных на Счете Участника и Счете (Счетах) гарантийного фонда Платежной системы данного Участника в дату проведения Расчетной сессии. Указанные Распоряжения переносятся на очередную Расчетную сессию до наступления возможности их исполнения.</w:t>
      </w:r>
    </w:p>
    <w:p w14:paraId="47B47A7F" w14:textId="77777777" w:rsidR="0065764C" w:rsidRPr="005F1B0E" w:rsidRDefault="0065764C" w:rsidP="0065764C">
      <w:pPr>
        <w:pStyle w:val="msobodytextcxspmiddle"/>
        <w:spacing w:before="0" w:beforeAutospacing="0" w:after="0" w:afterAutospacing="0"/>
        <w:ind w:firstLine="709"/>
        <w:contextualSpacing/>
        <w:jc w:val="both"/>
      </w:pPr>
      <w:r w:rsidRPr="005F1B0E">
        <w:t>7.2.2. Платежный клиринговый центр направляет в Расчетный центр Распоряжение ПКЦ на перевод денежных средств:</w:t>
      </w:r>
    </w:p>
    <w:p w14:paraId="71CC474E" w14:textId="77777777" w:rsidR="0065764C" w:rsidRPr="005F1B0E" w:rsidRDefault="0065764C" w:rsidP="0065764C">
      <w:pPr>
        <w:pStyle w:val="msobodytextcxspmiddle"/>
        <w:spacing w:before="0" w:beforeAutospacing="0" w:after="0" w:afterAutospacing="0"/>
        <w:ind w:firstLine="709"/>
        <w:contextualSpacing/>
        <w:jc w:val="both"/>
      </w:pPr>
      <w:r w:rsidRPr="005F1B0E">
        <w:t xml:space="preserve">а) со Счетов Участников и Счета ОПДС на Счет учета результатов платежного клиринга; </w:t>
      </w:r>
    </w:p>
    <w:p w14:paraId="44D86E20" w14:textId="77777777" w:rsidR="0065764C" w:rsidRPr="005F1B0E" w:rsidRDefault="0065764C" w:rsidP="0065764C">
      <w:pPr>
        <w:pStyle w:val="msobodytextcxspmiddle"/>
        <w:spacing w:before="0" w:beforeAutospacing="0" w:after="0" w:afterAutospacing="0"/>
        <w:ind w:firstLine="709"/>
        <w:contextualSpacing/>
        <w:jc w:val="both"/>
        <w:rPr>
          <w:rFonts w:eastAsia="Batang"/>
        </w:rPr>
      </w:pPr>
      <w:r w:rsidRPr="005F1B0E">
        <w:rPr>
          <w:rFonts w:eastAsia="Batang"/>
        </w:rPr>
        <w:t xml:space="preserve">б) со Счетов гарантийного фонда Платежной системы Участника-Страховщика (если </w:t>
      </w:r>
      <w:r w:rsidRPr="005F1B0E">
        <w:t>Счет гарантийного фонда Платежной системы Участника-Страховщика открыт в Расчетном центре) на Счет учета результатов платежного клиринга</w:t>
      </w:r>
      <w:r w:rsidRPr="005F1B0E">
        <w:rPr>
          <w:rFonts w:eastAsia="Batang"/>
        </w:rPr>
        <w:t xml:space="preserve"> в случае недостаточности денежных средств на Счете Участника</w:t>
      </w:r>
      <w:r w:rsidRPr="005F1B0E">
        <w:t>;</w:t>
      </w:r>
    </w:p>
    <w:p w14:paraId="3E05A5F4" w14:textId="77777777" w:rsidR="0065764C" w:rsidRPr="005F1B0E" w:rsidRDefault="0065764C" w:rsidP="0065764C">
      <w:pPr>
        <w:pStyle w:val="msobodytextcxspmiddle"/>
        <w:spacing w:before="0" w:beforeAutospacing="0" w:after="0" w:afterAutospacing="0"/>
        <w:ind w:firstLine="709"/>
        <w:contextualSpacing/>
        <w:jc w:val="both"/>
        <w:rPr>
          <w:color w:val="000000"/>
        </w:rPr>
      </w:pPr>
      <w:r w:rsidRPr="005F1B0E">
        <w:rPr>
          <w:rFonts w:eastAsia="Batang"/>
        </w:rPr>
        <w:t xml:space="preserve">в) на перевод </w:t>
      </w:r>
      <w:r w:rsidRPr="005F1B0E">
        <w:rPr>
          <w:color w:val="000000"/>
        </w:rPr>
        <w:t xml:space="preserve">денежных средств со </w:t>
      </w:r>
      <w:r w:rsidRPr="005F1B0E">
        <w:t xml:space="preserve">Счета учета результатов платежного клиринга </w:t>
      </w:r>
      <w:r w:rsidRPr="005F1B0E">
        <w:rPr>
          <w:color w:val="000000"/>
        </w:rPr>
        <w:t>на Счета Участников и/или Счета ОПДС в размере:</w:t>
      </w:r>
    </w:p>
    <w:p w14:paraId="79BC63CB" w14:textId="77777777" w:rsidR="0065764C" w:rsidRPr="005F1B0E" w:rsidRDefault="0065764C" w:rsidP="0065764C">
      <w:pPr>
        <w:pStyle w:val="msobodytextcxspmiddle"/>
        <w:spacing w:before="0" w:beforeAutospacing="0" w:after="0" w:afterAutospacing="0"/>
        <w:ind w:firstLine="709"/>
        <w:contextualSpacing/>
        <w:jc w:val="both"/>
        <w:rPr>
          <w:rFonts w:eastAsia="Batang"/>
        </w:rPr>
      </w:pPr>
      <w:r w:rsidRPr="005F1B0E">
        <w:rPr>
          <w:color w:val="000000"/>
        </w:rPr>
        <w:t>- возмещения, получаемого каждым Участником-Страховщиком, определенном в соответствии с пунктом 7.1.4.1 настоящих Правил для р</w:t>
      </w:r>
      <w:r w:rsidRPr="005F1B0E">
        <w:t>асчета по виду перевода денежных средств, предусмотренного пунктом «а» Раздела 2 Правил Системы</w:t>
      </w:r>
      <w:r w:rsidRPr="005F1B0E">
        <w:rPr>
          <w:rFonts w:eastAsia="Batang"/>
        </w:rPr>
        <w:t>;</w:t>
      </w:r>
    </w:p>
    <w:p w14:paraId="4B4D6100" w14:textId="77777777" w:rsidR="0065764C" w:rsidRPr="005F1B0E" w:rsidRDefault="0065764C" w:rsidP="0065764C">
      <w:pPr>
        <w:pStyle w:val="msobodytextcxspmiddle"/>
        <w:spacing w:before="0" w:beforeAutospacing="0" w:after="0" w:afterAutospacing="0"/>
        <w:ind w:firstLine="709"/>
        <w:contextualSpacing/>
        <w:jc w:val="both"/>
      </w:pPr>
      <w:r w:rsidRPr="005F1B0E">
        <w:rPr>
          <w:rFonts w:eastAsia="Batang"/>
        </w:rPr>
        <w:t xml:space="preserve">- Распоряжения </w:t>
      </w:r>
      <w:r w:rsidRPr="005F1B0E">
        <w:rPr>
          <w:color w:val="000000"/>
        </w:rPr>
        <w:t>для р</w:t>
      </w:r>
      <w:r w:rsidRPr="005F1B0E">
        <w:t>асчета по виду перевода денежных средств, предусмотренного пунктом «а</w:t>
      </w:r>
      <w:proofErr w:type="gramStart"/>
      <w:r w:rsidRPr="005F1B0E">
        <w:rPr>
          <w:vertAlign w:val="superscript"/>
        </w:rPr>
        <w:t>1</w:t>
      </w:r>
      <w:proofErr w:type="gramEnd"/>
      <w:r w:rsidRPr="005F1B0E">
        <w:t>» Раздела 2 Правил.</w:t>
      </w:r>
    </w:p>
    <w:p w14:paraId="728F1962" w14:textId="77777777" w:rsidR="0065764C" w:rsidRPr="005F1B0E" w:rsidRDefault="0065764C" w:rsidP="0065764C">
      <w:pPr>
        <w:pStyle w:val="msobodytextcxspmiddle"/>
        <w:spacing w:before="0" w:beforeAutospacing="0" w:after="0" w:afterAutospacing="0"/>
        <w:ind w:firstLine="709"/>
        <w:contextualSpacing/>
        <w:jc w:val="both"/>
        <w:rPr>
          <w:rFonts w:eastAsia="Batang"/>
        </w:rPr>
      </w:pPr>
      <w:r w:rsidRPr="005F1B0E">
        <w:t>Расчетный центр исполняет Распоряжение ПКЦ в день его получения</w:t>
      </w:r>
      <w:r w:rsidRPr="005F1B0E">
        <w:rPr>
          <w:rFonts w:eastAsia="Batang"/>
        </w:rPr>
        <w:t>.</w:t>
      </w:r>
    </w:p>
    <w:p w14:paraId="76CDC361" w14:textId="77777777" w:rsidR="0065764C" w:rsidRPr="005F1B0E" w:rsidRDefault="0065764C" w:rsidP="0065764C">
      <w:pPr>
        <w:pStyle w:val="msobodytextcxspmiddle"/>
        <w:spacing w:after="0"/>
        <w:ind w:firstLine="709"/>
        <w:contextualSpacing/>
        <w:jc w:val="both"/>
      </w:pPr>
      <w:r w:rsidRPr="005F1B0E">
        <w:t>Расчетный центр до 18:00 дня открытия Расчетной сессии направляет в Платежный клиринговый центр уведомление об успешном проведении Расчетной сессии путем направления электронного документа, содержащего информацию об остатках денежных средств на счетах Участников по результатам проведенной Расчетной сессии.</w:t>
      </w:r>
    </w:p>
    <w:p w14:paraId="4ECD46F7" w14:textId="77777777" w:rsidR="0065764C" w:rsidRPr="005F1B0E" w:rsidRDefault="0065764C" w:rsidP="0065764C">
      <w:pPr>
        <w:pStyle w:val="msobodytextcxspmiddle"/>
        <w:spacing w:before="0" w:beforeAutospacing="0" w:after="0" w:afterAutospacing="0"/>
        <w:ind w:firstLine="709"/>
        <w:contextualSpacing/>
        <w:jc w:val="both"/>
        <w:rPr>
          <w:rFonts w:eastAsia="Batang"/>
        </w:rPr>
      </w:pPr>
      <w:r w:rsidRPr="005F1B0E">
        <w:t>Расчетная сессия завершена.</w:t>
      </w:r>
      <w:r w:rsidRPr="005F1B0E">
        <w:rPr>
          <w:rFonts w:eastAsia="Batang"/>
        </w:rPr>
        <w:t xml:space="preserve"> </w:t>
      </w:r>
    </w:p>
    <w:p w14:paraId="34284CC5" w14:textId="77777777" w:rsidR="0065764C" w:rsidRPr="005F1B0E" w:rsidRDefault="0065764C" w:rsidP="0065764C">
      <w:pPr>
        <w:pStyle w:val="msobodytextcxspmiddle"/>
        <w:tabs>
          <w:tab w:val="left" w:pos="567"/>
        </w:tabs>
        <w:spacing w:before="0" w:beforeAutospacing="0" w:after="0" w:afterAutospacing="0"/>
        <w:ind w:firstLine="709"/>
        <w:contextualSpacing/>
        <w:jc w:val="both"/>
        <w:rPr>
          <w:rFonts w:eastAsia="Batang"/>
        </w:rPr>
      </w:pPr>
      <w:proofErr w:type="gramStart"/>
      <w:r w:rsidRPr="005F1B0E">
        <w:rPr>
          <w:rFonts w:eastAsia="Batang"/>
        </w:rPr>
        <w:t xml:space="preserve">Участники-Страховщики получают от Расчетного центра выписку по Счету Участника и Счету гарантийного фонда Платежной системы Участника-Страховщика (если </w:t>
      </w:r>
      <w:r w:rsidRPr="005F1B0E">
        <w:t>Счет гарантийного фонда Платежной системы Участника-Страховщика открыт в Расчетном центре)</w:t>
      </w:r>
      <w:r w:rsidRPr="005F1B0E">
        <w:rPr>
          <w:rFonts w:eastAsia="Batang"/>
        </w:rPr>
        <w:t xml:space="preserve">, а Участники-Банки - выписку по Счету ОПДС </w:t>
      </w:r>
      <w:r w:rsidRPr="005F1B0E">
        <w:t>или иной подтверждающий документ по форме, согласованной с Оператором Системы</w:t>
      </w:r>
      <w:r w:rsidRPr="005F1B0E">
        <w:rPr>
          <w:rFonts w:eastAsia="Batang"/>
        </w:rPr>
        <w:t>, в течение 1 (одного) рабочего дня после завершения Расчетной сессии.</w:t>
      </w:r>
      <w:proofErr w:type="gramEnd"/>
    </w:p>
    <w:p w14:paraId="0915EFA5" w14:textId="77777777" w:rsidR="0065764C" w:rsidRPr="005F1B0E" w:rsidRDefault="0065764C" w:rsidP="0065764C">
      <w:pPr>
        <w:pStyle w:val="msobodytextcxspmiddle"/>
        <w:tabs>
          <w:tab w:val="left" w:pos="567"/>
        </w:tabs>
        <w:spacing w:before="0" w:beforeAutospacing="0" w:after="0" w:afterAutospacing="0"/>
        <w:ind w:firstLine="709"/>
        <w:contextualSpacing/>
        <w:jc w:val="both"/>
        <w:rPr>
          <w:rFonts w:eastAsia="Batang"/>
        </w:rPr>
      </w:pPr>
      <w:r w:rsidRPr="005F1B0E">
        <w:t>В случае если после завершения Расчетной сессии минимальный доступный остаток денежных средств на Счете Участника для перевода денежных средств, предусмотренного пунктом «а» или «а</w:t>
      </w:r>
      <w:proofErr w:type="gramStart"/>
      <w:r w:rsidRPr="005F1B0E">
        <w:rPr>
          <w:vertAlign w:val="superscript"/>
        </w:rPr>
        <w:t>1</w:t>
      </w:r>
      <w:proofErr w:type="gramEnd"/>
      <w:r w:rsidRPr="005F1B0E">
        <w:t>» Раздела 2 Правил Системы, составит менее 300 000 (триста тысяч) рублей, Участник-Страховщик обязан в течение 3 (трех) рабочих дней с даты завершения Расчетной сессии обеспечить перечисление денежных средств, необходимых для восстановления на Счете Участника минимального доступного остатка в размере 300 000 (триста тысяч) рублей.</w:t>
      </w:r>
    </w:p>
    <w:p w14:paraId="29974AC2" w14:textId="77777777" w:rsidR="0065764C" w:rsidRPr="005F1B0E" w:rsidRDefault="0065764C" w:rsidP="0065764C">
      <w:pPr>
        <w:pStyle w:val="msobodytextcxspmiddle"/>
        <w:spacing w:before="0" w:beforeAutospacing="0" w:after="0" w:afterAutospacing="0"/>
        <w:ind w:firstLine="709"/>
        <w:contextualSpacing/>
        <w:jc w:val="both"/>
      </w:pPr>
      <w:proofErr w:type="gramStart"/>
      <w:r w:rsidRPr="005F1B0E">
        <w:t>В случае если по Распоряжению ПКЦ на Счет ОПДС поступили денежные средства, при этом в назначении платежа указано, что получателем денежных средств является Партнер, Участник-Банк обязан осуществить перевод полученных денежных средств Партнеру в соответствии с назначением платежа, указанным в соответствующем Распоряжении, не позднее дня, следующего за днем зачисления денежных средств на Счет ОПДС, без дополнительных распоряжений Участника-Страховщика, Платежного клирингового центра</w:t>
      </w:r>
      <w:proofErr w:type="gramEnd"/>
      <w:r w:rsidRPr="005F1B0E">
        <w:t xml:space="preserve">. Денежные средства переводятся Участником-Банком по реквизитам, указанным в Договоре банковского счета, заключенном между данным Участником-Банком и Партнером в целях осуществления перевода денежных средств. В подтверждение осуществленного перевода денежных средств Участник-Банк обязан </w:t>
      </w:r>
      <w:r w:rsidRPr="005F1B0E">
        <w:lastRenderedPageBreak/>
        <w:t>предоставить Оператору Системы выписку по счету ОПДС или иной подтверждающий документ по форме, согласованной с Оператором Системы.</w:t>
      </w:r>
    </w:p>
    <w:p w14:paraId="2C1BC8B3" w14:textId="77777777" w:rsidR="00886E1E" w:rsidRPr="005F1B0E" w:rsidRDefault="0065764C" w:rsidP="00886E1E">
      <w:pPr>
        <w:tabs>
          <w:tab w:val="center" w:pos="4677"/>
          <w:tab w:val="right" w:pos="9355"/>
        </w:tabs>
        <w:spacing w:after="0" w:line="240" w:lineRule="auto"/>
        <w:ind w:firstLine="709"/>
        <w:contextualSpacing/>
        <w:jc w:val="both"/>
        <w:rPr>
          <w:rFonts w:ascii="Times New Roman" w:eastAsia="Batang" w:hAnsi="Times New Roman"/>
          <w:sz w:val="24"/>
          <w:szCs w:val="24"/>
        </w:rPr>
      </w:pPr>
      <w:r w:rsidRPr="005F1B0E">
        <w:rPr>
          <w:rFonts w:ascii="Times New Roman" w:eastAsia="Batang" w:hAnsi="Times New Roman"/>
          <w:sz w:val="24"/>
          <w:szCs w:val="24"/>
        </w:rPr>
        <w:t xml:space="preserve">7.2.3. </w:t>
      </w:r>
      <w:r w:rsidR="00886E1E" w:rsidRPr="005F1B0E">
        <w:rPr>
          <w:rFonts w:ascii="Times New Roman" w:eastAsia="Batang" w:hAnsi="Times New Roman"/>
          <w:sz w:val="24"/>
          <w:szCs w:val="24"/>
        </w:rPr>
        <w:t xml:space="preserve">В случае если денежные средства со Счета (Счетов) гарантийного фонда, </w:t>
      </w:r>
      <w:r w:rsidR="00886E1E" w:rsidRPr="005F1B0E">
        <w:rPr>
          <w:rFonts w:ascii="Times New Roman" w:eastAsia="Calibri" w:hAnsi="Times New Roman"/>
          <w:sz w:val="24"/>
          <w:szCs w:val="24"/>
        </w:rPr>
        <w:t xml:space="preserve">открытого </w:t>
      </w:r>
      <w:r w:rsidR="00886E1E" w:rsidRPr="005F1B0E">
        <w:rPr>
          <w:rFonts w:ascii="Times New Roman" w:hAnsi="Times New Roman"/>
          <w:sz w:val="24"/>
          <w:szCs w:val="24"/>
        </w:rPr>
        <w:t>у Участника-Банка (открытых у Участников-Банков), не являющегося (являющихся) Расчетным центром,</w:t>
      </w:r>
      <w:r w:rsidR="00886E1E" w:rsidRPr="005F1B0E">
        <w:rPr>
          <w:rFonts w:ascii="Times New Roman" w:eastAsia="Batang" w:hAnsi="Times New Roman"/>
          <w:sz w:val="24"/>
          <w:szCs w:val="24"/>
        </w:rPr>
        <w:t xml:space="preserve"> не поступили на Счет учета результатов платежного клиринга в срок до 14:00 дня открытия Расчетной сессии по виду расчетов, указанному в пункте «а» раздела 2 Правил, и не позднее 12:00 по виду расчетов, указанному в пункте </w:t>
      </w:r>
      <w:r w:rsidR="00886E1E" w:rsidRPr="005F1B0E">
        <w:rPr>
          <w:rFonts w:ascii="Times New Roman" w:hAnsi="Times New Roman"/>
          <w:sz w:val="24"/>
          <w:szCs w:val="24"/>
        </w:rPr>
        <w:t>«а</w:t>
      </w:r>
      <w:proofErr w:type="gramStart"/>
      <w:r w:rsidR="00886E1E" w:rsidRPr="005F1B0E">
        <w:rPr>
          <w:rFonts w:ascii="Times New Roman" w:hAnsi="Times New Roman"/>
          <w:sz w:val="24"/>
          <w:szCs w:val="24"/>
          <w:vertAlign w:val="superscript"/>
        </w:rPr>
        <w:t>1</w:t>
      </w:r>
      <w:proofErr w:type="gramEnd"/>
      <w:r w:rsidR="00886E1E" w:rsidRPr="005F1B0E">
        <w:rPr>
          <w:rFonts w:ascii="Times New Roman" w:hAnsi="Times New Roman"/>
          <w:sz w:val="24"/>
          <w:szCs w:val="24"/>
        </w:rPr>
        <w:t>»</w:t>
      </w:r>
      <w:r w:rsidR="00886E1E" w:rsidRPr="005F1B0E">
        <w:rPr>
          <w:rFonts w:ascii="Times New Roman" w:eastAsia="Batang" w:hAnsi="Times New Roman"/>
          <w:sz w:val="24"/>
          <w:szCs w:val="24"/>
        </w:rPr>
        <w:t xml:space="preserve"> Раздела 2 Правил, осуществляются следующие действия:</w:t>
      </w:r>
    </w:p>
    <w:p w14:paraId="40EF34CC" w14:textId="77777777" w:rsidR="0065764C" w:rsidRPr="005F1B0E" w:rsidRDefault="0065764C" w:rsidP="0065764C">
      <w:pPr>
        <w:tabs>
          <w:tab w:val="center" w:pos="4677"/>
          <w:tab w:val="right" w:pos="9355"/>
        </w:tabs>
        <w:spacing w:after="0" w:line="240" w:lineRule="auto"/>
        <w:ind w:firstLine="709"/>
        <w:contextualSpacing/>
        <w:jc w:val="both"/>
        <w:rPr>
          <w:rFonts w:ascii="Times New Roman" w:eastAsia="Batang" w:hAnsi="Times New Roman"/>
          <w:sz w:val="24"/>
          <w:szCs w:val="24"/>
        </w:rPr>
      </w:pPr>
      <w:proofErr w:type="gramStart"/>
      <w:r w:rsidRPr="005F1B0E">
        <w:rPr>
          <w:rFonts w:ascii="Times New Roman" w:eastAsia="Batang" w:hAnsi="Times New Roman"/>
          <w:sz w:val="24"/>
          <w:szCs w:val="24"/>
        </w:rPr>
        <w:t>Оператор Системы продлевает Расчетную сессию на 1 (один) рабочий день, о чем уведомляет Участников по адресам электронной почты ответственных работников, а также Расчетный центр о необходимости возврата денежных средств, перечисленных на Счет учета результатов платежного клиринга в соответствии с пунктом 5.3 настоящих Правил, на Счета гарантийного фонда Платежной системы Участников-Страховщиков, с которых было осуществлено списание денежных средств, и Счет ОПДС.</w:t>
      </w:r>
      <w:proofErr w:type="gramEnd"/>
    </w:p>
    <w:p w14:paraId="33C951AC" w14:textId="77777777" w:rsidR="0065764C" w:rsidRPr="005F1B0E" w:rsidRDefault="0065764C" w:rsidP="0065764C">
      <w:pPr>
        <w:tabs>
          <w:tab w:val="center" w:pos="4677"/>
          <w:tab w:val="right" w:pos="9355"/>
        </w:tabs>
        <w:spacing w:after="0" w:line="240" w:lineRule="auto"/>
        <w:ind w:firstLine="709"/>
        <w:contextualSpacing/>
        <w:jc w:val="both"/>
        <w:rPr>
          <w:rFonts w:ascii="Times New Roman" w:eastAsia="Batang" w:hAnsi="Times New Roman"/>
          <w:sz w:val="24"/>
          <w:szCs w:val="24"/>
        </w:rPr>
      </w:pPr>
      <w:r w:rsidRPr="005F1B0E">
        <w:rPr>
          <w:rFonts w:ascii="Times New Roman" w:eastAsia="Batang" w:hAnsi="Times New Roman"/>
          <w:sz w:val="24"/>
          <w:szCs w:val="24"/>
        </w:rPr>
        <w:t xml:space="preserve">Расчетный центр осуществляет возврат указанных денежных средств </w:t>
      </w:r>
      <w:proofErr w:type="gramStart"/>
      <w:r w:rsidRPr="005F1B0E">
        <w:rPr>
          <w:rFonts w:ascii="Times New Roman" w:eastAsia="Batang" w:hAnsi="Times New Roman"/>
          <w:sz w:val="24"/>
          <w:szCs w:val="24"/>
        </w:rPr>
        <w:t>на те</w:t>
      </w:r>
      <w:proofErr w:type="gramEnd"/>
      <w:r w:rsidRPr="005F1B0E">
        <w:rPr>
          <w:rFonts w:ascii="Times New Roman" w:eastAsia="Batang" w:hAnsi="Times New Roman"/>
          <w:sz w:val="24"/>
          <w:szCs w:val="24"/>
        </w:rPr>
        <w:t xml:space="preserve"> Счета гарантийного фонда Платежной системы Участников-Страховщиков, с которых было осуществлено списание денежных средств, и Счет ОПДС.</w:t>
      </w:r>
    </w:p>
    <w:p w14:paraId="4D4F0BF9" w14:textId="77777777" w:rsidR="0065764C" w:rsidRPr="005F1B0E" w:rsidRDefault="0065764C" w:rsidP="0065764C">
      <w:pPr>
        <w:tabs>
          <w:tab w:val="center" w:pos="4677"/>
          <w:tab w:val="right" w:pos="9355"/>
        </w:tabs>
        <w:spacing w:after="0" w:line="240" w:lineRule="auto"/>
        <w:ind w:firstLine="709"/>
        <w:contextualSpacing/>
        <w:jc w:val="both"/>
        <w:rPr>
          <w:rFonts w:ascii="Times New Roman" w:eastAsia="Batang" w:hAnsi="Times New Roman"/>
          <w:sz w:val="24"/>
          <w:szCs w:val="24"/>
        </w:rPr>
      </w:pPr>
      <w:r w:rsidRPr="005F1B0E">
        <w:rPr>
          <w:rFonts w:ascii="Times New Roman" w:eastAsia="Batang" w:hAnsi="Times New Roman"/>
          <w:sz w:val="24"/>
          <w:szCs w:val="24"/>
        </w:rPr>
        <w:t>На второй день Расчетной сессии осуществляются действия, предусмотренные пунктами 7.1.3, 7.1.4 и 7.2 настоящих Правил.</w:t>
      </w:r>
    </w:p>
    <w:p w14:paraId="6C8B3D26" w14:textId="77777777" w:rsidR="0065764C" w:rsidRPr="005F1B0E" w:rsidRDefault="0065764C" w:rsidP="0065764C">
      <w:pPr>
        <w:tabs>
          <w:tab w:val="center" w:pos="4677"/>
          <w:tab w:val="right" w:pos="9355"/>
        </w:tabs>
        <w:spacing w:after="0" w:line="240" w:lineRule="auto"/>
        <w:ind w:firstLine="709"/>
        <w:contextualSpacing/>
        <w:jc w:val="both"/>
        <w:rPr>
          <w:rFonts w:ascii="Times New Roman" w:eastAsia="Batang" w:hAnsi="Times New Roman"/>
          <w:sz w:val="24"/>
          <w:szCs w:val="24"/>
        </w:rPr>
      </w:pPr>
      <w:proofErr w:type="gramStart"/>
      <w:r w:rsidRPr="005F1B0E">
        <w:rPr>
          <w:rFonts w:ascii="Times New Roman" w:eastAsia="Batang" w:hAnsi="Times New Roman"/>
          <w:sz w:val="24"/>
          <w:szCs w:val="24"/>
        </w:rPr>
        <w:t>В случае отсутствия денежных средств по состоянию на 9:00 второго рабочего дня с даты окончания Операционного периода на Счете покрытия или Счете Участника в Расчетном центре в размере не менее указанного в Сводном реестре обязательств Оператор направляет в Расчетный центр или Участник-Банк (Участники-Банки), не являющийся (не являющиеся) Расчетным центром, распоряжение на перечисление недостающей суммы денежных средств со Счета (Счетов</w:t>
      </w:r>
      <w:proofErr w:type="gramEnd"/>
      <w:r w:rsidRPr="005F1B0E">
        <w:rPr>
          <w:rFonts w:ascii="Times New Roman" w:eastAsia="Batang" w:hAnsi="Times New Roman"/>
          <w:sz w:val="24"/>
          <w:szCs w:val="24"/>
        </w:rPr>
        <w:t>) гарантийного фонда на Счет учета результатов платежного клиринга в порядке, определенным настоящим разделом.</w:t>
      </w:r>
    </w:p>
    <w:p w14:paraId="34B5D803" w14:textId="77777777" w:rsidR="0065764C" w:rsidRPr="005F1B0E" w:rsidRDefault="0065764C" w:rsidP="0065764C">
      <w:pPr>
        <w:tabs>
          <w:tab w:val="center" w:pos="4677"/>
          <w:tab w:val="right" w:pos="9355"/>
        </w:tabs>
        <w:spacing w:after="0" w:line="240" w:lineRule="auto"/>
        <w:ind w:firstLine="709"/>
        <w:contextualSpacing/>
        <w:jc w:val="both"/>
        <w:rPr>
          <w:rFonts w:ascii="Times New Roman" w:eastAsia="Batang" w:hAnsi="Times New Roman"/>
          <w:sz w:val="24"/>
          <w:szCs w:val="24"/>
        </w:rPr>
      </w:pPr>
    </w:p>
    <w:p w14:paraId="3F2CB2A6" w14:textId="77777777" w:rsidR="0065764C" w:rsidRPr="005F1B0E" w:rsidRDefault="0065764C" w:rsidP="0065764C">
      <w:pPr>
        <w:pStyle w:val="6"/>
        <w:spacing w:before="0" w:after="0"/>
        <w:contextualSpacing/>
        <w:jc w:val="both"/>
      </w:pPr>
      <w:bookmarkStart w:id="992" w:name="_Toc492560421"/>
      <w:bookmarkStart w:id="993" w:name="_Toc38905272"/>
      <w:bookmarkStart w:id="994" w:name="_Toc73978872"/>
      <w:bookmarkStart w:id="995" w:name="_Toc69896943"/>
      <w:bookmarkStart w:id="996" w:name="_Toc70341052"/>
      <w:bookmarkStart w:id="997" w:name="_Toc80272766"/>
      <w:bookmarkStart w:id="998" w:name="_Toc84518173"/>
      <w:bookmarkStart w:id="999" w:name="_Toc86145158"/>
      <w:r w:rsidRPr="005F1B0E">
        <w:t>7.3. Порядок осуществления расчета по видам переводов денежных средств, предусмотренных пунктами «б» и «в» Раздела 2 Правил</w:t>
      </w:r>
      <w:bookmarkEnd w:id="992"/>
      <w:bookmarkEnd w:id="993"/>
      <w:bookmarkEnd w:id="994"/>
      <w:bookmarkEnd w:id="995"/>
      <w:bookmarkEnd w:id="996"/>
      <w:bookmarkEnd w:id="997"/>
      <w:bookmarkEnd w:id="998"/>
      <w:bookmarkEnd w:id="999"/>
    </w:p>
    <w:p w14:paraId="30CE4FB1" w14:textId="77777777" w:rsidR="0065764C" w:rsidRPr="005F1B0E" w:rsidRDefault="0065764C" w:rsidP="0065764C">
      <w:pPr>
        <w:pStyle w:val="msobodytextcxspmiddle"/>
        <w:ind w:firstLine="709"/>
        <w:contextualSpacing/>
        <w:jc w:val="both"/>
      </w:pPr>
      <w:r w:rsidRPr="005F1B0E">
        <w:t>7.3.1. В случае если сумма Доступных остатков на Счете Участника и Счете гарантийного фонда Платежной системы Участника-Страховщика каждого Участника-Страховщика,</w:t>
      </w:r>
      <w:r w:rsidRPr="005F1B0E">
        <w:rPr>
          <w:rFonts w:eastAsia="Batang"/>
        </w:rPr>
        <w:t xml:space="preserve"> а также на Счете ОПДС Участника-Банка</w:t>
      </w:r>
      <w:r w:rsidRPr="005F1B0E">
        <w:t xml:space="preserve"> превышает либо равна сумме денежных обязательств соответствующего Участника-Страховщика или Банка-Участника, то осуществляются следующие действия.</w:t>
      </w:r>
    </w:p>
    <w:p w14:paraId="75D3F46B" w14:textId="77777777" w:rsidR="0065764C" w:rsidRPr="005F1B0E" w:rsidRDefault="0065764C" w:rsidP="0065764C">
      <w:pPr>
        <w:pStyle w:val="msobodytextcxspmiddle"/>
        <w:ind w:firstLine="709"/>
        <w:contextualSpacing/>
        <w:jc w:val="both"/>
        <w:rPr>
          <w:rFonts w:eastAsia="Calibri"/>
        </w:rPr>
      </w:pPr>
      <w:r w:rsidRPr="005F1B0E">
        <w:rPr>
          <w:rFonts w:eastAsia="Calibri"/>
        </w:rPr>
        <w:t xml:space="preserve">Платежный клиринговый центр разделяет все обязательства Участника-Страховщика, </w:t>
      </w:r>
      <w:proofErr w:type="gramStart"/>
      <w:r w:rsidRPr="005F1B0E">
        <w:rPr>
          <w:rFonts w:eastAsia="Calibri"/>
        </w:rPr>
        <w:t>Участника-Банка</w:t>
      </w:r>
      <w:proofErr w:type="gramEnd"/>
      <w:r w:rsidRPr="005F1B0E">
        <w:rPr>
          <w:rFonts w:eastAsia="Calibri"/>
        </w:rPr>
        <w:t xml:space="preserve"> размер которых определен в соответствии с пунктом 7.1.4 настоящих Правил, на обязательства, исполнение которых будет осуществлено за счет денежных средств, размещенных на Счете Участника, Счете ОПДС и Счете гарантийного фонда Платежной системы Участника-Страховщика, в следующем порядке:</w:t>
      </w:r>
    </w:p>
    <w:p w14:paraId="5F5492C6" w14:textId="77777777" w:rsidR="0065764C" w:rsidRPr="005F1B0E" w:rsidRDefault="0065764C" w:rsidP="0065764C">
      <w:pPr>
        <w:pStyle w:val="msobodytextcxspmiddle"/>
        <w:spacing w:before="0" w:beforeAutospacing="0" w:after="0" w:afterAutospacing="0"/>
        <w:ind w:firstLine="709"/>
        <w:jc w:val="both"/>
        <w:rPr>
          <w:rFonts w:eastAsia="Calibri"/>
          <w:lang w:eastAsia="en-US"/>
        </w:rPr>
      </w:pPr>
      <w:r w:rsidRPr="005F1B0E">
        <w:rPr>
          <w:rFonts w:eastAsia="Calibri"/>
          <w:lang w:eastAsia="en-US"/>
        </w:rPr>
        <w:t xml:space="preserve">1) упорядочивает все Распоряжения, по которым у Участника-Страховщика, </w:t>
      </w:r>
      <w:r w:rsidRPr="005F1B0E">
        <w:rPr>
          <w:rFonts w:eastAsia="Calibri"/>
        </w:rPr>
        <w:t>Участника-Банка</w:t>
      </w:r>
      <w:r w:rsidRPr="005F1B0E">
        <w:rPr>
          <w:rFonts w:eastAsia="Calibri"/>
          <w:lang w:eastAsia="en-US"/>
        </w:rPr>
        <w:t xml:space="preserve"> возникли денежные обязательства, по сумме, первым обязательством является обязательство с наибольшей суммой.</w:t>
      </w:r>
    </w:p>
    <w:p w14:paraId="4A8F90F8" w14:textId="77777777" w:rsidR="0065764C" w:rsidRPr="005F1B0E" w:rsidRDefault="0065764C" w:rsidP="0065764C">
      <w:pPr>
        <w:pStyle w:val="msobodytextcxspmiddle"/>
        <w:spacing w:before="0" w:beforeAutospacing="0" w:after="0" w:afterAutospacing="0"/>
        <w:ind w:firstLine="709"/>
        <w:jc w:val="both"/>
        <w:rPr>
          <w:rFonts w:eastAsia="Calibri"/>
          <w:lang w:eastAsia="en-US"/>
        </w:rPr>
      </w:pPr>
      <w:r w:rsidRPr="005F1B0E">
        <w:rPr>
          <w:rFonts w:eastAsia="Calibri"/>
          <w:lang w:eastAsia="en-US"/>
        </w:rPr>
        <w:t xml:space="preserve">2) осуществляет проверку каждого Распоряжения в вышеуказанном порядке, начиная с первого на возможность его оплаты за счет денежных средств, имеющихся на Счете Участника, </w:t>
      </w:r>
      <w:r w:rsidRPr="005F1B0E">
        <w:rPr>
          <w:rFonts w:eastAsia="Calibri"/>
        </w:rPr>
        <w:t>Счете ОПДС</w:t>
      </w:r>
      <w:r w:rsidRPr="005F1B0E">
        <w:rPr>
          <w:rFonts w:eastAsia="Calibri"/>
          <w:lang w:eastAsia="en-US"/>
        </w:rPr>
        <w:t xml:space="preserve">.  </w:t>
      </w:r>
    </w:p>
    <w:p w14:paraId="00B9482C" w14:textId="77777777" w:rsidR="0065764C" w:rsidRPr="005F1B0E" w:rsidRDefault="0065764C" w:rsidP="0065764C">
      <w:pPr>
        <w:pStyle w:val="msobodytextcxspmiddle"/>
        <w:spacing w:before="0" w:beforeAutospacing="0" w:after="0" w:afterAutospacing="0"/>
        <w:ind w:firstLine="709"/>
        <w:jc w:val="both"/>
        <w:rPr>
          <w:rFonts w:eastAsia="Calibri"/>
          <w:lang w:eastAsia="en-US"/>
        </w:rPr>
      </w:pPr>
      <w:r w:rsidRPr="005F1B0E">
        <w:rPr>
          <w:rFonts w:eastAsia="Calibri"/>
          <w:lang w:eastAsia="en-US"/>
        </w:rPr>
        <w:t xml:space="preserve">В случае если на Счете Участника, </w:t>
      </w:r>
      <w:r w:rsidRPr="005F1B0E">
        <w:rPr>
          <w:rFonts w:eastAsia="Calibri"/>
        </w:rPr>
        <w:t>Счете ОПДС</w:t>
      </w:r>
      <w:r w:rsidRPr="005F1B0E">
        <w:rPr>
          <w:rFonts w:eastAsia="Calibri"/>
          <w:lang w:eastAsia="en-US"/>
        </w:rPr>
        <w:t xml:space="preserve"> достаточно денежных сре</w:t>
      </w:r>
      <w:proofErr w:type="gramStart"/>
      <w:r w:rsidRPr="005F1B0E">
        <w:rPr>
          <w:rFonts w:eastAsia="Calibri"/>
          <w:lang w:eastAsia="en-US"/>
        </w:rPr>
        <w:t>дств дл</w:t>
      </w:r>
      <w:proofErr w:type="gramEnd"/>
      <w:r w:rsidRPr="005F1B0E">
        <w:rPr>
          <w:rFonts w:eastAsia="Calibri"/>
          <w:lang w:eastAsia="en-US"/>
        </w:rPr>
        <w:t xml:space="preserve">я оплаты первого Распоряжения это Распоряжение включается в </w:t>
      </w:r>
      <w:r w:rsidRPr="005F1B0E">
        <w:t>Распоряжение ПКЦ, направляемое Платежным клиринговым центром в Расчетный центр</w:t>
      </w:r>
      <w:r w:rsidRPr="005F1B0E">
        <w:rPr>
          <w:rFonts w:eastAsia="Calibri"/>
          <w:lang w:eastAsia="en-US"/>
        </w:rPr>
        <w:t>.</w:t>
      </w:r>
    </w:p>
    <w:p w14:paraId="5F127DCC" w14:textId="77777777" w:rsidR="0065764C" w:rsidRPr="005F1B0E" w:rsidRDefault="0065764C" w:rsidP="0065764C">
      <w:pPr>
        <w:pStyle w:val="msobodytextcxspmiddle"/>
        <w:spacing w:before="0" w:beforeAutospacing="0" w:after="0" w:afterAutospacing="0"/>
        <w:ind w:firstLine="709"/>
        <w:jc w:val="both"/>
        <w:rPr>
          <w:rFonts w:eastAsia="Calibri"/>
          <w:lang w:eastAsia="en-US"/>
        </w:rPr>
      </w:pPr>
      <w:r w:rsidRPr="005F1B0E">
        <w:rPr>
          <w:rFonts w:eastAsia="Calibri"/>
          <w:lang w:eastAsia="en-US"/>
        </w:rPr>
        <w:t xml:space="preserve">3) осуществляет проверку каждого Распоряжения, исполнение которого не может быть осуществлено за счет денежных средств, размещенных на Счете Участника, на </w:t>
      </w:r>
      <w:r w:rsidRPr="005F1B0E">
        <w:rPr>
          <w:rFonts w:eastAsia="Calibri"/>
          <w:lang w:eastAsia="en-US"/>
        </w:rPr>
        <w:lastRenderedPageBreak/>
        <w:t>возможность его оплаты за счет денежных средств, имеющихся на Счете гарантийного фонда Платежной системы Участника-Страховщика в порядке, определенном подпунктами 1 и 2 настоящего пункта.</w:t>
      </w:r>
    </w:p>
    <w:p w14:paraId="6370F5B1" w14:textId="77777777" w:rsidR="0065764C" w:rsidRPr="005F1B0E" w:rsidRDefault="0065764C" w:rsidP="0065764C">
      <w:pPr>
        <w:pStyle w:val="msobodytextcxspmiddle"/>
        <w:spacing w:before="0" w:beforeAutospacing="0" w:after="0" w:afterAutospacing="0"/>
        <w:ind w:firstLine="709"/>
        <w:contextualSpacing/>
        <w:jc w:val="both"/>
        <w:rPr>
          <w:rFonts w:eastAsia="Calibri"/>
          <w:lang w:eastAsia="en-US"/>
        </w:rPr>
      </w:pPr>
      <w:proofErr w:type="gramStart"/>
      <w:r w:rsidRPr="005F1B0E">
        <w:rPr>
          <w:rFonts w:eastAsia="Calibri"/>
          <w:lang w:eastAsia="en-US"/>
        </w:rPr>
        <w:t>В случае если Счет гарантийного фонда Платежной системы Участника-Страховщика открыт у Участника-Банка, не являющегося Расчетным центром, Платежный клиринговый центр исключает из Расчетной сессии Распоряжения Участника, оплата по которым будет произведена со Счета гарантийного фонда Платежной системы Участника-Страховщика, после чего осуществляет действия, предусмотренные пунктом 5.3 Правил Системы, определяет новые Платежные клиринговые позиции Участников-Страховщиков.</w:t>
      </w:r>
      <w:proofErr w:type="gramEnd"/>
    </w:p>
    <w:p w14:paraId="7F8E72E5" w14:textId="77777777" w:rsidR="0065764C" w:rsidRPr="005F1B0E" w:rsidRDefault="0065764C" w:rsidP="0065764C">
      <w:pPr>
        <w:spacing w:after="0" w:line="240" w:lineRule="auto"/>
        <w:ind w:firstLine="709"/>
        <w:contextualSpacing/>
        <w:jc w:val="both"/>
        <w:rPr>
          <w:rFonts w:ascii="Times New Roman" w:eastAsia="Calibri" w:hAnsi="Times New Roman"/>
          <w:sz w:val="24"/>
          <w:szCs w:val="24"/>
        </w:rPr>
      </w:pPr>
      <w:r w:rsidRPr="005F1B0E">
        <w:rPr>
          <w:rFonts w:ascii="Times New Roman" w:eastAsia="Calibri" w:hAnsi="Times New Roman"/>
          <w:sz w:val="24"/>
          <w:szCs w:val="24"/>
        </w:rPr>
        <w:t>7.3.2. Если исключение Распоряжений Участника произошло впервые или исключения Распоряжения Участника не проводилось:</w:t>
      </w:r>
    </w:p>
    <w:p w14:paraId="16DAB51A" w14:textId="77777777" w:rsidR="0065764C" w:rsidRPr="005F1B0E" w:rsidRDefault="0065764C" w:rsidP="0065764C">
      <w:pPr>
        <w:pStyle w:val="msobodytextcxspmiddle"/>
        <w:spacing w:before="0" w:beforeAutospacing="0" w:after="0" w:afterAutospacing="0"/>
        <w:ind w:firstLine="709"/>
        <w:contextualSpacing/>
        <w:jc w:val="both"/>
      </w:pPr>
      <w:r w:rsidRPr="005F1B0E">
        <w:t xml:space="preserve">7.3.2.1. </w:t>
      </w:r>
      <w:proofErr w:type="gramStart"/>
      <w:r w:rsidRPr="005F1B0E">
        <w:t xml:space="preserve">В случае если после определения новых Платежных клиринговых позиций Участника-Страховщика, Участника-Банка сумма Доступных остатков на Счете Участника </w:t>
      </w:r>
      <w:r w:rsidRPr="005F1B0E">
        <w:rPr>
          <w:rFonts w:eastAsia="Batang"/>
        </w:rPr>
        <w:t>и/или Счете ОПДС</w:t>
      </w:r>
      <w:r w:rsidRPr="005F1B0E">
        <w:t xml:space="preserve"> превышает либо равна сумме денежных обязательств соответствующего Участника-Страховщика или Участника-Банка, Платежный клиринговый центр направляет в Расчетный центр Распоряжение ПКЦ на перевод денежных средств со Счетов Участников и Счета ОПДС, Счетов гарантийного фонда Платежной системы Участника-Страховщика (в случае недостаточности денежных</w:t>
      </w:r>
      <w:proofErr w:type="gramEnd"/>
      <w:r w:rsidRPr="005F1B0E">
        <w:t xml:space="preserve"> средств на Счете Участника, когда Счет гарантийного фонда Платежной системы Участника-Страховщика открыт в Расчетном центре) на Счета Участников, Счета ОПДС.</w:t>
      </w:r>
    </w:p>
    <w:p w14:paraId="5F626E4D" w14:textId="77777777" w:rsidR="0065764C" w:rsidRPr="005F1B0E" w:rsidRDefault="0065764C" w:rsidP="0065764C">
      <w:pPr>
        <w:pStyle w:val="msobodytextcxspmiddle"/>
        <w:spacing w:before="0" w:beforeAutospacing="0" w:after="0" w:afterAutospacing="0"/>
        <w:ind w:firstLine="709"/>
        <w:contextualSpacing/>
        <w:jc w:val="both"/>
        <w:rPr>
          <w:rFonts w:eastAsia="Batang"/>
        </w:rPr>
      </w:pPr>
      <w:r w:rsidRPr="005F1B0E">
        <w:t>Расчетный центр исполняет Распоряжение ПКЦ в день его получения</w:t>
      </w:r>
      <w:r w:rsidRPr="005F1B0E">
        <w:rPr>
          <w:rFonts w:eastAsia="Batang"/>
        </w:rPr>
        <w:t>.</w:t>
      </w:r>
    </w:p>
    <w:p w14:paraId="5E2E613A" w14:textId="77777777" w:rsidR="0065764C" w:rsidRPr="005F1B0E" w:rsidRDefault="0065764C" w:rsidP="0065764C">
      <w:pPr>
        <w:pStyle w:val="msobodytextcxspmiddle"/>
        <w:spacing w:after="0"/>
        <w:ind w:firstLine="709"/>
        <w:contextualSpacing/>
        <w:jc w:val="both"/>
      </w:pPr>
      <w:r w:rsidRPr="005F1B0E">
        <w:t>Расчетный центр направляет в Платежный клиринговый центр уведомление об успешном проведении Расчетной сессии путем направления электронного документа, содержащего информацию об остатках денежных средств на счетах Участников-Страховщиков и Счете ОПДС по результатам проведенной Расчетной сессии.</w:t>
      </w:r>
    </w:p>
    <w:p w14:paraId="3454E56F" w14:textId="77777777" w:rsidR="0065764C" w:rsidRPr="005F1B0E" w:rsidRDefault="0065764C" w:rsidP="0065764C">
      <w:pPr>
        <w:pStyle w:val="msobodytextcxspmiddle"/>
        <w:spacing w:before="0" w:beforeAutospacing="0" w:after="0" w:afterAutospacing="0"/>
        <w:ind w:firstLine="709"/>
        <w:contextualSpacing/>
        <w:jc w:val="both"/>
        <w:rPr>
          <w:rFonts w:eastAsia="Batang"/>
        </w:rPr>
      </w:pPr>
      <w:r w:rsidRPr="005F1B0E">
        <w:t>Расчетная сессия завершена.</w:t>
      </w:r>
      <w:r w:rsidRPr="005F1B0E">
        <w:rPr>
          <w:rFonts w:eastAsia="Batang"/>
        </w:rPr>
        <w:t xml:space="preserve"> </w:t>
      </w:r>
    </w:p>
    <w:p w14:paraId="37F2945D" w14:textId="77777777" w:rsidR="0065764C" w:rsidRPr="005F1B0E" w:rsidRDefault="0065764C" w:rsidP="0065764C">
      <w:pPr>
        <w:pStyle w:val="msobodytextcxspmiddle"/>
        <w:spacing w:before="0" w:beforeAutospacing="0" w:after="0" w:afterAutospacing="0"/>
        <w:ind w:firstLine="709"/>
        <w:contextualSpacing/>
        <w:jc w:val="both"/>
        <w:rPr>
          <w:rFonts w:eastAsia="Batang"/>
        </w:rPr>
      </w:pPr>
      <w:r w:rsidRPr="005F1B0E">
        <w:rPr>
          <w:rFonts w:eastAsia="Batang"/>
        </w:rPr>
        <w:t xml:space="preserve">Участники-Страховщики получают от Расчетного центра выписку по Счету Участника и Счету гарантийного фонда Платежной системы (если </w:t>
      </w:r>
      <w:r w:rsidRPr="005F1B0E">
        <w:t>Счет гарантийного фонда Платежной системы открыт в Расчетном центре), а Участники-Банки - выписку по</w:t>
      </w:r>
      <w:r w:rsidRPr="005F1B0E">
        <w:rPr>
          <w:rFonts w:eastAsia="Batang"/>
        </w:rPr>
        <w:t xml:space="preserve"> Счету ОПДС в течение 1 (одного) рабочего дня после завершения Расчетной сессии.</w:t>
      </w:r>
    </w:p>
    <w:p w14:paraId="703280BC" w14:textId="77777777" w:rsidR="0065764C" w:rsidRPr="005F1B0E" w:rsidRDefault="0065764C" w:rsidP="0065764C">
      <w:pPr>
        <w:pStyle w:val="msobodytextcxspmiddle"/>
        <w:spacing w:before="0" w:beforeAutospacing="0" w:after="0" w:afterAutospacing="0"/>
        <w:ind w:firstLine="709"/>
        <w:contextualSpacing/>
        <w:jc w:val="both"/>
      </w:pPr>
      <w:proofErr w:type="gramStart"/>
      <w:r w:rsidRPr="005F1B0E">
        <w:t>В случае если по Распоряжению ПКЦ на Счет ОПДС поступили денежные средства, при этом в назначении платежа указано, что получателем денежных средств является Партнер, Участник-Банк обязан осуществить перевод полученных денежных средств Партнеру в соответствии с назначением платежа, указанным в соответствующем Распоряжении Участника, не позднее дня, следующего за днем зачисления денежных средств на Счет ОПДС, без дополнительных распоряжений Участника-Страховщика или Платежного</w:t>
      </w:r>
      <w:proofErr w:type="gramEnd"/>
      <w:r w:rsidRPr="005F1B0E">
        <w:t xml:space="preserve"> клирингового центра. Денежные средства переводятся Участником-Банком по реквизитам, указанным в Договоре банковского счета, заключенном между данным Участником-Банком и Партнером в целях осуществления перевода денежных средств. В подтверждение осуществленного перевода денежных средств Участник-Банк обязан предоставить Оператору Системы выписку по Счету ОПДС или иной подтверждающий документ по форме, согласованной с Оператором Системы.</w:t>
      </w:r>
    </w:p>
    <w:p w14:paraId="5C819B0A" w14:textId="77777777" w:rsidR="0065764C" w:rsidRPr="005F1B0E" w:rsidRDefault="0065764C" w:rsidP="0065764C">
      <w:pPr>
        <w:pStyle w:val="msobodytextcxspmiddle"/>
        <w:spacing w:before="0" w:beforeAutospacing="0" w:after="0" w:afterAutospacing="0"/>
        <w:ind w:firstLine="709"/>
        <w:contextualSpacing/>
        <w:jc w:val="both"/>
      </w:pPr>
      <w:proofErr w:type="gramStart"/>
      <w:r w:rsidRPr="005F1B0E">
        <w:rPr>
          <w:rFonts w:eastAsia="Batang"/>
        </w:rPr>
        <w:t>В случае если после завершения Расчетной сессии минимальный доступный остаток денежных средств на Счете Участника для перевода денежных средств, предусмотренного пунктом «б» или «в» Раздела 2 Правил Системы, составит менее 300</w:t>
      </w:r>
      <w:r w:rsidRPr="005F1B0E">
        <w:t> 000</w:t>
      </w:r>
      <w:r w:rsidRPr="005F1B0E">
        <w:rPr>
          <w:rFonts w:eastAsia="Batang"/>
        </w:rPr>
        <w:t xml:space="preserve"> (триста тысяч) рублей, Участник-Страховщик обязан в течение трех рабочих дней с даты завершения Расчетной сессии обеспечить перечисление денежных средств, необходимых для восстановления на Счете Участника минимального доступного остатка</w:t>
      </w:r>
      <w:proofErr w:type="gramEnd"/>
      <w:r w:rsidRPr="005F1B0E">
        <w:rPr>
          <w:rFonts w:eastAsia="Batang"/>
        </w:rPr>
        <w:t xml:space="preserve"> в размере 300</w:t>
      </w:r>
      <w:r w:rsidRPr="005F1B0E">
        <w:t> 000</w:t>
      </w:r>
      <w:r w:rsidRPr="005F1B0E">
        <w:rPr>
          <w:rFonts w:eastAsia="Batang"/>
        </w:rPr>
        <w:t xml:space="preserve"> (триста тысяч) рублей.</w:t>
      </w:r>
    </w:p>
    <w:p w14:paraId="7325BA74" w14:textId="77777777" w:rsidR="0065764C" w:rsidRPr="005F1B0E" w:rsidRDefault="0065764C" w:rsidP="0065764C">
      <w:pPr>
        <w:pStyle w:val="msobodytextcxspmiddle"/>
        <w:spacing w:after="0"/>
        <w:ind w:firstLine="709"/>
        <w:contextualSpacing/>
        <w:jc w:val="both"/>
      </w:pPr>
      <w:r w:rsidRPr="005F1B0E">
        <w:lastRenderedPageBreak/>
        <w:t xml:space="preserve">7.3.2.2. В случае если после определения новых Платежных клиринговых позиций Участников-Страховщиков сумма Доступных остатков на Счете Участника, </w:t>
      </w:r>
      <w:r w:rsidRPr="005F1B0E">
        <w:rPr>
          <w:rFonts w:eastAsia="Batang"/>
        </w:rPr>
        <w:t>Счете ОПДС</w:t>
      </w:r>
      <w:r w:rsidRPr="005F1B0E">
        <w:t xml:space="preserve"> менее суммы денежных обязательств соответствующего Участника-Страховщика или Партнера, осуществляются следующие действия. </w:t>
      </w:r>
    </w:p>
    <w:p w14:paraId="096EDC98" w14:textId="77777777" w:rsidR="0065764C" w:rsidRPr="005F1B0E" w:rsidRDefault="0065764C" w:rsidP="0065764C">
      <w:pPr>
        <w:pStyle w:val="msobodytextcxspmiddle"/>
        <w:spacing w:after="0"/>
        <w:ind w:firstLine="709"/>
        <w:contextualSpacing/>
        <w:jc w:val="both"/>
      </w:pPr>
      <w:r w:rsidRPr="005F1B0E">
        <w:t xml:space="preserve">Платежный клиринговый центр составляет и направляет Участникам-Страховщикам, для которых исключение Распоряжений Участников из расчета влечет за собой изменение Платежных клиринговых позиций, сообщение с указанием причин исключения Распоряжений Участников из расчета. Указанные документы направляются Участникам-Страховщикам в определенное время первого дня Расчетной сессии. </w:t>
      </w:r>
    </w:p>
    <w:p w14:paraId="7D116EC9" w14:textId="77777777" w:rsidR="0065764C" w:rsidRPr="005F1B0E" w:rsidRDefault="0065764C" w:rsidP="0065764C">
      <w:pPr>
        <w:pStyle w:val="msobodytextcxspmiddle"/>
        <w:spacing w:after="0"/>
        <w:ind w:firstLine="708"/>
        <w:contextualSpacing/>
        <w:jc w:val="both"/>
      </w:pPr>
      <w:r w:rsidRPr="005F1B0E">
        <w:t>Платежный клиринговый центр продлевает Расчетную сессию на 2 (два) рабочих дня, о чем уведомляет Участников-Страховщиков</w:t>
      </w:r>
      <w:r w:rsidRPr="005F1B0E">
        <w:rPr>
          <w:rFonts w:eastAsia="Batang"/>
        </w:rPr>
        <w:t xml:space="preserve">, а также </w:t>
      </w:r>
      <w:r w:rsidRPr="005F1B0E">
        <w:t>Расчетный центр.</w:t>
      </w:r>
    </w:p>
    <w:p w14:paraId="20D3FE5F" w14:textId="77777777" w:rsidR="0065764C" w:rsidRPr="005F1B0E" w:rsidRDefault="0065764C" w:rsidP="0065764C">
      <w:pPr>
        <w:pStyle w:val="msobodytextcxspmiddle"/>
        <w:spacing w:after="0"/>
        <w:ind w:firstLine="709"/>
        <w:contextualSpacing/>
        <w:jc w:val="both"/>
      </w:pPr>
      <w:r w:rsidRPr="005F1B0E">
        <w:t>Платежный клиринговый центр в третий день Расчетной сессии запрашивает в Расчетном центре информацию об остатках денежных средств на Счетах Участников и Счетах гарантийного фонда Платежной системе Участников-Страховщиков (если Счет гарантийного фонда Платежной системы Участника-Страховщика открыт в Расчетном центре).</w:t>
      </w:r>
    </w:p>
    <w:p w14:paraId="7FD244F8" w14:textId="77777777" w:rsidR="0065764C" w:rsidRPr="005F1B0E" w:rsidRDefault="0065764C" w:rsidP="0065764C">
      <w:pPr>
        <w:pStyle w:val="msobodytextcxspmiddle"/>
        <w:spacing w:after="0"/>
        <w:ind w:firstLine="709"/>
        <w:contextualSpacing/>
        <w:jc w:val="both"/>
      </w:pPr>
      <w:r w:rsidRPr="005F1B0E">
        <w:t>Расчетный центр предоставляет информацию о суммах Доступных остатков по каждому Счету Участника и Счету гарантийного фонда Платежной системы Участника-Страховщика (если Счет гарантийного фонда Платежной системы Участника-Страховщика открыт в Расчетном центре), Счету ОПДС.</w:t>
      </w:r>
    </w:p>
    <w:p w14:paraId="40ACE2B8" w14:textId="77777777" w:rsidR="0065764C" w:rsidRPr="005F1B0E" w:rsidRDefault="0065764C" w:rsidP="0065764C">
      <w:pPr>
        <w:pStyle w:val="msobodytextcxspmiddle"/>
        <w:spacing w:before="0" w:beforeAutospacing="0" w:after="0" w:afterAutospacing="0"/>
        <w:ind w:firstLine="709"/>
        <w:contextualSpacing/>
        <w:jc w:val="both"/>
      </w:pPr>
      <w:r w:rsidRPr="005F1B0E">
        <w:t>Осуществляются действия, предусмотренные пунктами 7.3.1 – 7.3.3 Правил.</w:t>
      </w:r>
    </w:p>
    <w:p w14:paraId="438273CD" w14:textId="77777777" w:rsidR="0065764C" w:rsidRPr="005F1B0E" w:rsidRDefault="0065764C" w:rsidP="0065764C">
      <w:pPr>
        <w:pStyle w:val="msobodytextcxspmiddle"/>
        <w:spacing w:before="0" w:beforeAutospacing="0" w:after="0" w:afterAutospacing="0"/>
        <w:ind w:firstLine="709"/>
        <w:contextualSpacing/>
        <w:jc w:val="both"/>
        <w:rPr>
          <w:rFonts w:eastAsia="Calibri"/>
        </w:rPr>
      </w:pPr>
      <w:r w:rsidRPr="005F1B0E">
        <w:rPr>
          <w:rFonts w:eastAsia="Calibri"/>
        </w:rPr>
        <w:t>7.3.2.3. Если исключение Распоряжения Участника какого-либо Участника-Страховщика произошло повторно:</w:t>
      </w:r>
    </w:p>
    <w:p w14:paraId="7EA159D5" w14:textId="77777777" w:rsidR="0065764C" w:rsidRPr="005F1B0E" w:rsidRDefault="0065764C" w:rsidP="0065764C">
      <w:pPr>
        <w:spacing w:after="0" w:line="240" w:lineRule="auto"/>
        <w:ind w:firstLine="709"/>
        <w:contextualSpacing/>
        <w:jc w:val="both"/>
        <w:rPr>
          <w:rFonts w:ascii="Times New Roman" w:eastAsia="Calibri" w:hAnsi="Times New Roman"/>
          <w:sz w:val="24"/>
          <w:szCs w:val="24"/>
        </w:rPr>
      </w:pPr>
      <w:r w:rsidRPr="005F1B0E">
        <w:rPr>
          <w:rFonts w:ascii="Times New Roman" w:eastAsia="Calibri" w:hAnsi="Times New Roman"/>
          <w:sz w:val="24"/>
          <w:szCs w:val="24"/>
        </w:rPr>
        <w:t xml:space="preserve">7.3.2.3.1. Платежный клиринговый центр не продлевает Расчетную сессию. </w:t>
      </w:r>
    </w:p>
    <w:p w14:paraId="0F0042D5" w14:textId="77777777" w:rsidR="0065764C" w:rsidRPr="005F1B0E" w:rsidRDefault="0065764C" w:rsidP="0065764C">
      <w:pPr>
        <w:pStyle w:val="msobodytextcxspmiddle"/>
        <w:spacing w:before="0" w:beforeAutospacing="0" w:after="0" w:afterAutospacing="0"/>
        <w:ind w:firstLine="709"/>
        <w:contextualSpacing/>
        <w:jc w:val="both"/>
      </w:pPr>
      <w:r w:rsidRPr="005F1B0E">
        <w:t xml:space="preserve">7.3.2.3.2. </w:t>
      </w:r>
      <w:proofErr w:type="gramStart"/>
      <w:r w:rsidRPr="005F1B0E">
        <w:t xml:space="preserve">В случае если после определения новых Платежных клиринговых позиций Участников-Страховщиков сумма Доступных остатков на Счетах Участников и </w:t>
      </w:r>
      <w:r w:rsidRPr="005F1B0E">
        <w:rPr>
          <w:rFonts w:eastAsia="Batang"/>
        </w:rPr>
        <w:t xml:space="preserve">Счетах гарантийного фонда Платежной системы (если </w:t>
      </w:r>
      <w:r w:rsidRPr="005F1B0E">
        <w:t xml:space="preserve">Счет гарантийного фонда Платежной системы открыт в Расчетном центре) </w:t>
      </w:r>
      <w:r w:rsidRPr="005F1B0E">
        <w:rPr>
          <w:rFonts w:eastAsia="Batang"/>
        </w:rPr>
        <w:t xml:space="preserve">и/или Счете ОПДС </w:t>
      </w:r>
      <w:r w:rsidRPr="005F1B0E">
        <w:t xml:space="preserve">превышает либо равна сумме денежных обязательств соответствующего Участника-Страховщика или Участника-Банка, осуществляются действия, предусмотренные пунктом 7.3.1-7.3.2 Правил Системы. </w:t>
      </w:r>
      <w:proofErr w:type="gramEnd"/>
    </w:p>
    <w:p w14:paraId="1810A200" w14:textId="77777777" w:rsidR="0065764C" w:rsidRPr="005F1B0E" w:rsidRDefault="0065764C" w:rsidP="0065764C">
      <w:pPr>
        <w:pStyle w:val="msobodytextcxspmiddle"/>
        <w:spacing w:before="0" w:beforeAutospacing="0" w:after="0" w:afterAutospacing="0"/>
        <w:ind w:firstLine="709"/>
        <w:contextualSpacing/>
        <w:jc w:val="both"/>
      </w:pPr>
      <w:r w:rsidRPr="005F1B0E">
        <w:t xml:space="preserve">7.3.2.3.3. </w:t>
      </w:r>
      <w:proofErr w:type="gramStart"/>
      <w:r w:rsidRPr="005F1B0E">
        <w:t xml:space="preserve">В случае если после определения новых Платежных клиринговых позиций Участников-Страховщиков сумма Доступных остатков на Счетах Участников и </w:t>
      </w:r>
      <w:r w:rsidRPr="005F1B0E">
        <w:rPr>
          <w:rFonts w:eastAsia="Batang"/>
        </w:rPr>
        <w:t xml:space="preserve">Счетах гарантийного фонда Платежной системы (если </w:t>
      </w:r>
      <w:r w:rsidRPr="005F1B0E">
        <w:t xml:space="preserve">Счет гарантийного фонда Платежной системы открыт в Расчетном центре) или Счетах гарантийного фонда Платежной системы Участника-Страховщика (если Счет гарантийного фонда Платежной системы Участника-Страховщика открыт у Участника-Банка, не являющегося одновременно Расчетным центром) </w:t>
      </w:r>
      <w:r w:rsidRPr="005F1B0E">
        <w:rPr>
          <w:rFonts w:eastAsia="Batang"/>
        </w:rPr>
        <w:t xml:space="preserve">и/или Счете ОПДС  </w:t>
      </w:r>
      <w:r w:rsidRPr="005F1B0E">
        <w:t>менее суммы</w:t>
      </w:r>
      <w:proofErr w:type="gramEnd"/>
      <w:r w:rsidRPr="005F1B0E">
        <w:t xml:space="preserve"> денежных обязательств соответствующего Участника-Страховщика или Участника-Банка, осуществляются действия, предусмотренные пунктом 7.3.3 Правил Системы. </w:t>
      </w:r>
    </w:p>
    <w:p w14:paraId="51238B74" w14:textId="77777777" w:rsidR="0065764C" w:rsidRPr="005F1B0E" w:rsidRDefault="0065764C" w:rsidP="0065764C">
      <w:pPr>
        <w:pStyle w:val="msobodytextcxspmiddle"/>
        <w:spacing w:before="0" w:beforeAutospacing="0" w:after="0" w:afterAutospacing="0"/>
        <w:ind w:firstLine="709"/>
        <w:contextualSpacing/>
        <w:jc w:val="both"/>
      </w:pPr>
      <w:r w:rsidRPr="005F1B0E">
        <w:t xml:space="preserve">7.3.2.3.4. </w:t>
      </w:r>
      <w:proofErr w:type="gramStart"/>
      <w:r w:rsidRPr="005F1B0E">
        <w:t xml:space="preserve">В случае если после определения новых Платежных клиринговых позиций Участников-Страховщиков сумма Доступных остатков на Счете Участника менее суммы его денежных обязательств, при этом сумма Доступных остатков на Счете Участника и Счете гарантийного фонда Платежной системы Участника-Страховщика (если Счет гарантийного фонда Платежной системы Участника-Страховщика открыт у Участника-Банка, не являющегося одновременно Расчетным центром) </w:t>
      </w:r>
      <w:r w:rsidRPr="005F1B0E">
        <w:rPr>
          <w:rFonts w:eastAsia="Batang"/>
        </w:rPr>
        <w:t xml:space="preserve">и/или Счете ОПДС </w:t>
      </w:r>
      <w:r w:rsidRPr="005F1B0E">
        <w:t>превышает либо равна сумме денежных</w:t>
      </w:r>
      <w:proofErr w:type="gramEnd"/>
      <w:r w:rsidRPr="005F1B0E">
        <w:t xml:space="preserve"> обязательств соответствующего Участника-Страховщика или Партнера, осуществляются действия, предусмотренные пунктом 5.3 Правил Системы. При этом Платежный клиринговый центр осуществляет действия, предусмотренные пунктами 7.3.1 – 7.3.2 Правил</w:t>
      </w:r>
      <w:r w:rsidRPr="005F1B0E">
        <w:rPr>
          <w:rFonts w:eastAsia="Calibri"/>
        </w:rPr>
        <w:t xml:space="preserve"> Системы </w:t>
      </w:r>
      <w:r w:rsidRPr="005F1B0E">
        <w:t>до тех пор, пока расчеты между Участниками-Страховщиками не будут осуществлены.</w:t>
      </w:r>
    </w:p>
    <w:p w14:paraId="5BA9B67C" w14:textId="77777777" w:rsidR="0065764C" w:rsidRPr="005F1B0E" w:rsidRDefault="0065764C" w:rsidP="0065764C">
      <w:pPr>
        <w:pStyle w:val="msobodytextcxspmiddle"/>
        <w:spacing w:after="0"/>
        <w:ind w:firstLine="709"/>
        <w:contextualSpacing/>
        <w:jc w:val="both"/>
      </w:pPr>
      <w:r w:rsidRPr="005F1B0E">
        <w:lastRenderedPageBreak/>
        <w:t xml:space="preserve">7.3.3. </w:t>
      </w:r>
      <w:proofErr w:type="gramStart"/>
      <w:r w:rsidRPr="005F1B0E">
        <w:t>В случае если сумма Доступного остатка на Счете Участника-Страховщика и Счете гарантийного фонда Платежной системы Участника-Страховщика (если Счет гарантийного фонда Платежной системы Участника-Страховщика открыт в Расчетном центре и/или у Участника-Банка, не являющегося одновременно Расчетным центром)), исключенного из Соглашения ОСОПО/Соглашения ОСОП, менее суммы его денежных обязательств, то:</w:t>
      </w:r>
      <w:proofErr w:type="gramEnd"/>
    </w:p>
    <w:p w14:paraId="18CA889E" w14:textId="77777777" w:rsidR="0065764C" w:rsidRPr="005F1B0E" w:rsidRDefault="0065764C" w:rsidP="0065764C">
      <w:pPr>
        <w:pStyle w:val="msobodytextcxspmiddle"/>
        <w:spacing w:after="0"/>
        <w:ind w:firstLine="709"/>
        <w:contextualSpacing/>
        <w:jc w:val="both"/>
      </w:pPr>
      <w:r w:rsidRPr="005F1B0E">
        <w:t>7.3.3.1. Платежный клиринговый центр исключает из текущего расчета данного Участника-Страховщика.</w:t>
      </w:r>
    </w:p>
    <w:p w14:paraId="2CE7D982" w14:textId="77777777" w:rsidR="0065764C" w:rsidRPr="005F1B0E" w:rsidRDefault="0065764C" w:rsidP="0065764C">
      <w:pPr>
        <w:pStyle w:val="msobodytextcxspmiddle"/>
        <w:spacing w:before="0" w:beforeAutospacing="0" w:after="0" w:afterAutospacing="0"/>
        <w:ind w:firstLine="709"/>
        <w:contextualSpacing/>
        <w:jc w:val="both"/>
      </w:pPr>
      <w:r w:rsidRPr="005F1B0E">
        <w:t xml:space="preserve">7.3.3.2. Платежный клиринговый центр осуществляет перерасчет Платежных клиринговых позиций Участников-Страховщиков без </w:t>
      </w:r>
      <w:proofErr w:type="gramStart"/>
      <w:r w:rsidRPr="005F1B0E">
        <w:t>учета</w:t>
      </w:r>
      <w:proofErr w:type="gramEnd"/>
      <w:r w:rsidRPr="005F1B0E">
        <w:t xml:space="preserve"> исключенного из расчета Участника-Страховщика. </w:t>
      </w:r>
    </w:p>
    <w:p w14:paraId="55902E56" w14:textId="77777777" w:rsidR="0065764C" w:rsidRPr="005F1B0E" w:rsidRDefault="0065764C" w:rsidP="0065764C">
      <w:pPr>
        <w:pStyle w:val="msobodytextcxspmiddle"/>
        <w:spacing w:after="0"/>
        <w:ind w:firstLine="709"/>
        <w:contextualSpacing/>
        <w:jc w:val="both"/>
      </w:pPr>
      <w:r w:rsidRPr="005F1B0E">
        <w:t xml:space="preserve">7.3.3.3. Платежный клиринговый центр осуществляет действия, предусмотренные </w:t>
      </w:r>
      <w:r w:rsidRPr="005F1B0E">
        <w:rPr>
          <w:rFonts w:eastAsia="Batang"/>
        </w:rPr>
        <w:t xml:space="preserve">пунктами 7.1.3 и 7.3 </w:t>
      </w:r>
      <w:r w:rsidRPr="005F1B0E">
        <w:t>Правил.</w:t>
      </w:r>
    </w:p>
    <w:p w14:paraId="174E787B" w14:textId="77777777" w:rsidR="0065764C" w:rsidRPr="005F1B0E" w:rsidRDefault="0065764C" w:rsidP="0065764C">
      <w:pPr>
        <w:pStyle w:val="msobodytextcxspmiddle"/>
        <w:spacing w:after="0"/>
        <w:ind w:firstLine="709"/>
        <w:contextualSpacing/>
        <w:jc w:val="both"/>
        <w:rPr>
          <w:iCs/>
        </w:rPr>
      </w:pPr>
      <w:r w:rsidRPr="005F1B0E">
        <w:t>7.3.4. Проводится дополните</w:t>
      </w:r>
      <w:r w:rsidRPr="005F1B0E">
        <w:rPr>
          <w:iCs/>
        </w:rPr>
        <w:t xml:space="preserve">льная Расчетная сессия с целью частичного исполнения Распоряжений Участников в порядке, предусмотренном пунктом 7.1.4.2 Правил, в </w:t>
      </w:r>
      <w:proofErr w:type="gramStart"/>
      <w:r w:rsidRPr="005F1B0E">
        <w:rPr>
          <w:iCs/>
        </w:rPr>
        <w:t>ходе</w:t>
      </w:r>
      <w:proofErr w:type="gramEnd"/>
      <w:r w:rsidRPr="005F1B0E">
        <w:rPr>
          <w:iCs/>
        </w:rPr>
        <w:t xml:space="preserve"> которой расчет между Участником-Страховщиком, исключенным из расчета в соответствии с пунктом 7.3.3.1 Правил, и иными Участниками-Страховщиками, осуществляется в пределах суммы предоставленных данным Участником-Страховщиком денежных средств. </w:t>
      </w:r>
    </w:p>
    <w:p w14:paraId="3870B4FD" w14:textId="77777777" w:rsidR="0065764C" w:rsidRPr="005F1B0E" w:rsidRDefault="0065764C" w:rsidP="0065764C">
      <w:pPr>
        <w:pStyle w:val="6"/>
        <w:jc w:val="both"/>
      </w:pPr>
      <w:bookmarkStart w:id="1000" w:name="_Toc492560422"/>
      <w:bookmarkStart w:id="1001" w:name="_Toc38905273"/>
      <w:bookmarkStart w:id="1002" w:name="_Toc73978873"/>
      <w:bookmarkStart w:id="1003" w:name="_Toc69896944"/>
      <w:bookmarkStart w:id="1004" w:name="_Toc70341053"/>
      <w:bookmarkStart w:id="1005" w:name="_Toc80272767"/>
      <w:bookmarkStart w:id="1006" w:name="_Toc84518174"/>
      <w:bookmarkStart w:id="1007" w:name="_Toc86145159"/>
      <w:r w:rsidRPr="005F1B0E">
        <w:rPr>
          <w:sz w:val="22"/>
          <w:szCs w:val="22"/>
        </w:rPr>
        <w:t xml:space="preserve">7.4. </w:t>
      </w:r>
      <w:bookmarkEnd w:id="1000"/>
      <w:r w:rsidRPr="005F1B0E">
        <w:t>Утратил силу</w:t>
      </w:r>
      <w:bookmarkEnd w:id="1001"/>
      <w:bookmarkEnd w:id="1002"/>
      <w:bookmarkEnd w:id="1003"/>
      <w:bookmarkEnd w:id="1004"/>
      <w:bookmarkEnd w:id="1005"/>
      <w:bookmarkEnd w:id="1006"/>
      <w:bookmarkEnd w:id="1007"/>
    </w:p>
    <w:p w14:paraId="56DC317D" w14:textId="77777777" w:rsidR="0065764C" w:rsidRPr="005F1B0E" w:rsidRDefault="0065764C" w:rsidP="0065764C">
      <w:pPr>
        <w:pStyle w:val="6"/>
        <w:jc w:val="both"/>
      </w:pPr>
      <w:bookmarkStart w:id="1008" w:name="_Toc460082336"/>
      <w:bookmarkStart w:id="1009" w:name="_Toc460411245"/>
      <w:bookmarkStart w:id="1010" w:name="_Toc492560423"/>
      <w:bookmarkStart w:id="1011" w:name="_Toc38905274"/>
      <w:bookmarkStart w:id="1012" w:name="_Toc73978874"/>
      <w:bookmarkStart w:id="1013" w:name="_Toc69896945"/>
      <w:bookmarkStart w:id="1014" w:name="_Toc70341054"/>
      <w:bookmarkStart w:id="1015" w:name="_Toc80272768"/>
      <w:bookmarkStart w:id="1016" w:name="_Toc84518175"/>
      <w:bookmarkStart w:id="1017" w:name="_Toc86145160"/>
      <w:r w:rsidRPr="005F1B0E">
        <w:t>7.5. Порядок осуществления перевода денежных сре</w:t>
      </w:r>
      <w:proofErr w:type="gramStart"/>
      <w:r w:rsidRPr="005F1B0E">
        <w:t>дств в р</w:t>
      </w:r>
      <w:proofErr w:type="gramEnd"/>
      <w:r w:rsidRPr="005F1B0E">
        <w:t xml:space="preserve">амках Системы, включая моменты наступления его </w:t>
      </w:r>
      <w:proofErr w:type="spellStart"/>
      <w:r w:rsidRPr="005F1B0E">
        <w:t>безотзывности</w:t>
      </w:r>
      <w:proofErr w:type="spellEnd"/>
      <w:r w:rsidRPr="005F1B0E">
        <w:t>, безусловности и окончательности</w:t>
      </w:r>
      <w:bookmarkEnd w:id="1008"/>
      <w:bookmarkEnd w:id="1009"/>
      <w:bookmarkEnd w:id="1010"/>
      <w:bookmarkEnd w:id="1011"/>
      <w:bookmarkEnd w:id="1012"/>
      <w:bookmarkEnd w:id="1013"/>
      <w:bookmarkEnd w:id="1014"/>
      <w:bookmarkEnd w:id="1015"/>
      <w:bookmarkEnd w:id="1016"/>
      <w:bookmarkEnd w:id="1017"/>
    </w:p>
    <w:p w14:paraId="5863719C" w14:textId="77777777" w:rsidR="0065764C" w:rsidRPr="005F1B0E" w:rsidRDefault="0065764C" w:rsidP="0065764C">
      <w:pPr>
        <w:pStyle w:val="msobodytextcxspmiddle"/>
        <w:spacing w:after="0"/>
        <w:ind w:firstLine="709"/>
        <w:contextualSpacing/>
        <w:jc w:val="both"/>
      </w:pPr>
      <w:r w:rsidRPr="005F1B0E">
        <w:t>Переводы денежных средств осуществляются в валюте Российской Федерации.</w:t>
      </w:r>
    </w:p>
    <w:p w14:paraId="7A0A4868" w14:textId="77777777" w:rsidR="0065764C" w:rsidRPr="005F1B0E" w:rsidRDefault="0065764C" w:rsidP="007A549D">
      <w:pPr>
        <w:pStyle w:val="msobodytextcxspmiddle"/>
        <w:ind w:firstLine="709"/>
        <w:contextualSpacing/>
        <w:jc w:val="both"/>
      </w:pPr>
      <w:r w:rsidRPr="005F1B0E">
        <w:t>Переводы денежных средств осуществляются в форме безналичных расчетов</w:t>
      </w:r>
      <w:r w:rsidR="00F91BBF" w:rsidRPr="005F1B0E">
        <w:t>: расчетов платежными поручениями</w:t>
      </w:r>
      <w:r w:rsidR="00AB77AF" w:rsidRPr="008523D5">
        <w:t xml:space="preserve"> </w:t>
      </w:r>
      <w:r w:rsidR="00AB77AF">
        <w:t>и</w:t>
      </w:r>
      <w:r w:rsidR="00F91BBF" w:rsidRPr="005F1B0E">
        <w:t xml:space="preserve"> расчетов </w:t>
      </w:r>
      <w:r w:rsidR="00AB77AF">
        <w:t>платежными требованиями</w:t>
      </w:r>
      <w:r w:rsidRPr="005F1B0E">
        <w:t>.</w:t>
      </w:r>
    </w:p>
    <w:p w14:paraId="7788BCB5" w14:textId="77777777" w:rsidR="0065764C" w:rsidRPr="005F1B0E" w:rsidRDefault="0065764C" w:rsidP="0065764C">
      <w:pPr>
        <w:pStyle w:val="msobodytextcxspmiddle"/>
        <w:spacing w:before="0" w:beforeAutospacing="0" w:after="0" w:afterAutospacing="0"/>
        <w:ind w:firstLine="709"/>
        <w:contextualSpacing/>
        <w:jc w:val="both"/>
      </w:pPr>
      <w:r w:rsidRPr="005F1B0E">
        <w:t xml:space="preserve">Для осуществления перевода денежных средств Участник-Банк должен открыть в Расчетном центре один Счет ОПДС. В случае если Участник-Банк участвует в расчетах, проводимых в соответствии с настоящими Правилами, в качестве плательщика и/или получателя денежных средств по переводам Участников-Страховщиков в пользу Партнеров и Партнеров в пользу Участников-Страховщиков, Участник-Банк открывает отдельный Счет ОПДС для этих целей. </w:t>
      </w:r>
    </w:p>
    <w:p w14:paraId="53BC6091" w14:textId="77777777" w:rsidR="0065764C" w:rsidRPr="005F1B0E" w:rsidRDefault="0065764C" w:rsidP="0065764C">
      <w:pPr>
        <w:pStyle w:val="msobodytextcxspmiddle"/>
        <w:spacing w:after="0"/>
        <w:ind w:firstLine="709"/>
        <w:contextualSpacing/>
        <w:jc w:val="both"/>
      </w:pPr>
      <w:r w:rsidRPr="005F1B0E">
        <w:t>Для осуществления перевода денежных средств Участник-Страховщик должен открыть:</w:t>
      </w:r>
    </w:p>
    <w:p w14:paraId="7CD17B68" w14:textId="77777777" w:rsidR="0065764C" w:rsidRPr="005F1B0E" w:rsidRDefault="0065764C" w:rsidP="0065764C">
      <w:pPr>
        <w:pStyle w:val="msobodytextcxspmiddle"/>
        <w:spacing w:after="0"/>
        <w:ind w:firstLine="709"/>
        <w:contextualSpacing/>
        <w:jc w:val="both"/>
      </w:pPr>
      <w:r w:rsidRPr="005F1B0E">
        <w:t>а) для перевода денежных средств, предусмотренных пунктом «а» Раздела 2 Правил Системы, один Счет покрытия и один Счет Участника;</w:t>
      </w:r>
    </w:p>
    <w:p w14:paraId="0B7831BB" w14:textId="77777777" w:rsidR="0065764C" w:rsidRPr="005F1B0E" w:rsidRDefault="0065764C" w:rsidP="0065764C">
      <w:pPr>
        <w:pStyle w:val="msobodytextcxspmiddle"/>
        <w:spacing w:after="0"/>
        <w:ind w:firstLine="709"/>
        <w:contextualSpacing/>
        <w:jc w:val="both"/>
      </w:pPr>
      <w:r w:rsidRPr="005F1B0E">
        <w:t>б) для перевода денежных средств, предусмотренных пунктами «б» и «в» Раздела 2 Правил Системы, один Счет покрытия и один Счет Участника;</w:t>
      </w:r>
    </w:p>
    <w:p w14:paraId="1D188A9C" w14:textId="77777777" w:rsidR="0065764C" w:rsidRPr="005F1B0E" w:rsidRDefault="0065764C" w:rsidP="0065764C">
      <w:pPr>
        <w:pStyle w:val="msobodytextcxspmiddle"/>
        <w:spacing w:after="0"/>
        <w:ind w:firstLine="709"/>
        <w:contextualSpacing/>
        <w:jc w:val="both"/>
      </w:pPr>
      <w:r w:rsidRPr="005F1B0E">
        <w:t>в) для перевода денежных средств, предусмотренных пунктом «а</w:t>
      </w:r>
      <w:proofErr w:type="gramStart"/>
      <w:r w:rsidRPr="005F1B0E">
        <w:rPr>
          <w:vertAlign w:val="superscript"/>
        </w:rPr>
        <w:t>1</w:t>
      </w:r>
      <w:proofErr w:type="gramEnd"/>
      <w:r w:rsidRPr="005F1B0E">
        <w:t>» Раздела 2 Правил Системы, один Счет покрытия и один Счет Участника.</w:t>
      </w:r>
    </w:p>
    <w:p w14:paraId="518A3493" w14:textId="77777777" w:rsidR="0065764C" w:rsidRPr="005F1B0E" w:rsidRDefault="0065764C" w:rsidP="0065764C">
      <w:pPr>
        <w:pStyle w:val="msobodytextcxspmiddle"/>
        <w:spacing w:after="0"/>
        <w:ind w:firstLine="709"/>
        <w:contextualSpacing/>
        <w:jc w:val="both"/>
      </w:pPr>
      <w:r w:rsidRPr="005F1B0E">
        <w:t>Для осуществления перевода денежных средств, предусмотренного пунктом «а» Раздела 2 Правил Системы, в Расчетном центре должен быть открыт Счет учета результатов платежного клиринга.</w:t>
      </w:r>
    </w:p>
    <w:p w14:paraId="3E0FC431" w14:textId="77777777" w:rsidR="0065764C" w:rsidRPr="005F1B0E" w:rsidRDefault="0065764C" w:rsidP="00941422">
      <w:pPr>
        <w:pStyle w:val="msobodytextcxspmiddle"/>
        <w:ind w:firstLine="709"/>
        <w:contextualSpacing/>
        <w:jc w:val="both"/>
      </w:pPr>
      <w:proofErr w:type="gramStart"/>
      <w:r w:rsidRPr="005F1B0E">
        <w:t>В целях обеспечения надлежащего исполнения своих обязательств в Системе при осуществлении расчета по каждому из видов перевода денежных средств, перечисленных в Разделе 2 Правил, Участник-Страховщик должен открыть Счет гарантийного фонда Платежной системы у Участника-Банка (по одному Счету гарантийного фонда Платежной системы для каждого вида перевода денежных средств, по которому Участник-Страховщик осуществляет расчет).</w:t>
      </w:r>
      <w:proofErr w:type="gramEnd"/>
      <w:r w:rsidRPr="005F1B0E">
        <w:t xml:space="preserve"> </w:t>
      </w:r>
      <w:proofErr w:type="gramStart"/>
      <w:r w:rsidRPr="005F1B0E">
        <w:t xml:space="preserve">Для Участников-Страховщиков, осуществляющими перевод денежных средств, предусмотренный </w:t>
      </w:r>
      <w:r w:rsidRPr="005F1B0E">
        <w:lastRenderedPageBreak/>
        <w:t>пунктом «а» Раздела 2 Правил Системы, возможно открытие нескольких Счетов гарантийного фонда (не более 3 (трех)) в разных Участниках-Банках).</w:t>
      </w:r>
      <w:proofErr w:type="gramEnd"/>
    </w:p>
    <w:p w14:paraId="7DE66F01" w14:textId="77777777" w:rsidR="0065764C" w:rsidRPr="005F1B0E" w:rsidRDefault="0065764C" w:rsidP="0065764C">
      <w:pPr>
        <w:pStyle w:val="msobodytextcxspmiddle"/>
        <w:spacing w:after="0"/>
        <w:ind w:firstLine="709"/>
        <w:contextualSpacing/>
        <w:jc w:val="both"/>
      </w:pPr>
      <w:r w:rsidRPr="005F1B0E">
        <w:t>Перевод денежных средств, находящихся на Счете Участника, осуществляется Расчетным центром в пределах денежных средств, находящихся на Счете Участника, предназначенного для осуществления расчета в рамках того вида переводов денежных сре</w:t>
      </w:r>
      <w:proofErr w:type="gramStart"/>
      <w:r w:rsidRPr="005F1B0E">
        <w:t>дств в с</w:t>
      </w:r>
      <w:proofErr w:type="gramEnd"/>
      <w:r w:rsidRPr="005F1B0E">
        <w:t>оответствии с Разделом 2 Правил, для которого он открыт в Расчетном центре.</w:t>
      </w:r>
    </w:p>
    <w:p w14:paraId="0C3D6616" w14:textId="77777777" w:rsidR="0065764C" w:rsidRPr="005F1B0E" w:rsidRDefault="0065764C" w:rsidP="0065764C">
      <w:pPr>
        <w:pStyle w:val="msobodytextcxspmiddle"/>
        <w:spacing w:after="0"/>
        <w:ind w:firstLine="709"/>
        <w:contextualSpacing/>
        <w:jc w:val="both"/>
      </w:pPr>
      <w:r w:rsidRPr="005F1B0E">
        <w:t>Перевод денежных средств, находящихся на Счете (Счетах) гарантийного фонда Платежной Системы Участника-Страховщика, осуществляется Участником-Банком, у которого открыт такой Счет (Участниками-Банками, у которых открыты такие Счета).</w:t>
      </w:r>
    </w:p>
    <w:p w14:paraId="2A82230D" w14:textId="77777777" w:rsidR="0065764C" w:rsidRPr="005F1B0E" w:rsidRDefault="0065764C" w:rsidP="0065764C">
      <w:pPr>
        <w:pStyle w:val="msobodytextcxspmiddle"/>
        <w:spacing w:after="0"/>
        <w:ind w:firstLine="709"/>
        <w:contextualSpacing/>
        <w:jc w:val="both"/>
      </w:pPr>
      <w:r w:rsidRPr="005F1B0E">
        <w:t xml:space="preserve">Переводы денежных средств осуществляются: </w:t>
      </w:r>
    </w:p>
    <w:p w14:paraId="5D876105" w14:textId="77777777" w:rsidR="0065764C" w:rsidRPr="005F1B0E" w:rsidRDefault="0065764C" w:rsidP="0065764C">
      <w:pPr>
        <w:pStyle w:val="msobodytextcxspmiddle"/>
        <w:spacing w:before="0" w:beforeAutospacing="0" w:after="0" w:afterAutospacing="0"/>
        <w:ind w:firstLine="709"/>
        <w:contextualSpacing/>
        <w:jc w:val="both"/>
      </w:pPr>
      <w:r w:rsidRPr="005F1B0E">
        <w:t xml:space="preserve">- Расчетным центром – на основании Распоряжений ПКЦ; </w:t>
      </w:r>
    </w:p>
    <w:p w14:paraId="2DA1D89B" w14:textId="77777777" w:rsidR="0065764C" w:rsidRPr="005F1B0E" w:rsidRDefault="0065764C" w:rsidP="0065764C">
      <w:pPr>
        <w:spacing w:after="0" w:line="240" w:lineRule="auto"/>
        <w:ind w:firstLine="709"/>
        <w:contextualSpacing/>
        <w:jc w:val="both"/>
      </w:pPr>
      <w:r w:rsidRPr="005F1B0E">
        <w:rPr>
          <w:rFonts w:ascii="Times New Roman" w:hAnsi="Times New Roman"/>
          <w:sz w:val="24"/>
          <w:szCs w:val="24"/>
        </w:rPr>
        <w:t>- Участником-Банком (Участниками-Банками) – в соответствии с пунктом 5.3 Правил Системы на основании Распоряжений Оператора Системы (без дополнительных распоряжений Участника-Страховщика), либо на основании Распоряжений Участника-Страховщика с согласия Оператора Системы.</w:t>
      </w:r>
    </w:p>
    <w:p w14:paraId="34FF7957" w14:textId="77777777" w:rsidR="0065764C" w:rsidRPr="005F1B0E" w:rsidRDefault="0065764C" w:rsidP="0065764C">
      <w:pPr>
        <w:spacing w:after="0" w:line="240" w:lineRule="auto"/>
        <w:ind w:firstLine="709"/>
        <w:contextualSpacing/>
        <w:jc w:val="both"/>
      </w:pPr>
      <w:r w:rsidRPr="005F1B0E">
        <w:rPr>
          <w:rFonts w:ascii="Times New Roman" w:hAnsi="Times New Roman"/>
          <w:sz w:val="24"/>
          <w:szCs w:val="24"/>
        </w:rPr>
        <w:t>Применяемые в Системе формы Распоряжений приведены в Приложении № 4 к настоящим Правилам.</w:t>
      </w:r>
    </w:p>
    <w:p w14:paraId="47DEDFF0" w14:textId="77777777" w:rsidR="0065764C" w:rsidRPr="005F1B0E" w:rsidRDefault="0065764C" w:rsidP="0065764C">
      <w:pPr>
        <w:spacing w:after="0" w:line="240" w:lineRule="auto"/>
        <w:ind w:firstLine="709"/>
        <w:contextualSpacing/>
        <w:jc w:val="both"/>
      </w:pPr>
      <w:proofErr w:type="gramStart"/>
      <w:r w:rsidRPr="005F1B0E">
        <w:rPr>
          <w:rFonts w:ascii="Times New Roman" w:hAnsi="Times New Roman"/>
          <w:sz w:val="24"/>
          <w:szCs w:val="24"/>
        </w:rPr>
        <w:t>Распоряжения и Распоряжение ПКЦ, Оператора Системы в электронном виде должны быть удостоверены электронной подписью в соответствии с Федеральным законом от 6 апреля 2011 года № 63-ФЗ «Об электронной подписи» или в соответствии с пунктом 3 статьи 847 ГК РФ аналогами собственноручной подписи или кодами или паролями или иными средствами, позволяющими подтвердить составление Распоряжения уполномоченным на это лицом.</w:t>
      </w:r>
      <w:proofErr w:type="gramEnd"/>
    </w:p>
    <w:p w14:paraId="4C41D227" w14:textId="77777777" w:rsidR="0065764C" w:rsidRPr="005F1B0E" w:rsidRDefault="0065764C" w:rsidP="0065764C">
      <w:pPr>
        <w:pStyle w:val="msobodytextcxspmiddle"/>
        <w:spacing w:before="0" w:beforeAutospacing="0" w:after="0" w:afterAutospacing="0"/>
        <w:ind w:firstLine="709"/>
        <w:contextualSpacing/>
        <w:jc w:val="both"/>
      </w:pPr>
      <w:r w:rsidRPr="005F1B0E">
        <w:t>Порядок подписания Распоряжений определяется непосредственно Субъектами системы, между которыми осуществляется соответствующий электронный документооборот на основании заключенного между ними договора.</w:t>
      </w:r>
    </w:p>
    <w:p w14:paraId="14280573" w14:textId="77777777" w:rsidR="0065764C" w:rsidRPr="005F1B0E" w:rsidRDefault="0065764C" w:rsidP="0065764C">
      <w:pPr>
        <w:pStyle w:val="msobodytextcxspmiddle"/>
        <w:spacing w:after="0"/>
        <w:ind w:firstLine="709"/>
        <w:contextualSpacing/>
        <w:jc w:val="both"/>
      </w:pPr>
      <w:proofErr w:type="gramStart"/>
      <w:r w:rsidRPr="005F1B0E">
        <w:t xml:space="preserve">Расчетный центр обязан при получении от Платежного клирингового центра Распоряжений ПКЦ установленной формы списывать со Счетов Участников, </w:t>
      </w:r>
      <w:r w:rsidRPr="005F1B0E">
        <w:rPr>
          <w:rFonts w:eastAsia="Batang"/>
        </w:rPr>
        <w:t xml:space="preserve">Счетов гарантийного фонда Платежной системы (если </w:t>
      </w:r>
      <w:r w:rsidRPr="005F1B0E">
        <w:t>Счет гарантийного фонда Платежной системы открыт в Расчетном центре) и/или со Счета учета результатов платежного клиринга без дополнительного распоряжения Участника-Страховщика денежные средства и зачислять их на Счет учета результатов платежного клиринга, Счета Участников, Счета ОПДС.</w:t>
      </w:r>
      <w:proofErr w:type="gramEnd"/>
    </w:p>
    <w:p w14:paraId="5E65DA1A" w14:textId="77777777" w:rsidR="0065764C" w:rsidRPr="005F1B0E" w:rsidRDefault="0065764C" w:rsidP="0065764C">
      <w:pPr>
        <w:pStyle w:val="msobodytextcxspmiddle"/>
        <w:spacing w:after="0"/>
        <w:ind w:firstLine="709"/>
        <w:contextualSpacing/>
        <w:jc w:val="both"/>
      </w:pPr>
      <w:r w:rsidRPr="005F1B0E">
        <w:t>Участник-Банк обязан при получении от Оператора Системы или Участника-Страховщика Распоряжений установленной формы, осуществлять действия, предусмотренные пунктом 5.3 Правил Системы.</w:t>
      </w:r>
    </w:p>
    <w:p w14:paraId="046D02AC" w14:textId="77777777" w:rsidR="0065764C" w:rsidRPr="005F1B0E" w:rsidRDefault="0065764C" w:rsidP="0065764C">
      <w:pPr>
        <w:pStyle w:val="msobodytextcxspmiddle"/>
        <w:spacing w:after="0"/>
        <w:ind w:firstLine="709"/>
        <w:contextualSpacing/>
        <w:jc w:val="both"/>
      </w:pPr>
      <w:proofErr w:type="gramStart"/>
      <w:r w:rsidRPr="005F1B0E">
        <w:t xml:space="preserve">Началом процесса осуществления расчетов в Системе является получение Расчетным центром от Платежного клирингового центра сообщения об открытии Расчетной сессии по соответствующему виду перевода денежных средств, предусмотренному Разделом 2 Правил, окончанием - получение Расчетным центром от Платежного клирингового центра сообщения о закрытии Расчетной сессии или иного документа об окончании осуществления перевода денежных средств. </w:t>
      </w:r>
      <w:proofErr w:type="gramEnd"/>
    </w:p>
    <w:p w14:paraId="650C3130" w14:textId="77777777" w:rsidR="0065764C" w:rsidRPr="005F1B0E" w:rsidRDefault="0065764C" w:rsidP="0065764C">
      <w:pPr>
        <w:pStyle w:val="msobodytextcxspmiddle"/>
        <w:spacing w:after="0"/>
        <w:ind w:firstLine="709"/>
        <w:contextualSpacing/>
        <w:jc w:val="both"/>
      </w:pPr>
      <w:r w:rsidRPr="005F1B0E">
        <w:t xml:space="preserve">Максимальная продолжительность Расчетной сессии (в период которой осуществляется перевод денежных средств) – 2 (два) рабочих дня Расчетного центра. </w:t>
      </w:r>
    </w:p>
    <w:p w14:paraId="1FC7DAD4" w14:textId="77777777" w:rsidR="0065764C" w:rsidRPr="005F1B0E" w:rsidRDefault="0065764C" w:rsidP="0065764C">
      <w:pPr>
        <w:pStyle w:val="msobodytextcxspmiddle"/>
        <w:spacing w:after="0"/>
        <w:ind w:firstLine="709"/>
        <w:contextualSpacing/>
        <w:jc w:val="both"/>
      </w:pPr>
      <w:r w:rsidRPr="005F1B0E">
        <w:t xml:space="preserve">Кроме того, Расчетный центр осуществляет перевод денежных средств Участника-Страховщика со Счета покрытия на Счет Участника при получении от Платежного клирингового центра сообщения об открытии Расчетной сессии в размере необходимом для проведения расчета (но в пределах денежных средств, находящихся на Счете покрытия). Время указанного перевода денежных средств по каждому виду перевода денежных средств, предусмотренного Разделом 2 Правил, определяется </w:t>
      </w:r>
      <w:r w:rsidRPr="005F1B0E">
        <w:lastRenderedPageBreak/>
        <w:t>Расчетным центром и Платежным клиринговым центром в договоре, заключенном между ними.</w:t>
      </w:r>
    </w:p>
    <w:p w14:paraId="5122A911" w14:textId="77777777" w:rsidR="0065764C" w:rsidRPr="005F1B0E" w:rsidRDefault="0065764C" w:rsidP="0065764C">
      <w:pPr>
        <w:pStyle w:val="msobodytextcxspmiddle"/>
        <w:spacing w:after="0"/>
        <w:ind w:firstLine="709"/>
        <w:contextualSpacing/>
        <w:jc w:val="both"/>
      </w:pPr>
      <w:r w:rsidRPr="005F1B0E">
        <w:t xml:space="preserve">Расчетный центр по заявлению Участника-Страховщика выдает (ежедневно либо за отчетный период) выписки по Счету Участника и копии документов в обоснование произведенных переводов денежных средств, которые по желанию Участника-Страховщика могут направляться ему заказной почтой по адресу, указанному им в заявлении. Отправка заказной почты производится за счет Участника-Страховщика в соответствии с тарифами Расчетного центра. </w:t>
      </w:r>
    </w:p>
    <w:p w14:paraId="39BCD7E7" w14:textId="77777777" w:rsidR="0065764C" w:rsidRPr="005F1B0E" w:rsidRDefault="0065764C" w:rsidP="0065764C">
      <w:pPr>
        <w:pStyle w:val="msobodytextcxspmiddle"/>
        <w:spacing w:after="0"/>
        <w:ind w:firstLine="709"/>
        <w:contextualSpacing/>
        <w:jc w:val="both"/>
      </w:pPr>
      <w:proofErr w:type="spellStart"/>
      <w:r w:rsidRPr="005F1B0E">
        <w:t>Безотзывность</w:t>
      </w:r>
      <w:proofErr w:type="spellEnd"/>
      <w:r w:rsidRPr="005F1B0E">
        <w:t xml:space="preserve"> перевода денежных средств наступает с момента списания денежных средств со Счета покрытия и/или Счета Участника и/или Счета (Счетов) гарантийного фонда Платежной системы Участника-Страховщика.</w:t>
      </w:r>
    </w:p>
    <w:p w14:paraId="1CB393E2" w14:textId="77777777" w:rsidR="0065764C" w:rsidRPr="005F1B0E" w:rsidRDefault="0065764C" w:rsidP="0065764C">
      <w:pPr>
        <w:pStyle w:val="msobodytextcxspmiddle"/>
        <w:spacing w:after="0"/>
        <w:ind w:firstLine="709"/>
        <w:contextualSpacing/>
        <w:jc w:val="both"/>
      </w:pPr>
      <w:r w:rsidRPr="005F1B0E">
        <w:t>Безусловность наступает в момент выполнения определенных Платежным клиринговым центром условий осуществления перевода денежных средств.</w:t>
      </w:r>
    </w:p>
    <w:p w14:paraId="303D0C36" w14:textId="77777777" w:rsidR="0065764C" w:rsidRPr="005F1B0E" w:rsidRDefault="0065764C" w:rsidP="0065764C">
      <w:pPr>
        <w:pStyle w:val="msobodytextcxspmiddle"/>
        <w:spacing w:before="240" w:after="0"/>
        <w:ind w:firstLine="709"/>
        <w:contextualSpacing/>
        <w:jc w:val="both"/>
      </w:pPr>
      <w:r w:rsidRPr="005F1B0E">
        <w:t>Окончательность перевода денежных средств наступает в момент зачисления денежных средств на Счет Участника и/или Счет ОПДС.</w:t>
      </w:r>
    </w:p>
    <w:p w14:paraId="310A358E" w14:textId="77777777" w:rsidR="0065764C" w:rsidRPr="005F1B0E" w:rsidRDefault="0065764C" w:rsidP="0065764C">
      <w:pPr>
        <w:pStyle w:val="msobodytextcxspmiddle"/>
        <w:spacing w:before="0" w:beforeAutospacing="0" w:after="0" w:afterAutospacing="0"/>
        <w:ind w:firstLine="709"/>
        <w:contextualSpacing/>
        <w:jc w:val="both"/>
      </w:pPr>
      <w:r w:rsidRPr="005F1B0E">
        <w:t>При переводе денежных средств обязательство Расчетного центра перед Участником-Страховщиком, а также Участника-Банка перед Участником-Страховщиком прекращается в момент наступления его окончательности.</w:t>
      </w:r>
    </w:p>
    <w:p w14:paraId="6FB55C6E" w14:textId="77777777" w:rsidR="0065764C" w:rsidRPr="005F1B0E" w:rsidRDefault="0065764C" w:rsidP="0065764C">
      <w:pPr>
        <w:pStyle w:val="6"/>
        <w:jc w:val="both"/>
      </w:pPr>
      <w:bookmarkStart w:id="1018" w:name="_Toc492560424"/>
      <w:bookmarkStart w:id="1019" w:name="_Toc38905275"/>
      <w:bookmarkStart w:id="1020" w:name="_Toc73978875"/>
      <w:bookmarkStart w:id="1021" w:name="_Toc69896946"/>
      <w:bookmarkStart w:id="1022" w:name="_Toc70341055"/>
      <w:bookmarkStart w:id="1023" w:name="_Toc80272769"/>
      <w:bookmarkStart w:id="1024" w:name="_Toc84518176"/>
      <w:bookmarkStart w:id="1025" w:name="_Toc86145161"/>
      <w:r w:rsidRPr="005F1B0E">
        <w:t>7.6. Порядок сопровождения перевода денежных сре</w:t>
      </w:r>
      <w:proofErr w:type="gramStart"/>
      <w:r w:rsidRPr="005F1B0E">
        <w:t>дств св</w:t>
      </w:r>
      <w:proofErr w:type="gramEnd"/>
      <w:r w:rsidRPr="005F1B0E">
        <w:t>едениями об Участнике-Страховщике (плательщике) в соответствии с требованиями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 в случае, если они не содержаться в Распоряжении (плательщика)</w:t>
      </w:r>
      <w:bookmarkEnd w:id="1018"/>
      <w:bookmarkEnd w:id="1019"/>
      <w:bookmarkEnd w:id="1020"/>
      <w:bookmarkEnd w:id="1021"/>
      <w:bookmarkEnd w:id="1022"/>
      <w:bookmarkEnd w:id="1023"/>
      <w:bookmarkEnd w:id="1024"/>
      <w:bookmarkEnd w:id="1025"/>
    </w:p>
    <w:p w14:paraId="1BA7CB9E" w14:textId="77777777" w:rsidR="0065764C" w:rsidRPr="005F1B0E" w:rsidRDefault="0065764C" w:rsidP="0065764C">
      <w:pPr>
        <w:pStyle w:val="msobodytextcxspmiddle"/>
        <w:spacing w:before="0" w:beforeAutospacing="0" w:after="0" w:afterAutospacing="0"/>
        <w:ind w:firstLine="709"/>
        <w:contextualSpacing/>
        <w:jc w:val="both"/>
      </w:pPr>
      <w:r w:rsidRPr="005F1B0E">
        <w:t>Осуществление переводов денежных средств может осуществляться исключительно при наличии сведений об Участнике-Страховщике (Плательщике), предусмотренных Федеральным законом от 7 августа 2001 года № 115-ФЗ «О противодействии легализации (отмыванию) доходов, полученных преступным путем, и финансированию терроризма» (далее – Закон № 115-ФЗ).</w:t>
      </w:r>
    </w:p>
    <w:p w14:paraId="0F3B365B" w14:textId="77777777" w:rsidR="0065764C" w:rsidRPr="005F1B0E" w:rsidRDefault="0065764C" w:rsidP="0065764C">
      <w:pPr>
        <w:pStyle w:val="msobodytextcxspmiddle"/>
        <w:spacing w:before="0" w:beforeAutospacing="0" w:after="0" w:afterAutospacing="0"/>
        <w:ind w:firstLine="709"/>
        <w:contextualSpacing/>
        <w:jc w:val="both"/>
      </w:pPr>
      <w:r w:rsidRPr="005F1B0E">
        <w:t>Отсутствие у Субъектов системы необходимых в соответствии с требованиями Закона № 115-ФЗ сведений, является основанием для отказа Участнику-Страховщику (Плательщику) услуг по переводу денежных сре</w:t>
      </w:r>
      <w:proofErr w:type="gramStart"/>
      <w:r w:rsidRPr="005F1B0E">
        <w:t>дств в С</w:t>
      </w:r>
      <w:proofErr w:type="gramEnd"/>
      <w:r w:rsidRPr="005F1B0E">
        <w:t>истеме.</w:t>
      </w:r>
    </w:p>
    <w:p w14:paraId="6DA0FF3F" w14:textId="77777777" w:rsidR="0065764C" w:rsidRPr="005F1B0E" w:rsidRDefault="0065764C" w:rsidP="0065764C">
      <w:pPr>
        <w:pStyle w:val="msobodytextcxspmiddle"/>
        <w:spacing w:before="0" w:beforeAutospacing="0" w:after="0" w:afterAutospacing="0"/>
        <w:ind w:firstLine="709"/>
        <w:contextualSpacing/>
        <w:jc w:val="both"/>
      </w:pPr>
      <w:r w:rsidRPr="005F1B0E">
        <w:t>В целях соблюдения требований Закона № 115-ФЗ потенциальные Участники-Страховщики при заключении договоров с Оператором Системы, Операторами услуг платежной инфраструктуры в целях участия в Системе обязаны предоставить последним сведения о себе в объеме, предусмотренном Законом № 115-ФЗ.</w:t>
      </w:r>
    </w:p>
    <w:p w14:paraId="546D0AF2" w14:textId="77777777" w:rsidR="0065764C" w:rsidRPr="005F1B0E" w:rsidRDefault="0065764C" w:rsidP="0065764C">
      <w:pPr>
        <w:pStyle w:val="msobodytextcxspmiddle"/>
        <w:spacing w:before="0" w:beforeAutospacing="0" w:after="0" w:afterAutospacing="0"/>
        <w:ind w:firstLine="709"/>
        <w:contextualSpacing/>
        <w:jc w:val="both"/>
      </w:pPr>
      <w:r w:rsidRPr="005F1B0E">
        <w:t>В случае</w:t>
      </w:r>
      <w:proofErr w:type="gramStart"/>
      <w:r w:rsidRPr="005F1B0E">
        <w:t>,</w:t>
      </w:r>
      <w:proofErr w:type="gramEnd"/>
      <w:r w:rsidRPr="005F1B0E">
        <w:t xml:space="preserve"> если по каким-то причинам у Участников-Страховщиков, Операторов услуг платежной инфраструктуры, оказывающих Участнику-Страховщику на основании его Распоряжения соответствующие услуги в Системе необходимые сведения в предусмотренном Законом № 115-ФЗ объеме отсутствуют, такие сведения подлежат предоставлению Участником-Страховщиком в полном объеме. Необходимые сведения о нем в указанном случае также могут быть предоставлены иным Участником-Страховщиком/Оператором услуг платежной инфраструктуры, участвующим в цепочке взаимодействия при оказании услуг в Системе данному Участнику-Страховщику, если это не противоречит действующему законодательству Российской Федерации.</w:t>
      </w:r>
    </w:p>
    <w:p w14:paraId="7649D7E1" w14:textId="77777777" w:rsidR="0065764C" w:rsidRPr="005F1B0E" w:rsidRDefault="0065764C" w:rsidP="0065764C">
      <w:pPr>
        <w:pStyle w:val="6"/>
        <w:jc w:val="both"/>
      </w:pPr>
      <w:bookmarkStart w:id="1026" w:name="_Toc492560425"/>
      <w:bookmarkStart w:id="1027" w:name="_Toc38905276"/>
      <w:bookmarkStart w:id="1028" w:name="_Toc73978876"/>
      <w:bookmarkStart w:id="1029" w:name="_Toc69896947"/>
      <w:bookmarkStart w:id="1030" w:name="_Toc70341056"/>
      <w:bookmarkStart w:id="1031" w:name="_Toc80272770"/>
      <w:bookmarkStart w:id="1032" w:name="_Toc84518177"/>
      <w:bookmarkStart w:id="1033" w:name="_Toc86145162"/>
      <w:r w:rsidRPr="005F1B0E">
        <w:t>7.7. Регламент выполнения процедур при функционировании Системы</w:t>
      </w:r>
      <w:bookmarkEnd w:id="1026"/>
      <w:bookmarkEnd w:id="1027"/>
      <w:bookmarkEnd w:id="1028"/>
      <w:bookmarkEnd w:id="1029"/>
      <w:bookmarkEnd w:id="1030"/>
      <w:bookmarkEnd w:id="1031"/>
      <w:bookmarkEnd w:id="1032"/>
      <w:bookmarkEnd w:id="1033"/>
      <w:r w:rsidRPr="005F1B0E">
        <w:t xml:space="preserve"> </w:t>
      </w:r>
    </w:p>
    <w:p w14:paraId="09EBB725"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 xml:space="preserve">7.7.1. </w:t>
      </w:r>
      <w:r w:rsidRPr="005F1B0E">
        <w:rPr>
          <w:rFonts w:ascii="Times New Roman" w:hAnsi="Times New Roman"/>
        </w:rPr>
        <w:t xml:space="preserve">Регламент выполнения процедур (далее - временной регламент, регламент взаимодействия) </w:t>
      </w:r>
      <w:r w:rsidRPr="005F1B0E">
        <w:rPr>
          <w:rFonts w:ascii="Times New Roman" w:hAnsi="Times New Roman"/>
          <w:color w:val="000000"/>
          <w:szCs w:val="24"/>
        </w:rPr>
        <w:t xml:space="preserve">определяется по московскому времени. </w:t>
      </w:r>
    </w:p>
    <w:p w14:paraId="32DDC934"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7.7.2. В Платежной системе реализуются следующие временные показатели:</w:t>
      </w:r>
    </w:p>
    <w:p w14:paraId="017CA3AA"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7.7.2.1. Операционный период – период времени, в течение которого Участники-Страховщики направляют в Операционный центр информацию, необходимую для формирования Распоряжений.</w:t>
      </w:r>
    </w:p>
    <w:p w14:paraId="259F6715"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lastRenderedPageBreak/>
        <w:t>Операционный период составляет:</w:t>
      </w:r>
    </w:p>
    <w:p w14:paraId="6F425E8E"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а) Для осуществления перевода денежных средств, предусмотренного пунктом «а» Раздела 2 Правил Системы - календарная неделя с 01 часов 00 минут понедельника по 14 часов 59 минут 59 секунд воскресенья (здесь и далее по тексту время московское). Оператор Системы</w:t>
      </w:r>
      <w:r w:rsidRPr="005F1B0E">
        <w:rPr>
          <w:rFonts w:ascii="Times New Roman" w:hAnsi="Times New Roman"/>
          <w:szCs w:val="24"/>
        </w:rPr>
        <w:t xml:space="preserve"> </w:t>
      </w:r>
      <w:r w:rsidRPr="005F1B0E">
        <w:rPr>
          <w:rFonts w:ascii="Times New Roman" w:hAnsi="Times New Roman"/>
          <w:color w:val="000000"/>
          <w:szCs w:val="24"/>
        </w:rPr>
        <w:t>имеет право установить Операционный период равным двум календарным неделям.</w:t>
      </w:r>
    </w:p>
    <w:p w14:paraId="60324F54"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б) Для осуществления перевода денежных средств, предусмотренного пунктом «б» Раздела 2 Правил Системы – календарный квартал. В соответствии с Соглашением ОСОПО Оператор Системы вправе установить иной период Операционного периода.</w:t>
      </w:r>
    </w:p>
    <w:p w14:paraId="051A34BE"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в) Для осуществления перевода денежных средств, предусмотренного пунктом «в» Раздела 2 Правил Системы - календарный квартал. В соответствии с Соглашением ОСОП Оператор Системы</w:t>
      </w:r>
      <w:r w:rsidRPr="005F1B0E">
        <w:rPr>
          <w:rFonts w:ascii="Times New Roman" w:hAnsi="Times New Roman"/>
          <w:szCs w:val="24"/>
        </w:rPr>
        <w:t xml:space="preserve"> </w:t>
      </w:r>
      <w:r w:rsidRPr="005F1B0E">
        <w:rPr>
          <w:rFonts w:ascii="Times New Roman" w:hAnsi="Times New Roman"/>
          <w:color w:val="000000"/>
          <w:szCs w:val="24"/>
        </w:rPr>
        <w:t xml:space="preserve">вправе установить иной период Операционного периода. </w:t>
      </w:r>
    </w:p>
    <w:p w14:paraId="59660DBA"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г) Для осуществления перевода денежных средств, предусмотренного пунктом «а</w:t>
      </w:r>
      <w:proofErr w:type="gramStart"/>
      <w:r w:rsidRPr="005F1B0E">
        <w:rPr>
          <w:rFonts w:ascii="Times New Roman" w:hAnsi="Times New Roman"/>
          <w:color w:val="000000"/>
          <w:szCs w:val="24"/>
          <w:vertAlign w:val="superscript"/>
        </w:rPr>
        <w:t>1</w:t>
      </w:r>
      <w:proofErr w:type="gramEnd"/>
      <w:r w:rsidRPr="005F1B0E">
        <w:rPr>
          <w:rFonts w:ascii="Times New Roman" w:hAnsi="Times New Roman"/>
          <w:color w:val="000000"/>
          <w:szCs w:val="24"/>
        </w:rPr>
        <w:t>» Раздела 2 Правил Системы – две календарные недели с 01 часов 00 минут понедельника по 14 часов 59 минут 59 секунд воскресенья второй недели. Оператор Системы</w:t>
      </w:r>
      <w:r w:rsidRPr="005F1B0E">
        <w:rPr>
          <w:rFonts w:ascii="Times New Roman" w:hAnsi="Times New Roman"/>
          <w:szCs w:val="24"/>
        </w:rPr>
        <w:t xml:space="preserve"> </w:t>
      </w:r>
      <w:r w:rsidRPr="005F1B0E">
        <w:rPr>
          <w:rFonts w:ascii="Times New Roman" w:hAnsi="Times New Roman"/>
          <w:color w:val="000000"/>
          <w:szCs w:val="24"/>
        </w:rPr>
        <w:t xml:space="preserve">имеет право установить иной Операционный период. </w:t>
      </w:r>
    </w:p>
    <w:p w14:paraId="3B2974F5"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 xml:space="preserve">7.7.2.2. Период платежного клиринга – период времени, за который осуществляется процедура платежного клиринга. </w:t>
      </w:r>
    </w:p>
    <w:p w14:paraId="4078B36B"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Период платежного клиринга составляет:</w:t>
      </w:r>
    </w:p>
    <w:p w14:paraId="7187F698"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 xml:space="preserve">а) Для осуществления перевода денежных средств, предусмотренного пунктом «а» Раздела 2 Правил Системы – один-два рабочих дня (учитывая особенности, описанные ниже в </w:t>
      </w:r>
      <w:r w:rsidRPr="005F1B0E">
        <w:rPr>
          <w:rFonts w:ascii="Times New Roman" w:hAnsi="Times New Roman"/>
          <w:szCs w:val="24"/>
        </w:rPr>
        <w:t>регламенте взаимодействия между Расчетным центром и Платежным клиринговым центром</w:t>
      </w:r>
      <w:r w:rsidRPr="005F1B0E">
        <w:rPr>
          <w:rFonts w:ascii="Times New Roman" w:hAnsi="Times New Roman"/>
          <w:color w:val="000000"/>
          <w:szCs w:val="24"/>
        </w:rPr>
        <w:t>).</w:t>
      </w:r>
    </w:p>
    <w:p w14:paraId="080C268C"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 xml:space="preserve">б) Для осуществления перевода денежных средств, предусмотренного пунктом «б» Раздела 2 Правил Системы – два-три рабочих дня (учитывая особенности, установленные пунктом 7.3.4 Правил и описанные ниже в </w:t>
      </w:r>
      <w:r w:rsidRPr="005F1B0E">
        <w:rPr>
          <w:rFonts w:ascii="Times New Roman" w:hAnsi="Times New Roman"/>
          <w:szCs w:val="24"/>
        </w:rPr>
        <w:t>регламенте взаимодействия между Расчетным центром и Платежным клиринговым центром</w:t>
      </w:r>
      <w:r w:rsidRPr="005F1B0E">
        <w:rPr>
          <w:rFonts w:ascii="Times New Roman" w:hAnsi="Times New Roman"/>
          <w:color w:val="000000"/>
          <w:szCs w:val="24"/>
        </w:rPr>
        <w:t>).</w:t>
      </w:r>
    </w:p>
    <w:p w14:paraId="552F901D"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 xml:space="preserve">в) Для осуществления перевода денежных средств, предусмотренного пунктом «в» Раздела 2 Правил Системы – два-три рабочих дня (учитывая особенности, описанные ниже в </w:t>
      </w:r>
      <w:r w:rsidRPr="005F1B0E">
        <w:rPr>
          <w:rFonts w:ascii="Times New Roman" w:hAnsi="Times New Roman"/>
          <w:szCs w:val="24"/>
        </w:rPr>
        <w:t>регламенте взаимодействия между Расчетным центром и Платежным клиринговым центром</w:t>
      </w:r>
      <w:r w:rsidRPr="005F1B0E">
        <w:rPr>
          <w:rFonts w:ascii="Times New Roman" w:hAnsi="Times New Roman"/>
          <w:color w:val="000000"/>
          <w:szCs w:val="24"/>
        </w:rPr>
        <w:t>).</w:t>
      </w:r>
    </w:p>
    <w:p w14:paraId="1CB89EC6"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г) Для осуществления перевода денежных средств, предусмотренного пунктом «а</w:t>
      </w:r>
      <w:proofErr w:type="gramStart"/>
      <w:r w:rsidRPr="005F1B0E">
        <w:rPr>
          <w:rFonts w:ascii="Times New Roman" w:hAnsi="Times New Roman"/>
          <w:color w:val="000000"/>
          <w:szCs w:val="24"/>
          <w:vertAlign w:val="superscript"/>
        </w:rPr>
        <w:t>1</w:t>
      </w:r>
      <w:proofErr w:type="gramEnd"/>
      <w:r w:rsidRPr="005F1B0E">
        <w:rPr>
          <w:rFonts w:ascii="Times New Roman" w:hAnsi="Times New Roman"/>
          <w:color w:val="000000"/>
          <w:szCs w:val="24"/>
        </w:rPr>
        <w:t xml:space="preserve">» Раздела 2 Правил Системы – один-два рабочих дня (учитывая особенности, описанные ниже в </w:t>
      </w:r>
      <w:r w:rsidRPr="005F1B0E">
        <w:rPr>
          <w:rFonts w:ascii="Times New Roman" w:hAnsi="Times New Roman"/>
          <w:szCs w:val="24"/>
        </w:rPr>
        <w:t>регламенте взаимодействия между Расчетным центром и Платежным клиринговым центром</w:t>
      </w:r>
      <w:r w:rsidRPr="005F1B0E">
        <w:rPr>
          <w:rFonts w:ascii="Times New Roman" w:hAnsi="Times New Roman"/>
          <w:color w:val="000000"/>
          <w:szCs w:val="24"/>
        </w:rPr>
        <w:t>).</w:t>
      </w:r>
    </w:p>
    <w:p w14:paraId="71AFDD88"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7.7.2.3. Расчетный период – период времени, за который осуществляется процедура расчета (перевода денежных средств).</w:t>
      </w:r>
    </w:p>
    <w:p w14:paraId="02D28ED0" w14:textId="77777777" w:rsidR="00F707B5" w:rsidRPr="005F1B0E" w:rsidRDefault="00F707B5" w:rsidP="00F707B5">
      <w:pPr>
        <w:pStyle w:val="ae"/>
        <w:tabs>
          <w:tab w:val="clear" w:pos="4703"/>
          <w:tab w:val="clear" w:pos="9406"/>
        </w:tabs>
        <w:ind w:firstLine="567"/>
        <w:rPr>
          <w:rFonts w:ascii="Times New Roman" w:hAnsi="Times New Roman"/>
          <w:color w:val="000000"/>
          <w:szCs w:val="24"/>
        </w:rPr>
      </w:pPr>
      <w:r w:rsidRPr="005F1B0E">
        <w:rPr>
          <w:rFonts w:ascii="Times New Roman" w:hAnsi="Times New Roman"/>
          <w:color w:val="000000"/>
          <w:szCs w:val="24"/>
        </w:rPr>
        <w:t xml:space="preserve">Расчетный период подробно приведен в указанных ниже регламентах взаимодействия Расчетного центра и Платежного клирингового центра. </w:t>
      </w:r>
    </w:p>
    <w:p w14:paraId="62BD8452" w14:textId="77777777" w:rsidR="0065764C" w:rsidRPr="005F1B0E" w:rsidRDefault="0065764C" w:rsidP="0065764C">
      <w:pPr>
        <w:pStyle w:val="ae"/>
        <w:shd w:val="clear" w:color="auto" w:fill="FFFFFF"/>
        <w:tabs>
          <w:tab w:val="clear" w:pos="4703"/>
          <w:tab w:val="clear" w:pos="9406"/>
        </w:tabs>
        <w:ind w:firstLine="0"/>
        <w:rPr>
          <w:rFonts w:ascii="Times New Roman" w:hAnsi="Times New Roman"/>
          <w:color w:val="000000"/>
          <w:szCs w:val="24"/>
        </w:rPr>
      </w:pPr>
    </w:p>
    <w:p w14:paraId="1B8A37ED" w14:textId="77777777" w:rsidR="0065764C" w:rsidRPr="005F1B0E" w:rsidRDefault="0065764C" w:rsidP="0065764C">
      <w:pPr>
        <w:pStyle w:val="ae"/>
        <w:shd w:val="clear" w:color="auto" w:fill="FFFFFF"/>
        <w:tabs>
          <w:tab w:val="clear" w:pos="4703"/>
          <w:tab w:val="clear" w:pos="9406"/>
        </w:tabs>
        <w:ind w:firstLine="567"/>
        <w:rPr>
          <w:rFonts w:ascii="Times New Roman" w:hAnsi="Times New Roman"/>
          <w:color w:val="000000"/>
          <w:szCs w:val="24"/>
        </w:rPr>
        <w:sectPr w:rsidR="0065764C" w:rsidRPr="005F1B0E" w:rsidSect="006C3F06">
          <w:pgSz w:w="11906" w:h="16838"/>
          <w:pgMar w:top="1134" w:right="992" w:bottom="1134" w:left="1701" w:header="709" w:footer="709" w:gutter="0"/>
          <w:cols w:space="708"/>
          <w:titlePg/>
          <w:docGrid w:linePitch="360"/>
        </w:sectPr>
      </w:pPr>
    </w:p>
    <w:p w14:paraId="20904C6D" w14:textId="77777777" w:rsidR="0065764C" w:rsidRPr="005F1B0E" w:rsidRDefault="0065764C" w:rsidP="00A330F4">
      <w:pPr>
        <w:pStyle w:val="ae"/>
        <w:shd w:val="clear" w:color="auto" w:fill="FFFFFF"/>
        <w:tabs>
          <w:tab w:val="clear" w:pos="4703"/>
          <w:tab w:val="clear" w:pos="9406"/>
        </w:tabs>
        <w:spacing w:after="240"/>
        <w:ind w:left="-851" w:firstLine="567"/>
        <w:rPr>
          <w:rFonts w:ascii="Times New Roman" w:hAnsi="Times New Roman"/>
          <w:szCs w:val="24"/>
        </w:rPr>
      </w:pPr>
      <w:r w:rsidRPr="005F1B0E">
        <w:rPr>
          <w:rFonts w:ascii="Times New Roman" w:hAnsi="Times New Roman"/>
          <w:color w:val="000000"/>
          <w:szCs w:val="24"/>
        </w:rPr>
        <w:lastRenderedPageBreak/>
        <w:t>7.7.</w:t>
      </w:r>
      <w:r w:rsidRPr="005F1B0E">
        <w:rPr>
          <w:rFonts w:ascii="Times New Roman" w:hAnsi="Times New Roman"/>
          <w:szCs w:val="24"/>
        </w:rPr>
        <w:t xml:space="preserve">3. </w:t>
      </w:r>
      <w:r w:rsidR="00AC778F" w:rsidRPr="005F1B0E">
        <w:rPr>
          <w:rFonts w:ascii="Times New Roman" w:hAnsi="Times New Roman"/>
          <w:szCs w:val="24"/>
        </w:rPr>
        <w:t xml:space="preserve">Временной регламент взаимодействия между Расчетным центром и Платежным клиринговым центром при </w:t>
      </w:r>
      <w:r w:rsidR="00AC778F" w:rsidRPr="005F1B0E">
        <w:rPr>
          <w:rFonts w:ascii="Times New Roman" w:hAnsi="Times New Roman"/>
          <w:color w:val="000000"/>
          <w:szCs w:val="24"/>
        </w:rPr>
        <w:t>осуществлении перевода денежных средств</w:t>
      </w:r>
      <w:r w:rsidR="00AC778F" w:rsidRPr="005F1B0E">
        <w:rPr>
          <w:rFonts w:ascii="Times New Roman" w:hAnsi="Times New Roman"/>
          <w:szCs w:val="24"/>
        </w:rPr>
        <w:t xml:space="preserve">, предусмотренного пунктом «а» Раздела 2 настоящих Правил (упоминаемые в настоящем регламенте счета, являются счетами, открытыми Участником-Страховщиком для расчета по соответствующему виду </w:t>
      </w:r>
      <w:r w:rsidR="00AC778F" w:rsidRPr="005F1B0E">
        <w:rPr>
          <w:rFonts w:ascii="Times New Roman" w:hAnsi="Times New Roman"/>
          <w:color w:val="000000"/>
          <w:szCs w:val="24"/>
        </w:rPr>
        <w:t>перевода денежных средств</w:t>
      </w:r>
      <w:r w:rsidR="00AC778F" w:rsidRPr="005F1B0E">
        <w:rPr>
          <w:rFonts w:ascii="Times New Roman" w:hAnsi="Times New Roman"/>
          <w:szCs w:val="24"/>
        </w:rPr>
        <w:t>).</w:t>
      </w:r>
    </w:p>
    <w:tbl>
      <w:tblPr>
        <w:tblW w:w="14884" w:type="dxa"/>
        <w:tblInd w:w="-601" w:type="dxa"/>
        <w:tblLayout w:type="fixed"/>
        <w:tblLook w:val="04A0" w:firstRow="1" w:lastRow="0" w:firstColumn="1" w:lastColumn="0" w:noHBand="0" w:noVBand="1"/>
      </w:tblPr>
      <w:tblGrid>
        <w:gridCol w:w="851"/>
        <w:gridCol w:w="1843"/>
        <w:gridCol w:w="1417"/>
        <w:gridCol w:w="10773"/>
      </w:tblGrid>
      <w:tr w:rsidR="00AC778F" w:rsidRPr="005F1B0E" w14:paraId="2CB8E5D1" w14:textId="77777777" w:rsidTr="00A330F4">
        <w:trPr>
          <w:trHeight w:val="156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0B675" w14:textId="77777777" w:rsidR="00AC778F" w:rsidRPr="005F1B0E" w:rsidRDefault="00AC778F" w:rsidP="00F65208">
            <w:pPr>
              <w:spacing w:after="0" w:line="240" w:lineRule="auto"/>
              <w:jc w:val="center"/>
              <w:rPr>
                <w:rFonts w:ascii="Times New Roman" w:hAnsi="Times New Roman"/>
                <w:b/>
                <w:color w:val="000000"/>
                <w:lang w:eastAsia="ru-RU"/>
              </w:rPr>
            </w:pPr>
            <w:r w:rsidRPr="005F1B0E">
              <w:rPr>
                <w:rFonts w:ascii="Times New Roman" w:hAnsi="Times New Roman"/>
                <w:b/>
                <w:color w:val="000000"/>
                <w:lang w:eastAsia="ru-RU"/>
              </w:rPr>
              <w:t xml:space="preserve">№ </w:t>
            </w:r>
            <w:proofErr w:type="gramStart"/>
            <w:r w:rsidRPr="005F1B0E">
              <w:rPr>
                <w:rFonts w:ascii="Times New Roman" w:hAnsi="Times New Roman"/>
                <w:b/>
                <w:color w:val="000000"/>
                <w:lang w:eastAsia="ru-RU"/>
              </w:rPr>
              <w:t>п</w:t>
            </w:r>
            <w:proofErr w:type="gramEnd"/>
            <w:r w:rsidRPr="005F1B0E">
              <w:rPr>
                <w:rFonts w:ascii="Times New Roman" w:hAnsi="Times New Roman"/>
                <w:b/>
                <w:color w:val="000000"/>
                <w:lang w:eastAsia="ru-RU"/>
              </w:rPr>
              <w:t>/п</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3F47D93" w14:textId="77777777" w:rsidR="00AC778F" w:rsidRPr="005F1B0E" w:rsidRDefault="00AC778F" w:rsidP="00F65208">
            <w:pPr>
              <w:spacing w:after="0" w:line="240" w:lineRule="auto"/>
              <w:jc w:val="center"/>
              <w:rPr>
                <w:rFonts w:ascii="Times New Roman" w:hAnsi="Times New Roman"/>
                <w:b/>
                <w:bCs/>
                <w:color w:val="000000"/>
                <w:lang w:eastAsia="ru-RU"/>
              </w:rPr>
            </w:pPr>
            <w:r w:rsidRPr="005F1B0E">
              <w:rPr>
                <w:rFonts w:ascii="Times New Roman" w:hAnsi="Times New Roman"/>
                <w:b/>
                <w:bCs/>
                <w:color w:val="000000"/>
                <w:lang w:eastAsia="ru-RU"/>
              </w:rPr>
              <w:t>Предельное время (</w:t>
            </w:r>
            <w:proofErr w:type="spellStart"/>
            <w:r w:rsidRPr="005F1B0E">
              <w:rPr>
                <w:rFonts w:ascii="Times New Roman" w:hAnsi="Times New Roman"/>
                <w:b/>
                <w:bCs/>
                <w:color w:val="000000"/>
                <w:lang w:eastAsia="ru-RU"/>
              </w:rPr>
              <w:t>мск</w:t>
            </w:r>
            <w:proofErr w:type="spellEnd"/>
            <w:r w:rsidRPr="005F1B0E">
              <w:rPr>
                <w:rFonts w:ascii="Times New Roman" w:hAnsi="Times New Roman"/>
                <w:b/>
                <w:bCs/>
                <w:color w:val="000000"/>
                <w:lang w:eastAsia="ru-RU"/>
              </w:rPr>
              <w:t>.) обмена документами и информацией между Расчетным центром и Платежным клиринговым центром в случае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582266D" w14:textId="77777777" w:rsidR="00AC778F" w:rsidRPr="005F1B0E" w:rsidRDefault="00AC778F" w:rsidP="00F65208">
            <w:pPr>
              <w:spacing w:after="0" w:line="240" w:lineRule="auto"/>
              <w:jc w:val="center"/>
              <w:rPr>
                <w:rFonts w:ascii="Times New Roman" w:hAnsi="Times New Roman"/>
                <w:b/>
                <w:color w:val="000000"/>
                <w:lang w:eastAsia="ru-RU"/>
              </w:rPr>
            </w:pPr>
            <w:r w:rsidRPr="005F1B0E">
              <w:rPr>
                <w:rFonts w:ascii="Times New Roman" w:hAnsi="Times New Roman"/>
                <w:b/>
                <w:color w:val="000000"/>
                <w:lang w:eastAsia="ru-RU"/>
              </w:rPr>
              <w:t>Время (интервал)*</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0D08FC04" w14:textId="77777777" w:rsidR="00AC778F" w:rsidRPr="005F1B0E" w:rsidRDefault="00AC778F" w:rsidP="00F65208">
            <w:pPr>
              <w:spacing w:after="0" w:line="240" w:lineRule="auto"/>
              <w:jc w:val="center"/>
              <w:rPr>
                <w:rFonts w:ascii="Times New Roman" w:hAnsi="Times New Roman"/>
                <w:b/>
                <w:color w:val="000000"/>
                <w:lang w:eastAsia="ru-RU"/>
              </w:rPr>
            </w:pPr>
            <w:r w:rsidRPr="005F1B0E">
              <w:rPr>
                <w:rFonts w:ascii="Times New Roman" w:hAnsi="Times New Roman"/>
                <w:b/>
                <w:color w:val="000000"/>
                <w:lang w:eastAsia="ru-RU"/>
              </w:rPr>
              <w:t>Описание событий или действий</w:t>
            </w:r>
          </w:p>
        </w:tc>
      </w:tr>
      <w:tr w:rsidR="00AC778F" w:rsidRPr="005F1B0E" w14:paraId="08449C41" w14:textId="77777777" w:rsidTr="00A330F4">
        <w:trPr>
          <w:trHeight w:val="30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C555DE3" w14:textId="77777777" w:rsidR="00AC778F" w:rsidRPr="005F1B0E" w:rsidRDefault="00AC778F" w:rsidP="00F65208">
            <w:pPr>
              <w:spacing w:after="0" w:line="240" w:lineRule="auto"/>
              <w:jc w:val="center"/>
              <w:rPr>
                <w:rFonts w:ascii="Times New Roman" w:hAnsi="Times New Roman"/>
                <w:color w:val="000000"/>
              </w:rPr>
            </w:pPr>
            <w:r w:rsidRPr="005F1B0E">
              <w:rPr>
                <w:rFonts w:ascii="Times New Roman" w:hAnsi="Times New Roman"/>
                <w:color w:val="000000"/>
              </w:rPr>
              <w:t>1.</w:t>
            </w:r>
          </w:p>
        </w:tc>
        <w:tc>
          <w:tcPr>
            <w:tcW w:w="1843" w:type="dxa"/>
            <w:tcBorders>
              <w:top w:val="nil"/>
              <w:left w:val="nil"/>
              <w:bottom w:val="single" w:sz="4" w:space="0" w:color="auto"/>
              <w:right w:val="single" w:sz="4" w:space="0" w:color="auto"/>
            </w:tcBorders>
            <w:shd w:val="clear" w:color="auto" w:fill="auto"/>
            <w:noWrap/>
            <w:vAlign w:val="center"/>
            <w:hideMark/>
          </w:tcPr>
          <w:p w14:paraId="01FFBAF0"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9 ч. 30 мин.</w:t>
            </w:r>
          </w:p>
        </w:tc>
        <w:tc>
          <w:tcPr>
            <w:tcW w:w="1417" w:type="dxa"/>
            <w:tcBorders>
              <w:top w:val="nil"/>
              <w:left w:val="nil"/>
              <w:bottom w:val="single" w:sz="4" w:space="0" w:color="auto"/>
              <w:right w:val="single" w:sz="4" w:space="0" w:color="auto"/>
            </w:tcBorders>
            <w:shd w:val="clear" w:color="auto" w:fill="auto"/>
            <w:noWrap/>
            <w:vAlign w:val="center"/>
            <w:hideMark/>
          </w:tcPr>
          <w:p w14:paraId="4AB34B20"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Т**1</w:t>
            </w:r>
          </w:p>
        </w:tc>
        <w:tc>
          <w:tcPr>
            <w:tcW w:w="10773" w:type="dxa"/>
            <w:tcBorders>
              <w:top w:val="nil"/>
              <w:left w:val="nil"/>
              <w:bottom w:val="single" w:sz="4" w:space="0" w:color="auto"/>
              <w:right w:val="single" w:sz="4" w:space="0" w:color="auto"/>
            </w:tcBorders>
            <w:shd w:val="clear" w:color="auto" w:fill="auto"/>
            <w:noWrap/>
            <w:vAlign w:val="center"/>
            <w:hideMark/>
          </w:tcPr>
          <w:p w14:paraId="5B55DE79"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Платежный клиринговый центр направляет Расчетному центру первое сообщение об открытии расчетной сессии.</w:t>
            </w:r>
          </w:p>
        </w:tc>
      </w:tr>
      <w:tr w:rsidR="00AC778F" w:rsidRPr="005F1B0E" w14:paraId="42D037CA" w14:textId="77777777" w:rsidTr="00A330F4">
        <w:trPr>
          <w:trHeight w:val="129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B2A5A" w14:textId="77777777" w:rsidR="00AC778F" w:rsidRPr="005F1B0E" w:rsidRDefault="00AC778F" w:rsidP="00F65208">
            <w:pPr>
              <w:spacing w:after="0" w:line="240" w:lineRule="auto"/>
              <w:jc w:val="center"/>
              <w:rPr>
                <w:rFonts w:ascii="Times New Roman" w:hAnsi="Times New Roman"/>
                <w:color w:val="000000"/>
              </w:rPr>
            </w:pPr>
            <w:r w:rsidRPr="005F1B0E">
              <w:rPr>
                <w:rFonts w:ascii="Times New Roman" w:hAnsi="Times New Roman"/>
                <w:color w:val="000000"/>
              </w:rPr>
              <w:t>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2049623"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9 ч. 45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5009595"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w:t>
            </w:r>
            <w:proofErr w:type="gramStart"/>
            <w:r w:rsidRPr="005F1B0E">
              <w:rPr>
                <w:rFonts w:ascii="Times New Roman" w:hAnsi="Times New Roman"/>
                <w:color w:val="000000"/>
                <w:lang w:eastAsia="ru-RU"/>
              </w:rPr>
              <w:t>2</w:t>
            </w:r>
            <w:proofErr w:type="gramEnd"/>
            <w:r w:rsidRPr="005F1B0E">
              <w:rPr>
                <w:rFonts w:ascii="Times New Roman" w:hAnsi="Times New Roman"/>
                <w:color w:val="000000"/>
                <w:lang w:eastAsia="ru-RU"/>
              </w:rPr>
              <w:t>=Т1+15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527738F0" w14:textId="77777777" w:rsidR="00AC778F" w:rsidRPr="005F1B0E" w:rsidRDefault="00AC778F" w:rsidP="00F65208">
            <w:pPr>
              <w:spacing w:after="0" w:line="240" w:lineRule="auto"/>
              <w:jc w:val="both"/>
              <w:rPr>
                <w:rFonts w:ascii="Times New Roman" w:hAnsi="Times New Roman"/>
                <w:color w:val="000000"/>
                <w:sz w:val="20"/>
                <w:szCs w:val="20"/>
                <w:lang w:eastAsia="ru-RU"/>
              </w:rPr>
            </w:pPr>
            <w:proofErr w:type="gramStart"/>
            <w:r w:rsidRPr="005F1B0E">
              <w:rPr>
                <w:rFonts w:ascii="Times New Roman" w:hAnsi="Times New Roman"/>
                <w:color w:val="000000"/>
                <w:sz w:val="20"/>
                <w:szCs w:val="20"/>
                <w:lang w:eastAsia="ru-RU"/>
              </w:rPr>
              <w:t>Расчетный центр направляет в Платежный клиринговый центр электронный документ, содержащий информацию об Доступных остатках по каждому Счету Участника, Счету гарантийного фонда платежной системы Участника-Страховщика (Счета гарантийного фонда платежной системы, открытые в Расчетном центре у данного Участника-Банка), Счету ОПДС и Счету учета результатов платежного клиринга, имеющуюся на момент предоставления информации (далее – информация о Доступных остатках на счетах).</w:t>
            </w:r>
            <w:proofErr w:type="gramEnd"/>
          </w:p>
        </w:tc>
      </w:tr>
      <w:tr w:rsidR="00AC778F" w:rsidRPr="005F1B0E" w14:paraId="6F17985B" w14:textId="77777777" w:rsidTr="00A330F4">
        <w:trPr>
          <w:trHeight w:val="1944"/>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48F909BD" w14:textId="77777777" w:rsidR="00AC778F" w:rsidRPr="005F1B0E" w:rsidRDefault="00AC778F" w:rsidP="00F65208">
            <w:pPr>
              <w:spacing w:after="0" w:line="240" w:lineRule="auto"/>
              <w:jc w:val="center"/>
              <w:rPr>
                <w:rFonts w:ascii="Times New Roman" w:hAnsi="Times New Roman"/>
                <w:color w:val="000000"/>
              </w:rPr>
            </w:pPr>
            <w:r w:rsidRPr="005F1B0E">
              <w:rPr>
                <w:rFonts w:ascii="Times New Roman" w:hAnsi="Times New Roman"/>
                <w:color w:val="000000"/>
              </w:rPr>
              <w:t>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4F76AD5"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12 ч. 00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2CA38AE"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Т3.1=</w:t>
            </w:r>
          </w:p>
          <w:p w14:paraId="52ED5A1B"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w:t>
            </w:r>
            <w:proofErr w:type="gramStart"/>
            <w:r w:rsidRPr="005F1B0E">
              <w:rPr>
                <w:rFonts w:ascii="Times New Roman" w:hAnsi="Times New Roman"/>
                <w:color w:val="000000"/>
                <w:lang w:eastAsia="ru-RU"/>
              </w:rPr>
              <w:t>2</w:t>
            </w:r>
            <w:proofErr w:type="gramEnd"/>
            <w:r w:rsidRPr="005F1B0E">
              <w:rPr>
                <w:rFonts w:ascii="Times New Roman" w:hAnsi="Times New Roman"/>
                <w:color w:val="000000"/>
                <w:lang w:eastAsia="ru-RU"/>
              </w:rPr>
              <w:t xml:space="preserve"> + 2ч.15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76A6910D"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xml:space="preserve">Платежный клиринговый центр разделяет Ненулевые Распоряжения и Распоряжения о переводе денежных средств, исполнение обязательств по которым осуществляется за счет денежных средств, размещенных на Счете Участника и Счете гарантийного фонда данного Участника. Возможно неоднократное открытие расчетной сессии для обновления информации о доступных остатках. </w:t>
            </w:r>
            <w:proofErr w:type="gramStart"/>
            <w:r w:rsidRPr="005F1B0E">
              <w:rPr>
                <w:rFonts w:ascii="Times New Roman" w:hAnsi="Times New Roman"/>
                <w:color w:val="000000"/>
                <w:sz w:val="20"/>
                <w:szCs w:val="20"/>
                <w:lang w:eastAsia="ru-RU"/>
              </w:rPr>
              <w:t>В случае если Счет гарантийного фонда Участника открыт не в Расчетном банке, то до 12:00 дня открытия Расчетной сессии Платежный клиринговый центр направляет в Участник-Банк (Участники-Банки), в котором (которых) открыт (открыты) Счет (Счета) гарантийного фонда данного Участника, распоряжения о перечислении недостающей суммы денежных средств со Счета (Счетов) гарантийного фонда на Счет учета результатов платежного клиринга.</w:t>
            </w:r>
            <w:proofErr w:type="gramEnd"/>
          </w:p>
        </w:tc>
      </w:tr>
      <w:tr w:rsidR="00AC778F" w:rsidRPr="005F1B0E" w14:paraId="5E41F2A4" w14:textId="77777777" w:rsidTr="00A330F4">
        <w:trPr>
          <w:trHeight w:val="1278"/>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773CC5FA" w14:textId="77777777" w:rsidR="00AC778F" w:rsidRPr="005F1B0E" w:rsidRDefault="00AC778F" w:rsidP="00F65208">
            <w:pPr>
              <w:spacing w:after="0" w:line="240" w:lineRule="auto"/>
              <w:jc w:val="center"/>
              <w:rPr>
                <w:rFonts w:ascii="Times New Roman" w:hAnsi="Times New Roman"/>
                <w:color w:val="000000"/>
              </w:rPr>
            </w:pPr>
          </w:p>
        </w:tc>
        <w:tc>
          <w:tcPr>
            <w:tcW w:w="1843" w:type="dxa"/>
            <w:tcBorders>
              <w:top w:val="nil"/>
              <w:left w:val="nil"/>
              <w:bottom w:val="single" w:sz="4" w:space="0" w:color="auto"/>
              <w:right w:val="single" w:sz="4" w:space="0" w:color="auto"/>
            </w:tcBorders>
            <w:shd w:val="clear" w:color="auto" w:fill="auto"/>
            <w:noWrap/>
            <w:vAlign w:val="center"/>
            <w:hideMark/>
          </w:tcPr>
          <w:p w14:paraId="71840FD0" w14:textId="77777777" w:rsidR="00AC778F" w:rsidRPr="005F1B0E" w:rsidRDefault="00AC778F" w:rsidP="00F65208">
            <w:pPr>
              <w:spacing w:after="0" w:line="240" w:lineRule="auto"/>
              <w:jc w:val="center"/>
              <w:rPr>
                <w:rFonts w:ascii="Times New Roman" w:hAnsi="Times New Roman"/>
                <w:b/>
                <w:bCs/>
                <w:color w:val="000000"/>
                <w:lang w:eastAsia="ru-RU"/>
              </w:rPr>
            </w:pPr>
            <w:r w:rsidRPr="005F1B0E">
              <w:rPr>
                <w:rFonts w:ascii="Times New Roman" w:hAnsi="Times New Roman"/>
                <w:bCs/>
                <w:color w:val="000000"/>
                <w:lang w:eastAsia="ru-RU"/>
              </w:rPr>
              <w:t>14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725F9279" w14:textId="77777777" w:rsidR="00AC778F" w:rsidRPr="005F1B0E" w:rsidRDefault="00AC778F" w:rsidP="00F65208">
            <w:pPr>
              <w:spacing w:after="0" w:line="240" w:lineRule="auto"/>
              <w:jc w:val="center"/>
              <w:rPr>
                <w:rFonts w:ascii="Times New Roman" w:hAnsi="Times New Roman"/>
                <w:b/>
                <w:bCs/>
                <w:color w:val="000000"/>
                <w:lang w:eastAsia="ru-RU"/>
              </w:rPr>
            </w:pPr>
            <w:r w:rsidRPr="005F1B0E">
              <w:rPr>
                <w:rFonts w:ascii="Times New Roman" w:hAnsi="Times New Roman"/>
                <w:color w:val="000000"/>
                <w:lang w:eastAsia="ru-RU"/>
              </w:rPr>
              <w:t>Т3.2=Т3.1 + 2 ч. 00 мин.</w:t>
            </w:r>
          </w:p>
        </w:tc>
        <w:tc>
          <w:tcPr>
            <w:tcW w:w="10773" w:type="dxa"/>
            <w:tcBorders>
              <w:top w:val="nil"/>
              <w:left w:val="nil"/>
              <w:bottom w:val="single" w:sz="4" w:space="0" w:color="auto"/>
              <w:right w:val="single" w:sz="4" w:space="0" w:color="auto"/>
            </w:tcBorders>
            <w:shd w:val="clear" w:color="auto" w:fill="auto"/>
            <w:noWrap/>
            <w:vAlign w:val="center"/>
            <w:hideMark/>
          </w:tcPr>
          <w:p w14:paraId="57832C29" w14:textId="77777777" w:rsidR="00AC778F" w:rsidRPr="005F1B0E" w:rsidRDefault="00AC778F" w:rsidP="00F65208">
            <w:pPr>
              <w:spacing w:after="0" w:line="240" w:lineRule="auto"/>
              <w:jc w:val="both"/>
              <w:rPr>
                <w:rFonts w:ascii="Times New Roman" w:hAnsi="Times New Roman"/>
                <w:b/>
                <w:bCs/>
                <w:color w:val="000000"/>
                <w:sz w:val="20"/>
                <w:szCs w:val="20"/>
                <w:lang w:eastAsia="ru-RU"/>
              </w:rPr>
            </w:pPr>
            <w:proofErr w:type="gramStart"/>
            <w:r w:rsidRPr="005F1B0E">
              <w:rPr>
                <w:rFonts w:ascii="Times New Roman" w:hAnsi="Times New Roman"/>
                <w:color w:val="000000"/>
                <w:sz w:val="20"/>
                <w:szCs w:val="20"/>
                <w:lang w:eastAsia="ru-RU"/>
              </w:rPr>
              <w:t>Участник-Банк (Участники-Банки) в соответствии с Распоряжением ПКЦ обеспечивает (обеспечивают) списание указанной в данном распоряжении (данных распоряжениях) суммы денежных средств с собственного корреспондентского счета, открытого в Банке России, либо с собственного корреспондентского счета, открытого в Расчетном центре на Счет учета результатов платежного клиринга в срок не позднее 14:00 дня получения Распоряжения (Распоряжений) ПКЦ.</w:t>
            </w:r>
            <w:proofErr w:type="gramEnd"/>
          </w:p>
        </w:tc>
      </w:tr>
      <w:tr w:rsidR="00AC778F" w:rsidRPr="005F1B0E" w14:paraId="3136EB28" w14:textId="77777777" w:rsidTr="00A330F4">
        <w:trPr>
          <w:trHeight w:val="428"/>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65DF0" w14:textId="77777777" w:rsidR="00AC778F" w:rsidRPr="005F1B0E" w:rsidRDefault="00AC778F" w:rsidP="00F65208">
            <w:pPr>
              <w:spacing w:after="0" w:line="240" w:lineRule="auto"/>
              <w:jc w:val="center"/>
              <w:rPr>
                <w:rFonts w:ascii="Times New Roman" w:hAnsi="Times New Roman"/>
                <w:color w:val="000000"/>
              </w:rPr>
            </w:pPr>
            <w:r w:rsidRPr="005F1B0E">
              <w:rPr>
                <w:rFonts w:ascii="Times New Roman" w:hAnsi="Times New Roman"/>
                <w:color w:val="000000"/>
              </w:rPr>
              <w:t>4.</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64E8A4B"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14 ч. 15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E1C2B5F"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w:t>
            </w:r>
            <w:proofErr w:type="gramStart"/>
            <w:r w:rsidRPr="005F1B0E">
              <w:rPr>
                <w:rFonts w:ascii="Times New Roman" w:hAnsi="Times New Roman"/>
                <w:color w:val="000000"/>
                <w:lang w:eastAsia="ru-RU"/>
              </w:rPr>
              <w:t>4</w:t>
            </w:r>
            <w:proofErr w:type="gramEnd"/>
            <w:r w:rsidRPr="005F1B0E">
              <w:rPr>
                <w:rFonts w:ascii="Times New Roman" w:hAnsi="Times New Roman"/>
                <w:color w:val="000000"/>
                <w:lang w:eastAsia="ru-RU"/>
              </w:rPr>
              <w:t>=Т2 + 4 ч.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29B8CA55"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Платежный клиринговый центр не позднее 14:15 направляет в Расчетный центр сообщение об открытии Расчетной сессии.</w:t>
            </w:r>
          </w:p>
        </w:tc>
      </w:tr>
      <w:tr w:rsidR="00AC778F" w:rsidRPr="005F1B0E" w14:paraId="7632F654" w14:textId="77777777" w:rsidTr="00A330F4">
        <w:trPr>
          <w:trHeight w:val="10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833ED" w14:textId="77777777" w:rsidR="00AC778F" w:rsidRPr="005F1B0E" w:rsidRDefault="00AC778F" w:rsidP="00F65208">
            <w:pPr>
              <w:spacing w:after="0" w:line="240" w:lineRule="auto"/>
              <w:jc w:val="center"/>
              <w:rPr>
                <w:rFonts w:ascii="Times New Roman" w:hAnsi="Times New Roman"/>
                <w:color w:val="000000"/>
              </w:rPr>
            </w:pPr>
            <w:r w:rsidRPr="005F1B0E">
              <w:rPr>
                <w:rFonts w:ascii="Times New Roman" w:hAnsi="Times New Roman"/>
                <w:color w:val="000000"/>
              </w:rPr>
              <w:lastRenderedPageBreak/>
              <w:t>5.</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CCF22"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14 ч. 30 мин.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3227F"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Т5=Т</w:t>
            </w:r>
            <w:proofErr w:type="gramStart"/>
            <w:r w:rsidRPr="005F1B0E">
              <w:rPr>
                <w:rFonts w:ascii="Times New Roman" w:hAnsi="Times New Roman"/>
                <w:color w:val="000000"/>
                <w:lang w:eastAsia="ru-RU"/>
              </w:rPr>
              <w:t>4</w:t>
            </w:r>
            <w:proofErr w:type="gramEnd"/>
            <w:r w:rsidRPr="005F1B0E">
              <w:rPr>
                <w:rFonts w:ascii="Times New Roman" w:hAnsi="Times New Roman"/>
                <w:color w:val="000000"/>
                <w:lang w:eastAsia="ru-RU"/>
              </w:rPr>
              <w:t xml:space="preserve"> + 15 мин.</w:t>
            </w:r>
          </w:p>
        </w:tc>
        <w:tc>
          <w:tcPr>
            <w:tcW w:w="107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1F20" w14:textId="77777777" w:rsidR="00AC778F" w:rsidRPr="005F1B0E" w:rsidRDefault="00AC778F" w:rsidP="00F65208">
            <w:pPr>
              <w:spacing w:after="0"/>
              <w:jc w:val="both"/>
              <w:rPr>
                <w:rFonts w:ascii="Times New Roman" w:hAnsi="Times New Roman"/>
                <w:bCs/>
                <w:color w:val="000000"/>
                <w:sz w:val="20"/>
                <w:szCs w:val="20"/>
              </w:rPr>
            </w:pPr>
            <w:r w:rsidRPr="005F1B0E">
              <w:rPr>
                <w:rFonts w:ascii="Times New Roman" w:hAnsi="Times New Roman"/>
                <w:bCs/>
                <w:color w:val="000000"/>
                <w:sz w:val="20"/>
                <w:szCs w:val="20"/>
              </w:rPr>
              <w:t>Расчетный центр направляет в Платежный клиринговый центр электронный документ, содержащий информацию о Доступных остатках на счетах.</w:t>
            </w:r>
          </w:p>
          <w:p w14:paraId="60AA0948"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Платежный клиринговый центр до 14:30 дня открытия Расчетной сессии осуществляет расчет средних сумм страховых выплат, применяемых для расчетов, в соответствии с порядком, установленным пунктом 7.1.4 Правил.</w:t>
            </w:r>
          </w:p>
        </w:tc>
      </w:tr>
      <w:tr w:rsidR="00AC778F" w:rsidRPr="005F1B0E" w14:paraId="175AADD0" w14:textId="77777777" w:rsidTr="00A330F4">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0F94B" w14:textId="77777777" w:rsidR="00AC778F" w:rsidRPr="005F1B0E" w:rsidRDefault="00AC778F" w:rsidP="00F65208">
            <w:pPr>
              <w:spacing w:after="0" w:line="240" w:lineRule="auto"/>
              <w:jc w:val="center"/>
              <w:rPr>
                <w:rFonts w:ascii="Times New Roman" w:hAnsi="Times New Roman"/>
                <w:color w:val="000000"/>
              </w:rPr>
            </w:pPr>
            <w:r w:rsidRPr="005F1B0E">
              <w:rPr>
                <w:rFonts w:ascii="Times New Roman" w:hAnsi="Times New Roman"/>
                <w:color w:val="000000"/>
              </w:rPr>
              <w:t>6.</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80860A1"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15 ч. 00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46FC4AD"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w:t>
            </w:r>
            <w:proofErr w:type="gramStart"/>
            <w:r w:rsidRPr="005F1B0E">
              <w:rPr>
                <w:rFonts w:ascii="Times New Roman" w:hAnsi="Times New Roman"/>
                <w:color w:val="000000"/>
                <w:lang w:eastAsia="ru-RU"/>
              </w:rPr>
              <w:t>6</w:t>
            </w:r>
            <w:proofErr w:type="gramEnd"/>
            <w:r w:rsidRPr="005F1B0E">
              <w:rPr>
                <w:rFonts w:ascii="Times New Roman" w:hAnsi="Times New Roman"/>
                <w:color w:val="000000"/>
                <w:lang w:eastAsia="ru-RU"/>
              </w:rPr>
              <w:t>=Т5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3ED8DF90"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Платежный клиринговый центр до 15:00 дня открытия Расчетной сессии направляет в Расчетный центр Распоряжения ПКЦ, включающее в себя указание на перевод денежных средств:</w:t>
            </w:r>
          </w:p>
          <w:p w14:paraId="2105726D"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со Счетов гарантийного фонда платежной системы Участников-Страховщиков (Счета гарантийного фонда платежной системы, открытые в Расчетном центре) на Счет учета результатов платежного клиринга,</w:t>
            </w:r>
          </w:p>
          <w:p w14:paraId="690394A4"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со Счетов Участников на Счет учета результатов платежного клиринга,</w:t>
            </w:r>
          </w:p>
          <w:p w14:paraId="496A37A3"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со Счета/Счетов ОПДС на Счет учета результатов платежного клиринга,</w:t>
            </w:r>
          </w:p>
          <w:p w14:paraId="0AE53CD0"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xml:space="preserve"> - со Счета учета результатов платежного клиринга на Счета Участников и/или Счет/Счета ОПДС.</w:t>
            </w:r>
          </w:p>
        </w:tc>
      </w:tr>
      <w:tr w:rsidR="00AC778F" w:rsidRPr="005F1B0E" w14:paraId="537B50CD" w14:textId="77777777" w:rsidTr="00A330F4">
        <w:trPr>
          <w:trHeight w:val="127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ACB86" w14:textId="77777777" w:rsidR="00AC778F" w:rsidRPr="005F1B0E" w:rsidRDefault="00AC778F" w:rsidP="00F65208">
            <w:pPr>
              <w:spacing w:after="0" w:line="240" w:lineRule="auto"/>
              <w:jc w:val="center"/>
              <w:rPr>
                <w:rFonts w:ascii="Times New Roman" w:hAnsi="Times New Roman"/>
                <w:color w:val="000000"/>
              </w:rPr>
            </w:pPr>
            <w:r w:rsidRPr="005F1B0E">
              <w:rPr>
                <w:rFonts w:ascii="Times New Roman" w:hAnsi="Times New Roman"/>
                <w:color w:val="000000"/>
              </w:rPr>
              <w:t>7.</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AEE87AE"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15 ч. 30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BD7FA4D"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w:t>
            </w:r>
            <w:proofErr w:type="gramStart"/>
            <w:r w:rsidRPr="005F1B0E">
              <w:rPr>
                <w:rFonts w:ascii="Times New Roman" w:hAnsi="Times New Roman"/>
                <w:color w:val="000000"/>
                <w:lang w:eastAsia="ru-RU"/>
              </w:rPr>
              <w:t>7</w:t>
            </w:r>
            <w:proofErr w:type="gramEnd"/>
            <w:r w:rsidRPr="005F1B0E">
              <w:rPr>
                <w:rFonts w:ascii="Times New Roman" w:hAnsi="Times New Roman"/>
                <w:color w:val="000000"/>
                <w:lang w:eastAsia="ru-RU"/>
              </w:rPr>
              <w:t>=Т6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77AA1883" w14:textId="77777777" w:rsidR="00AC778F" w:rsidRPr="005F1B0E" w:rsidRDefault="00AC778F" w:rsidP="00F65208">
            <w:pPr>
              <w:spacing w:after="0" w:line="240" w:lineRule="auto"/>
              <w:jc w:val="both"/>
              <w:rPr>
                <w:rFonts w:ascii="Times New Roman" w:hAnsi="Times New Roman"/>
                <w:color w:val="000000"/>
                <w:sz w:val="20"/>
                <w:szCs w:val="20"/>
                <w:lang w:eastAsia="ru-RU"/>
              </w:rPr>
            </w:pPr>
            <w:proofErr w:type="gramStart"/>
            <w:r w:rsidRPr="005F1B0E">
              <w:rPr>
                <w:rFonts w:ascii="Times New Roman" w:hAnsi="Times New Roman"/>
                <w:color w:val="000000"/>
                <w:sz w:val="20"/>
                <w:szCs w:val="20"/>
                <w:lang w:eastAsia="ru-RU"/>
              </w:rPr>
              <w:t>Расчетный центр осуществляет проверку возможности исполнения полученного от Платежного клирингового центра Распоряжения ПКЦ (все реквизиты Распоряжения о переводе денежных средств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Доступный остаток на Счете учета результатов платежного клиринга после исполнения Распоряжения ПКЦ будет равен нулю).</w:t>
            </w:r>
            <w:proofErr w:type="gramEnd"/>
          </w:p>
        </w:tc>
      </w:tr>
      <w:tr w:rsidR="00AC778F" w:rsidRPr="005F1B0E" w14:paraId="0CF6ED85" w14:textId="77777777" w:rsidTr="00A330F4">
        <w:trPr>
          <w:trHeight w:val="351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D7A203" w14:textId="77777777" w:rsidR="00AC778F" w:rsidRPr="005F1B0E" w:rsidRDefault="00AC778F" w:rsidP="00F65208">
            <w:pPr>
              <w:spacing w:after="0" w:line="240" w:lineRule="auto"/>
              <w:jc w:val="center"/>
              <w:rPr>
                <w:rFonts w:ascii="Times New Roman" w:hAnsi="Times New Roman"/>
                <w:color w:val="000000"/>
              </w:rPr>
            </w:pPr>
            <w:r w:rsidRPr="005F1B0E">
              <w:rPr>
                <w:rFonts w:ascii="Times New Roman" w:hAnsi="Times New Roman"/>
                <w:color w:val="000000"/>
              </w:rPr>
              <w:t>8.</w:t>
            </w:r>
          </w:p>
        </w:tc>
        <w:tc>
          <w:tcPr>
            <w:tcW w:w="1843" w:type="dxa"/>
            <w:tcBorders>
              <w:top w:val="nil"/>
              <w:left w:val="nil"/>
              <w:bottom w:val="single" w:sz="4" w:space="0" w:color="auto"/>
              <w:right w:val="single" w:sz="4" w:space="0" w:color="auto"/>
            </w:tcBorders>
            <w:shd w:val="clear" w:color="auto" w:fill="auto"/>
            <w:noWrap/>
            <w:vAlign w:val="center"/>
            <w:hideMark/>
          </w:tcPr>
          <w:p w14:paraId="376F2941"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16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3E8E6620"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Т8=Т</w:t>
            </w:r>
            <w:proofErr w:type="gramStart"/>
            <w:r w:rsidRPr="005F1B0E">
              <w:rPr>
                <w:rFonts w:ascii="Times New Roman" w:hAnsi="Times New Roman"/>
                <w:color w:val="000000"/>
                <w:lang w:eastAsia="ru-RU"/>
              </w:rPr>
              <w:t>7</w:t>
            </w:r>
            <w:proofErr w:type="gramEnd"/>
            <w:r w:rsidRPr="005F1B0E">
              <w:rPr>
                <w:rFonts w:ascii="Times New Roman" w:hAnsi="Times New Roman"/>
                <w:color w:val="000000"/>
                <w:lang w:eastAsia="ru-RU"/>
              </w:rPr>
              <w:t xml:space="preserve"> + 30 мин.</w:t>
            </w:r>
          </w:p>
        </w:tc>
        <w:tc>
          <w:tcPr>
            <w:tcW w:w="10773" w:type="dxa"/>
            <w:tcBorders>
              <w:top w:val="nil"/>
              <w:left w:val="nil"/>
              <w:bottom w:val="single" w:sz="4" w:space="0" w:color="auto"/>
              <w:right w:val="single" w:sz="4" w:space="0" w:color="auto"/>
            </w:tcBorders>
            <w:shd w:val="clear" w:color="auto" w:fill="auto"/>
            <w:noWrap/>
            <w:vAlign w:val="center"/>
            <w:hideMark/>
          </w:tcPr>
          <w:p w14:paraId="77F0A659" w14:textId="77777777" w:rsidR="00AC778F" w:rsidRPr="005F1B0E" w:rsidRDefault="00AC778F" w:rsidP="00F65208">
            <w:pPr>
              <w:spacing w:after="0" w:line="240" w:lineRule="auto"/>
              <w:jc w:val="both"/>
              <w:rPr>
                <w:rFonts w:ascii="Times New Roman" w:hAnsi="Times New Roman"/>
                <w:color w:val="000000"/>
                <w:sz w:val="20"/>
                <w:szCs w:val="20"/>
                <w:lang w:eastAsia="ru-RU"/>
              </w:rPr>
            </w:pPr>
            <w:proofErr w:type="gramStart"/>
            <w:r w:rsidRPr="005F1B0E">
              <w:rPr>
                <w:rFonts w:ascii="Times New Roman" w:hAnsi="Times New Roman"/>
                <w:color w:val="000000"/>
                <w:sz w:val="20"/>
                <w:szCs w:val="20"/>
                <w:lang w:eastAsia="ru-RU"/>
              </w:rPr>
              <w:t>Расчетный центр направляет в Платежный клиринговый центр электронный документ, содержащий информацию о возможности исполнения Распоряжения ПКЦ (все реквизиты Распоряжения ПКЦ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Доступный остаток на Счете учета результатов платежного клиринга после исполнения Распоряжения о переводе денежных средств будет равен нулю) с указанием</w:t>
            </w:r>
            <w:proofErr w:type="gramEnd"/>
            <w:r w:rsidRPr="005F1B0E">
              <w:rPr>
                <w:rFonts w:ascii="Times New Roman" w:hAnsi="Times New Roman"/>
                <w:color w:val="000000"/>
                <w:sz w:val="20"/>
                <w:szCs w:val="20"/>
                <w:lang w:eastAsia="ru-RU"/>
              </w:rPr>
              <w:t xml:space="preserve"> кода корректности или его невозможности исполнения с указанием кода ошибки (если есть ошибки) (далее – распоряжение с указанием возможности его исполнения) и электронный документ, содержащий информацию о Доступных остатках, которые сформировались бы в случае исполнения Расчетным центром переводов в соответствии с Распоряжением ПКЦ (далее – информация о предполагаемых Доступных остатках на счетах).</w:t>
            </w:r>
          </w:p>
          <w:p w14:paraId="662AA488" w14:textId="77777777" w:rsidR="00AC778F" w:rsidRPr="005F1B0E" w:rsidRDefault="00AC778F" w:rsidP="00F65208">
            <w:pPr>
              <w:spacing w:after="0" w:line="240" w:lineRule="auto"/>
              <w:jc w:val="both"/>
              <w:rPr>
                <w:rFonts w:ascii="Times New Roman" w:hAnsi="Times New Roman"/>
                <w:color w:val="000000"/>
                <w:sz w:val="20"/>
                <w:szCs w:val="20"/>
                <w:lang w:eastAsia="ru-RU"/>
              </w:rPr>
            </w:pPr>
            <w:proofErr w:type="gramStart"/>
            <w:r w:rsidRPr="005F1B0E">
              <w:rPr>
                <w:rFonts w:ascii="Times New Roman" w:hAnsi="Times New Roman"/>
                <w:color w:val="000000"/>
                <w:sz w:val="20"/>
                <w:szCs w:val="20"/>
                <w:lang w:eastAsia="ru-RU"/>
              </w:rPr>
              <w:t>Если в результате проверки Распоряжения ПКЦ на предмет возможности его исполнения будет установлено, что Доступный остаток на Счете учета результатов платежного клиринга после исполнения Распоряжения ПКЦ не будет равен нулю, Расчетный центр направляет в Платежный клиринговый центр электронный документ, содержащий информацию о невозможности обработки сообщения с указанием причин отказа (далее - отказ приема сообщения), при этом информация о предполагаемых Доступных остатках</w:t>
            </w:r>
            <w:proofErr w:type="gramEnd"/>
            <w:r w:rsidRPr="005F1B0E">
              <w:rPr>
                <w:rFonts w:ascii="Times New Roman" w:hAnsi="Times New Roman"/>
                <w:color w:val="000000"/>
                <w:sz w:val="20"/>
                <w:szCs w:val="20"/>
                <w:lang w:eastAsia="ru-RU"/>
              </w:rPr>
              <w:t xml:space="preserve"> на счетах Расчетным центром Платежному клиринговому центру не направляется.</w:t>
            </w:r>
          </w:p>
        </w:tc>
      </w:tr>
      <w:tr w:rsidR="00AC778F" w:rsidRPr="005F1B0E" w14:paraId="18170401" w14:textId="77777777" w:rsidTr="00A330F4">
        <w:trPr>
          <w:trHeight w:val="1987"/>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7802C14F" w14:textId="77777777" w:rsidR="00AC778F" w:rsidRPr="005F1B0E" w:rsidRDefault="00AC778F" w:rsidP="00F65208">
            <w:pPr>
              <w:spacing w:after="0" w:line="240" w:lineRule="auto"/>
              <w:jc w:val="center"/>
              <w:rPr>
                <w:rFonts w:ascii="Times New Roman" w:hAnsi="Times New Roman"/>
                <w:color w:val="000000"/>
              </w:rPr>
            </w:pPr>
            <w:r w:rsidRPr="005F1B0E">
              <w:rPr>
                <w:rFonts w:ascii="Times New Roman" w:hAnsi="Times New Roman"/>
                <w:color w:val="000000"/>
              </w:rPr>
              <w:t>9.</w:t>
            </w:r>
          </w:p>
        </w:tc>
        <w:tc>
          <w:tcPr>
            <w:tcW w:w="1843" w:type="dxa"/>
            <w:vMerge w:val="restart"/>
            <w:tcBorders>
              <w:top w:val="single" w:sz="4" w:space="0" w:color="auto"/>
              <w:left w:val="nil"/>
              <w:right w:val="single" w:sz="4" w:space="0" w:color="auto"/>
            </w:tcBorders>
            <w:shd w:val="clear" w:color="auto" w:fill="auto"/>
            <w:noWrap/>
            <w:vAlign w:val="center"/>
            <w:hideMark/>
          </w:tcPr>
          <w:p w14:paraId="1CBEE42B"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16 ч. 30 мин.</w:t>
            </w:r>
          </w:p>
        </w:tc>
        <w:tc>
          <w:tcPr>
            <w:tcW w:w="1417" w:type="dxa"/>
            <w:vMerge w:val="restart"/>
            <w:tcBorders>
              <w:top w:val="single" w:sz="4" w:space="0" w:color="auto"/>
              <w:left w:val="nil"/>
              <w:right w:val="single" w:sz="4" w:space="0" w:color="auto"/>
            </w:tcBorders>
            <w:shd w:val="clear" w:color="auto" w:fill="auto"/>
            <w:noWrap/>
            <w:vAlign w:val="center"/>
            <w:hideMark/>
          </w:tcPr>
          <w:p w14:paraId="624411D2"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w:t>
            </w:r>
            <w:proofErr w:type="gramStart"/>
            <w:r w:rsidRPr="005F1B0E">
              <w:rPr>
                <w:rFonts w:ascii="Times New Roman" w:hAnsi="Times New Roman"/>
                <w:color w:val="000000"/>
                <w:lang w:eastAsia="ru-RU"/>
              </w:rPr>
              <w:t>9</w:t>
            </w:r>
            <w:proofErr w:type="gramEnd"/>
            <w:r w:rsidRPr="005F1B0E">
              <w:rPr>
                <w:rFonts w:ascii="Times New Roman" w:hAnsi="Times New Roman"/>
                <w:color w:val="000000"/>
                <w:lang w:eastAsia="ru-RU"/>
              </w:rPr>
              <w:t>=Т8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686C9B13" w14:textId="77777777" w:rsidR="00AC778F" w:rsidRPr="005F1B0E" w:rsidRDefault="00AC778F" w:rsidP="00F65208">
            <w:pPr>
              <w:spacing w:after="0" w:line="240" w:lineRule="auto"/>
              <w:jc w:val="both"/>
              <w:rPr>
                <w:rFonts w:ascii="Times New Roman" w:hAnsi="Times New Roman"/>
                <w:color w:val="000000"/>
                <w:sz w:val="20"/>
                <w:szCs w:val="20"/>
                <w:lang w:eastAsia="ru-RU"/>
              </w:rPr>
            </w:pPr>
            <w:proofErr w:type="gramStart"/>
            <w:r w:rsidRPr="005F1B0E">
              <w:rPr>
                <w:rFonts w:ascii="Times New Roman" w:hAnsi="Times New Roman"/>
                <w:color w:val="000000"/>
                <w:sz w:val="20"/>
                <w:szCs w:val="20"/>
                <w:lang w:eastAsia="ru-RU"/>
              </w:rPr>
              <w:t>Платежный клиринговый центр проверяет, что все переводы денежных средств могут быть исполнены и Доступные остатки на Счетах Участников, Счетах гарантийного фонда платежной системы Участников-Страховщиков (при условии, что Счет гарантийного фонда платежной системы открыт в Расчетном центре у данного Участника-Страховщика, и наличии такой необходимости), Счетах ОПДС и Счете учета результатов платежного клиринга будут изменены в соответствии с собственными расчетами Платежного клирингового</w:t>
            </w:r>
            <w:proofErr w:type="gramEnd"/>
            <w:r w:rsidRPr="005F1B0E">
              <w:rPr>
                <w:rFonts w:ascii="Times New Roman" w:hAnsi="Times New Roman"/>
                <w:color w:val="000000"/>
                <w:sz w:val="20"/>
                <w:szCs w:val="20"/>
                <w:lang w:eastAsia="ru-RU"/>
              </w:rPr>
              <w:t xml:space="preserve"> центра.</w:t>
            </w:r>
          </w:p>
          <w:p w14:paraId="2986166C"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В случае положительных результатов указанной проверки Платежный клиринговый центр направляет Расчетному центру документ о согласовании предварительных результатов расчетов, означающий согласование со стороны Платежного клирингового центра предварительных результатов расчетов.</w:t>
            </w:r>
          </w:p>
        </w:tc>
      </w:tr>
      <w:tr w:rsidR="00AC778F" w:rsidRPr="005F1B0E" w14:paraId="1D68BE95" w14:textId="77777777" w:rsidTr="00A330F4">
        <w:trPr>
          <w:trHeight w:val="824"/>
        </w:trPr>
        <w:tc>
          <w:tcPr>
            <w:tcW w:w="851" w:type="dxa"/>
            <w:vMerge/>
            <w:tcBorders>
              <w:left w:val="single" w:sz="4" w:space="0" w:color="auto"/>
              <w:right w:val="single" w:sz="4" w:space="0" w:color="auto"/>
            </w:tcBorders>
            <w:shd w:val="clear" w:color="auto" w:fill="auto"/>
            <w:noWrap/>
            <w:vAlign w:val="center"/>
            <w:hideMark/>
          </w:tcPr>
          <w:p w14:paraId="46015AE0" w14:textId="77777777" w:rsidR="00AC778F" w:rsidRPr="005F1B0E" w:rsidRDefault="00AC778F" w:rsidP="00F65208">
            <w:pPr>
              <w:spacing w:after="0" w:line="240" w:lineRule="auto"/>
              <w:jc w:val="center"/>
              <w:rPr>
                <w:rFonts w:ascii="Times New Roman" w:hAnsi="Times New Roman"/>
                <w:color w:val="000000"/>
              </w:rPr>
            </w:pPr>
          </w:p>
        </w:tc>
        <w:tc>
          <w:tcPr>
            <w:tcW w:w="1843" w:type="dxa"/>
            <w:vMerge/>
            <w:tcBorders>
              <w:left w:val="nil"/>
              <w:right w:val="single" w:sz="4" w:space="0" w:color="auto"/>
            </w:tcBorders>
            <w:shd w:val="clear" w:color="auto" w:fill="auto"/>
            <w:noWrap/>
            <w:vAlign w:val="center"/>
            <w:hideMark/>
          </w:tcPr>
          <w:p w14:paraId="3D082C46" w14:textId="77777777" w:rsidR="00AC778F" w:rsidRPr="005F1B0E" w:rsidRDefault="00AC778F" w:rsidP="00F65208">
            <w:pPr>
              <w:spacing w:after="0" w:line="240" w:lineRule="auto"/>
              <w:jc w:val="center"/>
              <w:rPr>
                <w:rFonts w:ascii="Times New Roman" w:hAnsi="Times New Roman"/>
                <w:bCs/>
                <w:color w:val="000000"/>
                <w:lang w:eastAsia="ru-RU"/>
              </w:rPr>
            </w:pPr>
          </w:p>
        </w:tc>
        <w:tc>
          <w:tcPr>
            <w:tcW w:w="1417" w:type="dxa"/>
            <w:vMerge/>
            <w:tcBorders>
              <w:left w:val="nil"/>
              <w:right w:val="single" w:sz="4" w:space="0" w:color="auto"/>
            </w:tcBorders>
            <w:shd w:val="clear" w:color="auto" w:fill="auto"/>
            <w:noWrap/>
            <w:vAlign w:val="center"/>
            <w:hideMark/>
          </w:tcPr>
          <w:p w14:paraId="7D975EA8" w14:textId="77777777" w:rsidR="00AC778F" w:rsidRPr="005F1B0E" w:rsidRDefault="00AC778F" w:rsidP="00F65208">
            <w:pPr>
              <w:spacing w:after="0" w:line="240" w:lineRule="auto"/>
              <w:jc w:val="center"/>
              <w:rPr>
                <w:rFonts w:ascii="Times New Roman" w:hAnsi="Times New Roman"/>
                <w:color w:val="000000"/>
                <w:lang w:eastAsia="ru-RU"/>
              </w:rPr>
            </w:pPr>
          </w:p>
        </w:tc>
        <w:tc>
          <w:tcPr>
            <w:tcW w:w="10773" w:type="dxa"/>
            <w:tcBorders>
              <w:top w:val="nil"/>
              <w:left w:val="nil"/>
              <w:bottom w:val="single" w:sz="4" w:space="0" w:color="auto"/>
              <w:right w:val="single" w:sz="4" w:space="0" w:color="auto"/>
            </w:tcBorders>
            <w:shd w:val="clear" w:color="auto" w:fill="auto"/>
            <w:noWrap/>
            <w:vAlign w:val="center"/>
            <w:hideMark/>
          </w:tcPr>
          <w:p w14:paraId="33173C15"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В случае отрицательных результатов указанной проверки или при получении от Расчетного центра сообщения с указанием кода ошибки, Платежный клиринговый центр направляет Расчетному центру исправленное Распоряжение ПКЦ.</w:t>
            </w:r>
          </w:p>
        </w:tc>
      </w:tr>
      <w:tr w:rsidR="009B0E55" w:rsidRPr="005F1B0E" w14:paraId="1FCAB77A" w14:textId="77777777" w:rsidTr="00A330F4">
        <w:trPr>
          <w:trHeight w:val="1008"/>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56642282" w14:textId="77777777" w:rsidR="009B0E55" w:rsidRPr="005F1B0E" w:rsidRDefault="009B0E55" w:rsidP="00F65208">
            <w:pPr>
              <w:spacing w:after="0" w:line="240" w:lineRule="auto"/>
              <w:jc w:val="center"/>
              <w:rPr>
                <w:rFonts w:ascii="Times New Roman" w:hAnsi="Times New Roman"/>
                <w:color w:val="000000"/>
              </w:rPr>
            </w:pPr>
          </w:p>
        </w:tc>
        <w:tc>
          <w:tcPr>
            <w:tcW w:w="1843" w:type="dxa"/>
            <w:vMerge/>
            <w:tcBorders>
              <w:left w:val="nil"/>
              <w:bottom w:val="single" w:sz="4" w:space="0" w:color="auto"/>
              <w:right w:val="single" w:sz="4" w:space="0" w:color="auto"/>
            </w:tcBorders>
            <w:shd w:val="clear" w:color="auto" w:fill="auto"/>
            <w:noWrap/>
            <w:vAlign w:val="center"/>
            <w:hideMark/>
          </w:tcPr>
          <w:p w14:paraId="5A8CC0E6" w14:textId="77777777" w:rsidR="009B0E55" w:rsidRPr="005F1B0E" w:rsidRDefault="009B0E55" w:rsidP="00F65208">
            <w:pPr>
              <w:spacing w:after="0" w:line="240" w:lineRule="auto"/>
              <w:jc w:val="center"/>
              <w:rPr>
                <w:rFonts w:ascii="Times New Roman" w:hAnsi="Times New Roman"/>
                <w:bCs/>
                <w:color w:val="000000"/>
                <w:lang w:eastAsia="ru-RU"/>
              </w:rPr>
            </w:pPr>
          </w:p>
        </w:tc>
        <w:tc>
          <w:tcPr>
            <w:tcW w:w="1417" w:type="dxa"/>
            <w:vMerge/>
            <w:tcBorders>
              <w:left w:val="nil"/>
              <w:bottom w:val="single" w:sz="4" w:space="0" w:color="auto"/>
              <w:right w:val="single" w:sz="4" w:space="0" w:color="auto"/>
            </w:tcBorders>
            <w:shd w:val="clear" w:color="auto" w:fill="auto"/>
            <w:noWrap/>
            <w:vAlign w:val="center"/>
            <w:hideMark/>
          </w:tcPr>
          <w:p w14:paraId="64D11211" w14:textId="77777777" w:rsidR="009B0E55" w:rsidRPr="005F1B0E" w:rsidRDefault="009B0E55" w:rsidP="00F65208">
            <w:pPr>
              <w:spacing w:after="0" w:line="240" w:lineRule="auto"/>
              <w:jc w:val="center"/>
              <w:rPr>
                <w:rFonts w:ascii="Times New Roman" w:hAnsi="Times New Roman"/>
                <w:color w:val="000000"/>
                <w:lang w:eastAsia="ru-RU"/>
              </w:rPr>
            </w:pP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43AF0033" w14:textId="2B0BD944" w:rsidR="009B0E55" w:rsidRPr="005F1B0E" w:rsidRDefault="009B0E55"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xml:space="preserve">В случае принятия решения о </w:t>
            </w:r>
            <w:del w:id="1034" w:author="Ожерельева Ольга Владимировна" w:date="2021-10-26T12:15:00Z">
              <w:r w:rsidR="00AC778F" w:rsidRPr="005F1B0E">
                <w:rPr>
                  <w:rFonts w:ascii="Times New Roman" w:hAnsi="Times New Roman"/>
                  <w:color w:val="000000"/>
                  <w:sz w:val="20"/>
                  <w:szCs w:val="20"/>
                  <w:lang w:eastAsia="ru-RU"/>
                </w:rPr>
                <w:delText>не проведении</w:delText>
              </w:r>
            </w:del>
            <w:proofErr w:type="spellStart"/>
            <w:ins w:id="1035" w:author="Ожерельева Ольга Владимировна" w:date="2021-10-26T12:15:00Z">
              <w:r w:rsidRPr="005F1B0E">
                <w:rPr>
                  <w:rFonts w:ascii="Times New Roman" w:hAnsi="Times New Roman"/>
                  <w:color w:val="000000"/>
                  <w:sz w:val="20"/>
                  <w:szCs w:val="20"/>
                  <w:lang w:eastAsia="ru-RU"/>
                </w:rPr>
                <w:t>непроведении</w:t>
              </w:r>
            </w:ins>
            <w:proofErr w:type="spellEnd"/>
            <w:r w:rsidRPr="005F1B0E">
              <w:rPr>
                <w:rFonts w:ascii="Times New Roman" w:hAnsi="Times New Roman"/>
                <w:color w:val="000000"/>
                <w:sz w:val="20"/>
                <w:szCs w:val="20"/>
                <w:lang w:eastAsia="ru-RU"/>
              </w:rPr>
              <w:t xml:space="preserve"> расчетов Платежный клиринговый центр направляет в Расчетный центр сообщение о закрытии расчетной сессии, означающее закрытие текущего расчета.</w:t>
            </w:r>
          </w:p>
          <w:p w14:paraId="53C74C66" w14:textId="70BA0329" w:rsidR="009B0E55" w:rsidRPr="005F1B0E" w:rsidRDefault="009B0E55"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sz w:val="20"/>
                <w:szCs w:val="20"/>
              </w:rPr>
              <w:t xml:space="preserve">Расчетная сессия продлевается на 1 (один) рабочий день, о чем </w:t>
            </w:r>
            <w:r w:rsidRPr="005F1B0E">
              <w:rPr>
                <w:rFonts w:ascii="Times New Roman" w:hAnsi="Times New Roman"/>
                <w:color w:val="000000"/>
                <w:sz w:val="20"/>
                <w:szCs w:val="20"/>
                <w:lang w:eastAsia="ru-RU"/>
              </w:rPr>
              <w:t xml:space="preserve">Платежный клиринговый центр </w:t>
            </w:r>
            <w:r w:rsidRPr="005F1B0E">
              <w:rPr>
                <w:rFonts w:ascii="Times New Roman" w:hAnsi="Times New Roman"/>
                <w:sz w:val="20"/>
                <w:szCs w:val="20"/>
              </w:rPr>
              <w:t>уведомляет Участников-Страховщиков, а также Расчетный центр.</w:t>
            </w:r>
          </w:p>
        </w:tc>
      </w:tr>
      <w:tr w:rsidR="00AC778F" w:rsidRPr="005F1B0E" w14:paraId="487E83BD" w14:textId="77777777" w:rsidTr="00F65208">
        <w:trPr>
          <w:trHeight w:val="793"/>
          <w:del w:id="1036" w:author="Ожерельева Ольга Владимировна" w:date="2021-10-26T12:15:00Z"/>
        </w:trPr>
        <w:tc>
          <w:tcPr>
            <w:tcW w:w="723" w:type="dxa"/>
            <w:vMerge/>
            <w:tcBorders>
              <w:left w:val="single" w:sz="4" w:space="0" w:color="auto"/>
              <w:bottom w:val="single" w:sz="4" w:space="0" w:color="auto"/>
              <w:right w:val="single" w:sz="4" w:space="0" w:color="auto"/>
            </w:tcBorders>
            <w:shd w:val="clear" w:color="auto" w:fill="auto"/>
            <w:noWrap/>
            <w:vAlign w:val="center"/>
            <w:hideMark/>
          </w:tcPr>
          <w:p w14:paraId="009AD2CF" w14:textId="77777777" w:rsidR="00AC778F" w:rsidRPr="005F1B0E" w:rsidRDefault="00AC778F" w:rsidP="00F65208">
            <w:pPr>
              <w:spacing w:after="0" w:line="240" w:lineRule="auto"/>
              <w:jc w:val="center"/>
              <w:rPr>
                <w:del w:id="1037" w:author="Ожерельева Ольга Владимировна" w:date="2021-10-26T12:15:00Z"/>
                <w:rFonts w:ascii="Times New Roman" w:hAnsi="Times New Roman"/>
                <w:color w:val="000000"/>
                <w:lang w:eastAsia="ru-RU"/>
              </w:rPr>
            </w:pPr>
          </w:p>
        </w:tc>
        <w:tc>
          <w:tcPr>
            <w:tcW w:w="1701" w:type="dxa"/>
            <w:vMerge/>
            <w:tcBorders>
              <w:left w:val="nil"/>
              <w:bottom w:val="single" w:sz="4" w:space="0" w:color="auto"/>
              <w:right w:val="single" w:sz="4" w:space="0" w:color="auto"/>
            </w:tcBorders>
            <w:shd w:val="clear" w:color="auto" w:fill="auto"/>
            <w:noWrap/>
            <w:vAlign w:val="center"/>
            <w:hideMark/>
          </w:tcPr>
          <w:p w14:paraId="4E95FF27" w14:textId="77777777" w:rsidR="00AC778F" w:rsidRPr="005F1B0E" w:rsidRDefault="00AC778F" w:rsidP="00F65208">
            <w:pPr>
              <w:spacing w:after="0" w:line="240" w:lineRule="auto"/>
              <w:jc w:val="center"/>
              <w:rPr>
                <w:del w:id="1038" w:author="Ожерельева Ольга Владимировна" w:date="2021-10-26T12:15:00Z"/>
                <w:rFonts w:ascii="Times New Roman" w:hAnsi="Times New Roman"/>
                <w:bCs/>
                <w:color w:val="000000"/>
                <w:lang w:eastAsia="ru-RU"/>
              </w:rPr>
            </w:pPr>
          </w:p>
        </w:tc>
        <w:tc>
          <w:tcPr>
            <w:tcW w:w="1469" w:type="dxa"/>
            <w:vMerge/>
            <w:tcBorders>
              <w:left w:val="nil"/>
              <w:bottom w:val="single" w:sz="4" w:space="0" w:color="auto"/>
              <w:right w:val="single" w:sz="4" w:space="0" w:color="auto"/>
            </w:tcBorders>
            <w:shd w:val="clear" w:color="auto" w:fill="auto"/>
            <w:noWrap/>
            <w:vAlign w:val="center"/>
            <w:hideMark/>
          </w:tcPr>
          <w:p w14:paraId="6B6A5E99" w14:textId="77777777" w:rsidR="00AC778F" w:rsidRPr="005F1B0E" w:rsidRDefault="00AC778F" w:rsidP="00F65208">
            <w:pPr>
              <w:spacing w:after="0" w:line="240" w:lineRule="auto"/>
              <w:jc w:val="center"/>
              <w:rPr>
                <w:del w:id="1039" w:author="Ожерельева Ольга Владимировна" w:date="2021-10-26T12:15:00Z"/>
                <w:rFonts w:ascii="Times New Roman" w:hAnsi="Times New Roman"/>
                <w:color w:val="000000"/>
                <w:lang w:eastAsia="ru-RU"/>
              </w:rPr>
            </w:pPr>
          </w:p>
        </w:tc>
        <w:tc>
          <w:tcPr>
            <w:tcW w:w="10296" w:type="dxa"/>
            <w:tcBorders>
              <w:top w:val="nil"/>
              <w:left w:val="nil"/>
              <w:bottom w:val="single" w:sz="4" w:space="0" w:color="auto"/>
              <w:right w:val="single" w:sz="4" w:space="0" w:color="auto"/>
            </w:tcBorders>
            <w:shd w:val="clear" w:color="auto" w:fill="auto"/>
            <w:noWrap/>
            <w:vAlign w:val="center"/>
            <w:hideMark/>
          </w:tcPr>
          <w:p w14:paraId="6ABBFA4E" w14:textId="77777777" w:rsidR="00AC778F" w:rsidRPr="005F1B0E" w:rsidRDefault="00AC778F" w:rsidP="00F65208">
            <w:pPr>
              <w:spacing w:after="0" w:line="240" w:lineRule="auto"/>
              <w:jc w:val="both"/>
              <w:rPr>
                <w:del w:id="1040" w:author="Ожерельева Ольга Владимировна" w:date="2021-10-26T12:15:00Z"/>
                <w:rFonts w:ascii="Times New Roman" w:hAnsi="Times New Roman"/>
                <w:color w:val="000000"/>
                <w:sz w:val="20"/>
                <w:szCs w:val="20"/>
                <w:lang w:eastAsia="ru-RU"/>
              </w:rPr>
            </w:pPr>
            <w:del w:id="1041" w:author="Ожерельева Ольга Владимировна" w:date="2021-10-26T12:15:00Z">
              <w:r w:rsidRPr="005F1B0E">
                <w:rPr>
                  <w:rFonts w:ascii="Times New Roman" w:hAnsi="Times New Roman"/>
                  <w:color w:val="000000"/>
                  <w:sz w:val="20"/>
                  <w:szCs w:val="20"/>
                  <w:lang w:eastAsia="ru-RU"/>
                </w:rPr>
                <w:delText>ПРИМЕЧАНИЕ: При невозможности соблюдения временных ограничений (Т9&gt;16 ч. 30 мин.) Платежный клиринговый центр направляет в Расчетный центр сообщение о закрытии операционного дня (не позднее 18 ч. 00 мин.).</w:delText>
              </w:r>
            </w:del>
          </w:p>
        </w:tc>
      </w:tr>
      <w:tr w:rsidR="00AC778F" w:rsidRPr="005F1B0E" w14:paraId="1558FB46" w14:textId="77777777" w:rsidTr="0003694C">
        <w:trPr>
          <w:trHeight w:val="56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D95AB"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10.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B938C80"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17 ч. 15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681DA00"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Т10=Т</w:t>
            </w:r>
            <w:proofErr w:type="gramStart"/>
            <w:r w:rsidRPr="005F1B0E">
              <w:rPr>
                <w:rFonts w:ascii="Times New Roman" w:hAnsi="Times New Roman"/>
                <w:color w:val="000000"/>
                <w:lang w:eastAsia="ru-RU"/>
              </w:rPr>
              <w:t>9</w:t>
            </w:r>
            <w:proofErr w:type="gramEnd"/>
            <w:r w:rsidRPr="005F1B0E">
              <w:rPr>
                <w:rFonts w:ascii="Times New Roman" w:hAnsi="Times New Roman"/>
                <w:color w:val="000000"/>
                <w:lang w:eastAsia="ru-RU"/>
              </w:rPr>
              <w:t xml:space="preserve"> + 45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5E95011F"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Расчетный центр исполняет Распоряжение ПКЦ и передает в Платежный клиринговый центр информацию о Доступных остатках на счетах, по итогам исполнения Распоряжения ПКЦ.</w:t>
            </w:r>
          </w:p>
        </w:tc>
      </w:tr>
      <w:tr w:rsidR="00AC778F" w:rsidRPr="005F1B0E" w14:paraId="078FE70B" w14:textId="77777777" w:rsidTr="0003694C">
        <w:trPr>
          <w:trHeight w:val="270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1AC6D52"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11.</w:t>
            </w:r>
          </w:p>
        </w:tc>
        <w:tc>
          <w:tcPr>
            <w:tcW w:w="1843" w:type="dxa"/>
            <w:tcBorders>
              <w:top w:val="nil"/>
              <w:left w:val="nil"/>
              <w:bottom w:val="single" w:sz="4" w:space="0" w:color="auto"/>
              <w:right w:val="single" w:sz="4" w:space="0" w:color="auto"/>
            </w:tcBorders>
            <w:shd w:val="clear" w:color="auto" w:fill="auto"/>
            <w:noWrap/>
            <w:vAlign w:val="center"/>
            <w:hideMark/>
          </w:tcPr>
          <w:p w14:paraId="1EEAA1CE"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18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2A4E2C76"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Т11=Т10+ 45 мин.</w:t>
            </w:r>
          </w:p>
        </w:tc>
        <w:tc>
          <w:tcPr>
            <w:tcW w:w="10773" w:type="dxa"/>
            <w:tcBorders>
              <w:top w:val="nil"/>
              <w:left w:val="nil"/>
              <w:bottom w:val="single" w:sz="4" w:space="0" w:color="auto"/>
              <w:right w:val="single" w:sz="4" w:space="0" w:color="auto"/>
            </w:tcBorders>
            <w:shd w:val="clear" w:color="auto" w:fill="auto"/>
            <w:noWrap/>
            <w:vAlign w:val="center"/>
            <w:hideMark/>
          </w:tcPr>
          <w:p w14:paraId="140C6F6E"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xml:space="preserve">Платежный клиринговый центр направляет Расчетному центру сообщение о закрытии операционного дня не позднее указанного расчетного времени Т11. При приеме этого сообщения Расчетный центр осуществляет перевод денежных средств со Счетов Участников на соответствующие Счета покрытия, за вычетом суммы минимального остатка </w:t>
            </w:r>
            <w:r w:rsidRPr="005F1B0E">
              <w:rPr>
                <w:rFonts w:ascii="Times New Roman" w:hAnsi="Times New Roman"/>
                <w:color w:val="000000"/>
                <w:sz w:val="20"/>
                <w:szCs w:val="20"/>
                <w:lang w:eastAsia="ru-RU"/>
              </w:rPr>
              <w:br/>
              <w:t xml:space="preserve">(300 000,00 (Триста тысяч 00/100) рублей). Если остаток денежных средств </w:t>
            </w:r>
            <w:proofErr w:type="gramStart"/>
            <w:r w:rsidRPr="005F1B0E">
              <w:rPr>
                <w:rFonts w:ascii="Times New Roman" w:hAnsi="Times New Roman"/>
                <w:color w:val="000000"/>
                <w:sz w:val="20"/>
                <w:szCs w:val="20"/>
                <w:lang w:eastAsia="ru-RU"/>
              </w:rPr>
              <w:t>на Счете Участника на момент поступления в Расчетный центр от Платежного клирингового центра сообщения о закрытии</w:t>
            </w:r>
            <w:proofErr w:type="gramEnd"/>
            <w:r w:rsidRPr="005F1B0E">
              <w:rPr>
                <w:rFonts w:ascii="Times New Roman" w:hAnsi="Times New Roman"/>
                <w:color w:val="000000"/>
                <w:sz w:val="20"/>
                <w:szCs w:val="20"/>
                <w:lang w:eastAsia="ru-RU"/>
              </w:rPr>
              <w:t xml:space="preserve"> операционного дня менее или равен минимальному Доступному остатку, перевод Расчетным центром остатка денежных средств со Счетов Участника на Счет покрытия не осуществляется.</w:t>
            </w:r>
          </w:p>
          <w:p w14:paraId="3C1B8A28"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ПРИМЕЧАНИЕ: В случае неполучения от Платежного клирингового центра сообщения о закрытии операционного дня в установленное расчетное время, Расчетный центр не позднее времени Т11+10 мин. формирует сообщение о закрытии операционного дня, который рассматривается Сторонами как электронный документ, полученный Расчетным центром от Платежного клирингового центра.</w:t>
            </w:r>
          </w:p>
        </w:tc>
      </w:tr>
    </w:tbl>
    <w:p w14:paraId="369F418D" w14:textId="77777777" w:rsidR="0065764C" w:rsidRPr="005F1B0E" w:rsidRDefault="0065764C" w:rsidP="0065764C">
      <w:pPr>
        <w:pStyle w:val="af4"/>
        <w:keepNext/>
        <w:shd w:val="clear" w:color="auto" w:fill="FFFFFF"/>
        <w:spacing w:before="240" w:after="240"/>
        <w:ind w:left="-120"/>
        <w:jc w:val="both"/>
        <w:rPr>
          <w:b/>
          <w:i/>
        </w:rPr>
      </w:pPr>
      <w:r w:rsidRPr="005F1B0E">
        <w:rPr>
          <w:b/>
          <w:i/>
        </w:rPr>
        <w:t>Примечания:</w:t>
      </w:r>
    </w:p>
    <w:p w14:paraId="16A28CAD" w14:textId="77777777" w:rsidR="00AC778F" w:rsidRPr="005F1B0E" w:rsidRDefault="00AC778F" w:rsidP="00AC778F">
      <w:pPr>
        <w:keepNext/>
        <w:widowControl w:val="0"/>
        <w:spacing w:after="0" w:line="240" w:lineRule="auto"/>
        <w:rPr>
          <w:rFonts w:ascii="Times New Roman" w:hAnsi="Times New Roman"/>
          <w:i/>
          <w:sz w:val="20"/>
        </w:rPr>
      </w:pPr>
      <w:r w:rsidRPr="005F1B0E">
        <w:rPr>
          <w:rFonts w:ascii="Times New Roman" w:hAnsi="Times New Roman"/>
          <w:i/>
          <w:sz w:val="20"/>
        </w:rPr>
        <w:t>* Время, указанное в рамках настоящего регламента рассчитано исходя из того, что в рамках одного реестра обрабатывается не более 160 000 переводов.</w:t>
      </w:r>
    </w:p>
    <w:p w14:paraId="74FB8324" w14:textId="77777777" w:rsidR="00AC778F" w:rsidRPr="005F1B0E" w:rsidRDefault="00AC778F" w:rsidP="00AC778F">
      <w:pPr>
        <w:keepNext/>
        <w:widowControl w:val="0"/>
        <w:spacing w:after="0" w:line="240" w:lineRule="auto"/>
        <w:rPr>
          <w:rFonts w:ascii="Times New Roman" w:hAnsi="Times New Roman"/>
          <w:i/>
          <w:sz w:val="20"/>
        </w:rPr>
      </w:pPr>
      <w:r w:rsidRPr="005F1B0E">
        <w:rPr>
          <w:rFonts w:ascii="Times New Roman" w:hAnsi="Times New Roman"/>
          <w:i/>
          <w:sz w:val="20"/>
        </w:rPr>
        <w:t>** Если открываемая Расчетная сессия является первой, после получения Расчетным центром ЭД «Сообщение о закрытии операционного дня ОСАГО», то открытие такой Расчетной сессии влечет открытие нового Операционного дня.</w:t>
      </w:r>
    </w:p>
    <w:p w14:paraId="6FE2E20E" w14:textId="3FBA9DEB" w:rsidR="0065764C" w:rsidRPr="005F1B0E" w:rsidRDefault="0065764C" w:rsidP="00AC778F">
      <w:pPr>
        <w:keepNext/>
        <w:widowControl w:val="0"/>
        <w:spacing w:after="0" w:line="240" w:lineRule="auto"/>
        <w:rPr>
          <w:rFonts w:ascii="Times New Roman" w:hAnsi="Times New Roman"/>
          <w:i/>
          <w:sz w:val="20"/>
        </w:rPr>
      </w:pPr>
      <w:r w:rsidRPr="005F1B0E">
        <w:rPr>
          <w:rFonts w:ascii="Times New Roman" w:hAnsi="Times New Roman"/>
          <w:color w:val="000000"/>
          <w:szCs w:val="24"/>
        </w:rPr>
        <w:br w:type="page"/>
      </w:r>
    </w:p>
    <w:p w14:paraId="6E07152A" w14:textId="77777777" w:rsidR="0065764C" w:rsidRPr="005F1B0E" w:rsidRDefault="0065764C" w:rsidP="00EE2DAF">
      <w:pPr>
        <w:pStyle w:val="ae"/>
        <w:shd w:val="clear" w:color="auto" w:fill="FFFFFF"/>
        <w:tabs>
          <w:tab w:val="clear" w:pos="4703"/>
          <w:tab w:val="clear" w:pos="9406"/>
        </w:tabs>
        <w:spacing w:after="240"/>
        <w:ind w:left="-851" w:firstLine="567"/>
        <w:rPr>
          <w:rFonts w:ascii="Times New Roman" w:hAnsi="Times New Roman"/>
          <w:szCs w:val="24"/>
        </w:rPr>
      </w:pPr>
      <w:r w:rsidRPr="005F1B0E">
        <w:rPr>
          <w:rFonts w:ascii="Times New Roman" w:hAnsi="Times New Roman"/>
          <w:color w:val="000000"/>
          <w:szCs w:val="24"/>
        </w:rPr>
        <w:lastRenderedPageBreak/>
        <w:t>7.7.</w:t>
      </w:r>
      <w:r w:rsidRPr="005F1B0E">
        <w:rPr>
          <w:rFonts w:ascii="Times New Roman" w:hAnsi="Times New Roman"/>
          <w:szCs w:val="24"/>
        </w:rPr>
        <w:t xml:space="preserve">3.1. </w:t>
      </w:r>
      <w:r w:rsidR="00AC778F" w:rsidRPr="005F1B0E">
        <w:rPr>
          <w:rFonts w:ascii="Times New Roman" w:hAnsi="Times New Roman"/>
          <w:szCs w:val="24"/>
        </w:rPr>
        <w:t xml:space="preserve">Временной регламент взаимодействия между Расчетным центром и Платежным клиринговым центром при </w:t>
      </w:r>
      <w:r w:rsidR="00AC778F" w:rsidRPr="005F1B0E">
        <w:rPr>
          <w:rFonts w:ascii="Times New Roman" w:hAnsi="Times New Roman"/>
          <w:color w:val="000000"/>
          <w:szCs w:val="24"/>
        </w:rPr>
        <w:t>осуществлении перевода денежных средств</w:t>
      </w:r>
      <w:r w:rsidR="00AC778F" w:rsidRPr="005F1B0E">
        <w:rPr>
          <w:rFonts w:ascii="Times New Roman" w:hAnsi="Times New Roman"/>
          <w:szCs w:val="24"/>
        </w:rPr>
        <w:t>, предусмотренного пунктом «а</w:t>
      </w:r>
      <w:proofErr w:type="gramStart"/>
      <w:r w:rsidR="00AC778F" w:rsidRPr="005F1B0E">
        <w:rPr>
          <w:rFonts w:ascii="Times New Roman" w:hAnsi="Times New Roman"/>
          <w:szCs w:val="24"/>
          <w:vertAlign w:val="superscript"/>
        </w:rPr>
        <w:t>1</w:t>
      </w:r>
      <w:proofErr w:type="gramEnd"/>
      <w:r w:rsidR="00AC778F" w:rsidRPr="005F1B0E">
        <w:rPr>
          <w:rFonts w:ascii="Times New Roman" w:hAnsi="Times New Roman"/>
          <w:szCs w:val="24"/>
        </w:rPr>
        <w:t xml:space="preserve">» Раздела 2 настоящих Правил (упоминаемые в настоящем регламенте счета, являются счетами, открытыми Участником-Страховщиком для расчета по соответствующему виду </w:t>
      </w:r>
      <w:r w:rsidR="00AC778F" w:rsidRPr="005F1B0E">
        <w:rPr>
          <w:rFonts w:ascii="Times New Roman" w:hAnsi="Times New Roman"/>
          <w:color w:val="000000"/>
          <w:szCs w:val="24"/>
        </w:rPr>
        <w:t>перевода денежных средств</w:t>
      </w:r>
      <w:r w:rsidR="00AC778F" w:rsidRPr="005F1B0E">
        <w:rPr>
          <w:rFonts w:ascii="Times New Roman" w:hAnsi="Times New Roman"/>
          <w:szCs w:val="24"/>
        </w:rPr>
        <w:t>).</w:t>
      </w:r>
    </w:p>
    <w:tbl>
      <w:tblPr>
        <w:tblW w:w="14884" w:type="dxa"/>
        <w:tblInd w:w="-601" w:type="dxa"/>
        <w:tblLayout w:type="fixed"/>
        <w:tblLook w:val="04A0" w:firstRow="1" w:lastRow="0" w:firstColumn="1" w:lastColumn="0" w:noHBand="0" w:noVBand="1"/>
      </w:tblPr>
      <w:tblGrid>
        <w:gridCol w:w="851"/>
        <w:gridCol w:w="1843"/>
        <w:gridCol w:w="1417"/>
        <w:gridCol w:w="10773"/>
        <w:tblGridChange w:id="1042">
          <w:tblGrid>
            <w:gridCol w:w="601"/>
            <w:gridCol w:w="250"/>
            <w:gridCol w:w="601"/>
            <w:gridCol w:w="1242"/>
            <w:gridCol w:w="601"/>
            <w:gridCol w:w="816"/>
            <w:gridCol w:w="601"/>
            <w:gridCol w:w="10172"/>
            <w:gridCol w:w="601"/>
          </w:tblGrid>
        </w:tblGridChange>
      </w:tblGrid>
      <w:tr w:rsidR="00AC778F" w:rsidRPr="005F1B0E" w14:paraId="0354DFB3" w14:textId="77777777" w:rsidTr="00BC0176">
        <w:trPr>
          <w:trHeight w:val="156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3E39F" w14:textId="77777777" w:rsidR="00AC778F" w:rsidRPr="005F1B0E" w:rsidRDefault="00AC778F" w:rsidP="00F65208">
            <w:pPr>
              <w:spacing w:after="0" w:line="240" w:lineRule="auto"/>
              <w:jc w:val="center"/>
              <w:rPr>
                <w:rFonts w:ascii="Times New Roman" w:hAnsi="Times New Roman"/>
                <w:b/>
                <w:color w:val="000000"/>
                <w:lang w:eastAsia="ru-RU"/>
              </w:rPr>
            </w:pPr>
            <w:r w:rsidRPr="005F1B0E">
              <w:rPr>
                <w:rFonts w:ascii="Times New Roman" w:hAnsi="Times New Roman"/>
                <w:b/>
                <w:color w:val="000000"/>
                <w:lang w:eastAsia="ru-RU"/>
              </w:rPr>
              <w:t xml:space="preserve">№ </w:t>
            </w:r>
            <w:proofErr w:type="gramStart"/>
            <w:r w:rsidRPr="005F1B0E">
              <w:rPr>
                <w:rFonts w:ascii="Times New Roman" w:hAnsi="Times New Roman"/>
                <w:b/>
                <w:color w:val="000000"/>
                <w:lang w:eastAsia="ru-RU"/>
              </w:rPr>
              <w:t>п</w:t>
            </w:r>
            <w:proofErr w:type="gramEnd"/>
            <w:r w:rsidRPr="005F1B0E">
              <w:rPr>
                <w:rFonts w:ascii="Times New Roman" w:hAnsi="Times New Roman"/>
                <w:b/>
                <w:color w:val="000000"/>
                <w:lang w:eastAsia="ru-RU"/>
              </w:rPr>
              <w:t>/п</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6000BE1" w14:textId="77777777" w:rsidR="00AC778F" w:rsidRPr="005F1B0E" w:rsidRDefault="00AC778F" w:rsidP="00F65208">
            <w:pPr>
              <w:spacing w:after="0" w:line="240" w:lineRule="auto"/>
              <w:jc w:val="center"/>
              <w:rPr>
                <w:rFonts w:ascii="Times New Roman" w:hAnsi="Times New Roman"/>
                <w:b/>
                <w:bCs/>
                <w:color w:val="000000"/>
                <w:lang w:eastAsia="ru-RU"/>
              </w:rPr>
            </w:pPr>
            <w:r w:rsidRPr="005F1B0E">
              <w:rPr>
                <w:rFonts w:ascii="Times New Roman" w:hAnsi="Times New Roman"/>
                <w:b/>
                <w:bCs/>
                <w:color w:val="000000"/>
                <w:lang w:eastAsia="ru-RU"/>
              </w:rPr>
              <w:t>Предельное время (</w:t>
            </w:r>
            <w:proofErr w:type="spellStart"/>
            <w:r w:rsidRPr="005F1B0E">
              <w:rPr>
                <w:rFonts w:ascii="Times New Roman" w:hAnsi="Times New Roman"/>
                <w:b/>
                <w:bCs/>
                <w:color w:val="000000"/>
                <w:lang w:eastAsia="ru-RU"/>
              </w:rPr>
              <w:t>мск</w:t>
            </w:r>
            <w:proofErr w:type="spellEnd"/>
            <w:r w:rsidRPr="005F1B0E">
              <w:rPr>
                <w:rFonts w:ascii="Times New Roman" w:hAnsi="Times New Roman"/>
                <w:b/>
                <w:bCs/>
                <w:color w:val="000000"/>
                <w:lang w:eastAsia="ru-RU"/>
              </w:rPr>
              <w:t>.) обмена документами и информацией между Расчетным центром и Платежным клиринговым центром в случае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AD4644C" w14:textId="77777777" w:rsidR="00AC778F" w:rsidRPr="005F1B0E" w:rsidRDefault="00AC778F" w:rsidP="00F65208">
            <w:pPr>
              <w:spacing w:after="0" w:line="240" w:lineRule="auto"/>
              <w:jc w:val="center"/>
              <w:rPr>
                <w:rFonts w:ascii="Times New Roman" w:hAnsi="Times New Roman"/>
                <w:b/>
                <w:color w:val="000000"/>
                <w:lang w:eastAsia="ru-RU"/>
              </w:rPr>
            </w:pPr>
            <w:r w:rsidRPr="005F1B0E">
              <w:rPr>
                <w:rFonts w:ascii="Times New Roman" w:hAnsi="Times New Roman"/>
                <w:b/>
                <w:color w:val="000000"/>
                <w:lang w:eastAsia="ru-RU"/>
              </w:rPr>
              <w:t>Время (интервал)*</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61187BDE" w14:textId="77777777" w:rsidR="00AC778F" w:rsidRPr="005F1B0E" w:rsidRDefault="00AC778F" w:rsidP="00F65208">
            <w:pPr>
              <w:spacing w:after="0" w:line="240" w:lineRule="auto"/>
              <w:jc w:val="center"/>
              <w:rPr>
                <w:rFonts w:ascii="Times New Roman" w:hAnsi="Times New Roman"/>
                <w:b/>
                <w:color w:val="000000"/>
                <w:lang w:eastAsia="ru-RU"/>
              </w:rPr>
            </w:pPr>
            <w:r w:rsidRPr="005F1B0E">
              <w:rPr>
                <w:rFonts w:ascii="Times New Roman" w:hAnsi="Times New Roman"/>
                <w:b/>
                <w:color w:val="000000"/>
                <w:lang w:eastAsia="ru-RU"/>
              </w:rPr>
              <w:t>Описание событий или действий</w:t>
            </w:r>
          </w:p>
        </w:tc>
      </w:tr>
      <w:tr w:rsidR="00AC778F" w:rsidRPr="005F1B0E" w14:paraId="19443C2C" w14:textId="77777777" w:rsidTr="00BC0176">
        <w:trPr>
          <w:trHeight w:val="44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A1686A7"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1.</w:t>
            </w:r>
          </w:p>
        </w:tc>
        <w:tc>
          <w:tcPr>
            <w:tcW w:w="1843" w:type="dxa"/>
            <w:tcBorders>
              <w:top w:val="nil"/>
              <w:left w:val="nil"/>
              <w:bottom w:val="single" w:sz="4" w:space="0" w:color="auto"/>
              <w:right w:val="single" w:sz="4" w:space="0" w:color="auto"/>
            </w:tcBorders>
            <w:shd w:val="clear" w:color="auto" w:fill="auto"/>
            <w:noWrap/>
            <w:vAlign w:val="center"/>
            <w:hideMark/>
          </w:tcPr>
          <w:p w14:paraId="7D38B073"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9 ч. 30 мин.</w:t>
            </w:r>
          </w:p>
        </w:tc>
        <w:tc>
          <w:tcPr>
            <w:tcW w:w="1417" w:type="dxa"/>
            <w:tcBorders>
              <w:top w:val="nil"/>
              <w:left w:val="nil"/>
              <w:bottom w:val="single" w:sz="4" w:space="0" w:color="auto"/>
              <w:right w:val="single" w:sz="4" w:space="0" w:color="auto"/>
            </w:tcBorders>
            <w:shd w:val="clear" w:color="auto" w:fill="auto"/>
            <w:noWrap/>
            <w:vAlign w:val="center"/>
            <w:hideMark/>
          </w:tcPr>
          <w:p w14:paraId="02D61F52"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Т**1</w:t>
            </w:r>
          </w:p>
        </w:tc>
        <w:tc>
          <w:tcPr>
            <w:tcW w:w="10773" w:type="dxa"/>
            <w:tcBorders>
              <w:top w:val="nil"/>
              <w:left w:val="nil"/>
              <w:bottom w:val="single" w:sz="4" w:space="0" w:color="auto"/>
              <w:right w:val="single" w:sz="4" w:space="0" w:color="auto"/>
            </w:tcBorders>
            <w:shd w:val="clear" w:color="auto" w:fill="auto"/>
            <w:noWrap/>
            <w:vAlign w:val="center"/>
            <w:hideMark/>
          </w:tcPr>
          <w:p w14:paraId="6B7C43DC"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Платежный клиринговый центр направляет Расчетному центру первое сообщение об открытии расчетной сессии.</w:t>
            </w:r>
          </w:p>
        </w:tc>
      </w:tr>
      <w:tr w:rsidR="00AC778F" w:rsidRPr="005F1B0E" w14:paraId="3FE7B3F3" w14:textId="77777777" w:rsidTr="00BC0176">
        <w:trPr>
          <w:trHeight w:val="137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52818"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B9FFED4"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9 ч. 45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3FFEA40"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w:t>
            </w:r>
            <w:proofErr w:type="gramStart"/>
            <w:r w:rsidRPr="005F1B0E">
              <w:rPr>
                <w:rFonts w:ascii="Times New Roman" w:hAnsi="Times New Roman"/>
                <w:color w:val="000000"/>
                <w:lang w:eastAsia="ru-RU"/>
              </w:rPr>
              <w:t>2</w:t>
            </w:r>
            <w:proofErr w:type="gramEnd"/>
            <w:r w:rsidRPr="005F1B0E">
              <w:rPr>
                <w:rFonts w:ascii="Times New Roman" w:hAnsi="Times New Roman"/>
                <w:color w:val="000000"/>
                <w:lang w:eastAsia="ru-RU"/>
              </w:rPr>
              <w:t>=Т1+15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1BCA6DEC" w14:textId="77777777" w:rsidR="00AC778F" w:rsidRPr="005F1B0E" w:rsidRDefault="00AC778F" w:rsidP="00F65208">
            <w:pPr>
              <w:spacing w:after="0" w:line="240" w:lineRule="auto"/>
              <w:jc w:val="both"/>
              <w:rPr>
                <w:rFonts w:ascii="Times New Roman" w:hAnsi="Times New Roman"/>
                <w:color w:val="000000"/>
                <w:sz w:val="20"/>
                <w:szCs w:val="20"/>
                <w:lang w:eastAsia="ru-RU"/>
              </w:rPr>
            </w:pPr>
            <w:proofErr w:type="gramStart"/>
            <w:r w:rsidRPr="005F1B0E">
              <w:rPr>
                <w:rFonts w:ascii="Times New Roman" w:hAnsi="Times New Roman"/>
                <w:color w:val="000000"/>
                <w:sz w:val="20"/>
                <w:szCs w:val="20"/>
                <w:lang w:eastAsia="ru-RU"/>
              </w:rPr>
              <w:t>Расчетный центр направляет в Платежный клиринговый центр электронный документ, содержащий информацию об Доступных остатках по каждому Счету Участника, Счету гарантийного фонда платежной системы Участника-Страховщика (Счета гарантийного фонда платежной системы, открытые в Расчетном центре у данного Участника-Банка), Счету ОПДС и Счету учета результатов платежного клиринга, имеющуюся на момент предоставления информации (далее – информация о Доступных остатках на счетах).</w:t>
            </w:r>
            <w:proofErr w:type="gramEnd"/>
          </w:p>
        </w:tc>
      </w:tr>
      <w:tr w:rsidR="00AC778F" w:rsidRPr="005F1B0E" w14:paraId="52762AD5" w14:textId="77777777" w:rsidTr="00BC0176">
        <w:trPr>
          <w:trHeight w:val="1831"/>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36EF5A7A"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76ED510"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10 ч. 30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1F07905"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Т3.1=Т</w:t>
            </w:r>
            <w:proofErr w:type="gramStart"/>
            <w:r w:rsidRPr="005F1B0E">
              <w:rPr>
                <w:rFonts w:ascii="Times New Roman" w:hAnsi="Times New Roman"/>
                <w:color w:val="000000"/>
                <w:lang w:eastAsia="ru-RU"/>
              </w:rPr>
              <w:t>2</w:t>
            </w:r>
            <w:proofErr w:type="gramEnd"/>
            <w:r w:rsidRPr="005F1B0E">
              <w:rPr>
                <w:rFonts w:ascii="Times New Roman" w:hAnsi="Times New Roman"/>
                <w:color w:val="000000"/>
                <w:lang w:eastAsia="ru-RU"/>
              </w:rPr>
              <w:t xml:space="preserve"> + 45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515F5CC1"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xml:space="preserve">Платежный клиринговый центр разделяет Ненулевые Распоряжения и Распоряжения о переводе денежных средств, исполнение обязательств по которым осуществляется за счет денежных средств, размещенных на Счете Участника и Счете гарантийного фонда данного Участника. Возможно неоднократное открытие расчетной сессии для обновления информации о доступных остатках. </w:t>
            </w:r>
            <w:proofErr w:type="gramStart"/>
            <w:r w:rsidRPr="005F1B0E">
              <w:rPr>
                <w:rFonts w:ascii="Times New Roman" w:hAnsi="Times New Roman"/>
                <w:color w:val="000000"/>
                <w:sz w:val="20"/>
                <w:szCs w:val="20"/>
                <w:lang w:eastAsia="ru-RU"/>
              </w:rPr>
              <w:t>В случае если Счет гарантийного фонда Участника открыт не в Расчетном банке, то до 10:30 дня открытия Расчетной сессии Платежный клиринговый центр направляет в Участник-Банк, в котором открыт Счет гарантийного фонда данного Участника, распоряжения о перечислении недостающей суммы денежных средств со Счета гарантийного фонда на Счет учета результатов платежного клиринга.</w:t>
            </w:r>
            <w:proofErr w:type="gramEnd"/>
          </w:p>
        </w:tc>
      </w:tr>
      <w:tr w:rsidR="00AC778F" w:rsidRPr="005F1B0E" w14:paraId="0B5F6FA8" w14:textId="77777777" w:rsidTr="00BC0176">
        <w:trPr>
          <w:trHeight w:val="992"/>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1A561B9A" w14:textId="77777777" w:rsidR="00AC778F" w:rsidRPr="005F1B0E" w:rsidRDefault="00AC778F" w:rsidP="00F65208">
            <w:pPr>
              <w:spacing w:after="0" w:line="240" w:lineRule="auto"/>
              <w:jc w:val="center"/>
              <w:rPr>
                <w:rFonts w:ascii="Times New Roman" w:hAnsi="Times New Roman"/>
                <w:color w:val="000000"/>
                <w:lang w:eastAsia="ru-RU"/>
              </w:rPr>
            </w:pPr>
          </w:p>
        </w:tc>
        <w:tc>
          <w:tcPr>
            <w:tcW w:w="1843" w:type="dxa"/>
            <w:tcBorders>
              <w:top w:val="nil"/>
              <w:left w:val="nil"/>
              <w:bottom w:val="single" w:sz="4" w:space="0" w:color="auto"/>
              <w:right w:val="single" w:sz="4" w:space="0" w:color="auto"/>
            </w:tcBorders>
            <w:shd w:val="clear" w:color="auto" w:fill="auto"/>
            <w:noWrap/>
            <w:vAlign w:val="center"/>
            <w:hideMark/>
          </w:tcPr>
          <w:p w14:paraId="746D9DD6" w14:textId="77777777" w:rsidR="00AC778F" w:rsidRPr="005F1B0E" w:rsidRDefault="00AC778F" w:rsidP="00F65208">
            <w:pPr>
              <w:spacing w:after="0" w:line="240" w:lineRule="auto"/>
              <w:jc w:val="center"/>
              <w:rPr>
                <w:rFonts w:ascii="Times New Roman" w:hAnsi="Times New Roman"/>
                <w:b/>
                <w:bCs/>
                <w:color w:val="000000"/>
                <w:lang w:eastAsia="ru-RU"/>
              </w:rPr>
            </w:pPr>
            <w:r w:rsidRPr="005F1B0E">
              <w:rPr>
                <w:rFonts w:ascii="Times New Roman" w:hAnsi="Times New Roman"/>
                <w:bCs/>
                <w:color w:val="000000"/>
                <w:lang w:eastAsia="ru-RU"/>
              </w:rPr>
              <w:t>12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2C4D121B" w14:textId="77777777" w:rsidR="00AC778F" w:rsidRPr="005F1B0E" w:rsidRDefault="00AC778F" w:rsidP="00F65208">
            <w:pPr>
              <w:spacing w:after="0" w:line="240" w:lineRule="auto"/>
              <w:jc w:val="center"/>
              <w:rPr>
                <w:rFonts w:ascii="Times New Roman" w:hAnsi="Times New Roman"/>
                <w:b/>
                <w:bCs/>
                <w:color w:val="000000"/>
                <w:lang w:eastAsia="ru-RU"/>
              </w:rPr>
            </w:pPr>
            <w:r w:rsidRPr="005F1B0E">
              <w:rPr>
                <w:rFonts w:ascii="Times New Roman" w:hAnsi="Times New Roman"/>
                <w:color w:val="000000"/>
                <w:lang w:eastAsia="ru-RU"/>
              </w:rPr>
              <w:t>Т3.2=Т3.1 + 1 ч. 30 мин.</w:t>
            </w:r>
          </w:p>
        </w:tc>
        <w:tc>
          <w:tcPr>
            <w:tcW w:w="10773" w:type="dxa"/>
            <w:tcBorders>
              <w:top w:val="nil"/>
              <w:left w:val="nil"/>
              <w:bottom w:val="single" w:sz="4" w:space="0" w:color="auto"/>
              <w:right w:val="single" w:sz="4" w:space="0" w:color="auto"/>
            </w:tcBorders>
            <w:shd w:val="clear" w:color="auto" w:fill="auto"/>
            <w:noWrap/>
            <w:vAlign w:val="center"/>
            <w:hideMark/>
          </w:tcPr>
          <w:p w14:paraId="23BC56EC" w14:textId="77777777" w:rsidR="00AC778F" w:rsidRPr="005F1B0E" w:rsidRDefault="00AC778F" w:rsidP="00F65208">
            <w:pPr>
              <w:spacing w:after="0" w:line="240" w:lineRule="auto"/>
              <w:jc w:val="both"/>
              <w:rPr>
                <w:rFonts w:ascii="Times New Roman" w:hAnsi="Times New Roman"/>
                <w:b/>
                <w:bCs/>
                <w:color w:val="000000"/>
                <w:sz w:val="20"/>
                <w:szCs w:val="20"/>
                <w:lang w:eastAsia="ru-RU"/>
              </w:rPr>
            </w:pPr>
            <w:r w:rsidRPr="005F1B0E">
              <w:rPr>
                <w:rFonts w:ascii="Times New Roman" w:hAnsi="Times New Roman"/>
                <w:color w:val="000000"/>
                <w:sz w:val="20"/>
                <w:szCs w:val="20"/>
                <w:lang w:eastAsia="ru-RU"/>
              </w:rPr>
              <w:t>Участник-Банк в соответствии с Распоряжением ПКЦ обеспечивает списание указанной в данном распоряжении суммы денежных сре</w:t>
            </w:r>
            <w:proofErr w:type="gramStart"/>
            <w:r w:rsidRPr="005F1B0E">
              <w:rPr>
                <w:rFonts w:ascii="Times New Roman" w:hAnsi="Times New Roman"/>
                <w:color w:val="000000"/>
                <w:sz w:val="20"/>
                <w:szCs w:val="20"/>
                <w:lang w:eastAsia="ru-RU"/>
              </w:rPr>
              <w:t>дств с с</w:t>
            </w:r>
            <w:proofErr w:type="gramEnd"/>
            <w:r w:rsidRPr="005F1B0E">
              <w:rPr>
                <w:rFonts w:ascii="Times New Roman" w:hAnsi="Times New Roman"/>
                <w:color w:val="000000"/>
                <w:sz w:val="20"/>
                <w:szCs w:val="20"/>
                <w:lang w:eastAsia="ru-RU"/>
              </w:rPr>
              <w:t>обственного корреспондентского счета, открытого в Банке России, либо с собственного корреспондентского счета, открытого в Расчетном центре на Счет учета результатов платежного клиринга в срок не позднее 12:00 дня получения Распоряжения ПКЦ.</w:t>
            </w:r>
          </w:p>
        </w:tc>
      </w:tr>
      <w:tr w:rsidR="00BC0176" w:rsidRPr="005F1B0E" w14:paraId="646F1C7C" w14:textId="77777777" w:rsidTr="00BC0176">
        <w:trPr>
          <w:trHeight w:val="553"/>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B444A"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4.</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D87B6EE"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12 ч. 30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A819F73" w14:textId="700DF6BB" w:rsidR="00AC778F" w:rsidRPr="00BC0176" w:rsidRDefault="00AC778F" w:rsidP="00054769">
            <w:pPr>
              <w:spacing w:after="0" w:line="240" w:lineRule="auto"/>
              <w:jc w:val="center"/>
              <w:rPr>
                <w:rFonts w:ascii="Times New Roman" w:hAnsi="Times New Roman"/>
                <w:color w:val="000000"/>
              </w:rPr>
            </w:pPr>
            <w:r w:rsidRPr="00BC0176">
              <w:rPr>
                <w:rFonts w:ascii="Times New Roman" w:hAnsi="Times New Roman"/>
                <w:color w:val="000000"/>
                <w:lang w:eastAsia="ru-RU"/>
              </w:rPr>
              <w:t>Т</w:t>
            </w:r>
            <w:proofErr w:type="gramStart"/>
            <w:r w:rsidRPr="00BC0176">
              <w:rPr>
                <w:rFonts w:ascii="Times New Roman" w:hAnsi="Times New Roman"/>
                <w:color w:val="000000"/>
                <w:lang w:eastAsia="ru-RU"/>
              </w:rPr>
              <w:t>4</w:t>
            </w:r>
            <w:proofErr w:type="gramEnd"/>
            <w:r w:rsidRPr="00BC0176">
              <w:rPr>
                <w:rFonts w:ascii="Times New Roman" w:hAnsi="Times New Roman"/>
                <w:color w:val="000000"/>
                <w:lang w:eastAsia="ru-RU"/>
              </w:rPr>
              <w:t xml:space="preserve">=Т2 + 2 ч. </w:t>
            </w:r>
            <w:del w:id="1043" w:author="Ожерельева Ольга Владимировна" w:date="2021-10-26T12:40:00Z">
              <w:r w:rsidR="00BC0176" w:rsidDel="00550985">
                <w:rPr>
                  <w:rFonts w:ascii="Times New Roman" w:hAnsi="Times New Roman"/>
                  <w:color w:val="000000"/>
                  <w:lang w:eastAsia="ru-RU"/>
                </w:rPr>
                <w:delText>1</w:delText>
              </w:r>
              <w:r w:rsidR="00054769" w:rsidRPr="00BC0176" w:rsidDel="00E701E8">
                <w:rPr>
                  <w:rFonts w:ascii="Times New Roman" w:hAnsi="Times New Roman"/>
                  <w:color w:val="000000"/>
                  <w:lang w:eastAsia="ru-RU"/>
                </w:rPr>
                <w:delText>5</w:delText>
              </w:r>
            </w:del>
            <w:ins w:id="1044" w:author="Ожерельева Ольга Владимировна" w:date="2021-10-26T12:40:00Z">
              <w:r w:rsidR="00E701E8">
                <w:rPr>
                  <w:rFonts w:ascii="Times New Roman" w:hAnsi="Times New Roman"/>
                  <w:color w:val="000000"/>
                  <w:lang w:eastAsia="ru-RU"/>
                </w:rPr>
                <w:t>45</w:t>
              </w:r>
            </w:ins>
            <w:r w:rsidR="00054769" w:rsidRPr="00BC0176">
              <w:rPr>
                <w:rFonts w:ascii="Times New Roman" w:hAnsi="Times New Roman"/>
                <w:color w:val="000000"/>
                <w:lang w:eastAsia="ru-RU"/>
              </w:rPr>
              <w:t xml:space="preserve"> </w:t>
            </w:r>
            <w:r w:rsidRPr="00BC0176">
              <w:rPr>
                <w:rFonts w:ascii="Times New Roman" w:hAnsi="Times New Roman"/>
                <w:color w:val="000000"/>
                <w:lang w:eastAsia="ru-RU"/>
              </w:rPr>
              <w:t>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09CEFA90"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Платежный клиринговый центр не позднее 12:30 направляет в Расчетный центр сообщение об открытии Расчетной сессии.</w:t>
            </w:r>
          </w:p>
        </w:tc>
      </w:tr>
      <w:tr w:rsidR="00AC778F" w:rsidRPr="005F1B0E" w14:paraId="6ED495A4" w14:textId="77777777" w:rsidTr="00BC0176">
        <w:trPr>
          <w:trHeight w:val="711"/>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4A767"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lastRenderedPageBreak/>
              <w:t>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8B6D289"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13 ч. 00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8B7D3D8"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Т5=Т</w:t>
            </w:r>
            <w:proofErr w:type="gramStart"/>
            <w:r w:rsidRPr="005F1B0E">
              <w:rPr>
                <w:rFonts w:ascii="Times New Roman" w:hAnsi="Times New Roman"/>
                <w:color w:val="000000"/>
                <w:lang w:eastAsia="ru-RU"/>
              </w:rPr>
              <w:t>4</w:t>
            </w:r>
            <w:proofErr w:type="gramEnd"/>
            <w:r w:rsidRPr="005F1B0E">
              <w:rPr>
                <w:rFonts w:ascii="Times New Roman" w:hAnsi="Times New Roman"/>
                <w:color w:val="000000"/>
                <w:lang w:eastAsia="ru-RU"/>
              </w:rPr>
              <w:t xml:space="preserve">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4F46EBE5" w14:textId="77777777" w:rsidR="00AC778F" w:rsidRPr="005F1B0E" w:rsidRDefault="00AC778F" w:rsidP="00F65208">
            <w:pPr>
              <w:spacing w:after="0"/>
              <w:jc w:val="both"/>
              <w:rPr>
                <w:rFonts w:ascii="Times New Roman" w:hAnsi="Times New Roman"/>
                <w:bCs/>
                <w:color w:val="000000"/>
                <w:sz w:val="20"/>
                <w:szCs w:val="20"/>
              </w:rPr>
            </w:pPr>
            <w:r w:rsidRPr="005F1B0E">
              <w:rPr>
                <w:rFonts w:ascii="Times New Roman" w:hAnsi="Times New Roman"/>
                <w:bCs/>
                <w:color w:val="000000"/>
                <w:sz w:val="20"/>
                <w:szCs w:val="20"/>
              </w:rPr>
              <w:t>Расчетный центр направляет в Платежный клиринговый центр электронный документ, содержащий информацию о Доступных остатках на счетах.</w:t>
            </w:r>
          </w:p>
        </w:tc>
      </w:tr>
      <w:tr w:rsidR="00AC778F" w:rsidRPr="005F1B0E" w14:paraId="366BB559" w14:textId="77777777" w:rsidTr="00BC0176">
        <w:trPr>
          <w:trHeight w:val="167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DB288"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6.</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D36F249"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13 ч. 30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FF99D22"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w:t>
            </w:r>
            <w:proofErr w:type="gramStart"/>
            <w:r w:rsidRPr="005F1B0E">
              <w:rPr>
                <w:rFonts w:ascii="Times New Roman" w:hAnsi="Times New Roman"/>
                <w:color w:val="000000"/>
                <w:lang w:eastAsia="ru-RU"/>
              </w:rPr>
              <w:t>6</w:t>
            </w:r>
            <w:proofErr w:type="gramEnd"/>
            <w:r w:rsidRPr="005F1B0E">
              <w:rPr>
                <w:rFonts w:ascii="Times New Roman" w:hAnsi="Times New Roman"/>
                <w:color w:val="000000"/>
                <w:lang w:eastAsia="ru-RU"/>
              </w:rPr>
              <w:t>=Т5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160DE730"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Платежный клиринговый центр до 13:30 дня открытия Расчетной сессии направляет в Расчетный центр Распоряжения ПКЦ, включающее в себя указание на перевод денежных средств:</w:t>
            </w:r>
          </w:p>
          <w:p w14:paraId="2E6ADB01"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со Счетов гарантийного фонда платежной системы Участников-Страховщиков (Счета гарантийного фонда платежной системы, открытые в Расчетном центре) на Счет учета результатов платежного клиринга,</w:t>
            </w:r>
          </w:p>
          <w:p w14:paraId="5460828A"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со Счетов Участников на Счет учета результатов платежного клиринга,</w:t>
            </w:r>
          </w:p>
          <w:p w14:paraId="157CC56C"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со Счета/Счетов ОПДС на Счет учета результатов платежного клиринга,</w:t>
            </w:r>
          </w:p>
          <w:p w14:paraId="6EAE792D"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xml:space="preserve"> - со Счета учета результатов платежного клиринга на Счета Участников и/или Счет/Счета ОПДС.</w:t>
            </w:r>
          </w:p>
        </w:tc>
      </w:tr>
      <w:tr w:rsidR="00AC778F" w:rsidRPr="005F1B0E" w14:paraId="7DF9D7A9" w14:textId="77777777" w:rsidTr="00BC0176">
        <w:trPr>
          <w:trHeight w:val="127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8F6DD"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7.</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1C36CD4"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14 ч. 00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132D41C"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w:t>
            </w:r>
            <w:proofErr w:type="gramStart"/>
            <w:r w:rsidRPr="005F1B0E">
              <w:rPr>
                <w:rFonts w:ascii="Times New Roman" w:hAnsi="Times New Roman"/>
                <w:color w:val="000000"/>
                <w:lang w:eastAsia="ru-RU"/>
              </w:rPr>
              <w:t>7</w:t>
            </w:r>
            <w:proofErr w:type="gramEnd"/>
            <w:r w:rsidRPr="005F1B0E">
              <w:rPr>
                <w:rFonts w:ascii="Times New Roman" w:hAnsi="Times New Roman"/>
                <w:color w:val="000000"/>
                <w:lang w:eastAsia="ru-RU"/>
              </w:rPr>
              <w:t>=Т6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760020DE" w14:textId="77777777" w:rsidR="00AC778F" w:rsidRPr="005F1B0E" w:rsidRDefault="00AC778F" w:rsidP="00F65208">
            <w:pPr>
              <w:spacing w:after="0" w:line="240" w:lineRule="auto"/>
              <w:jc w:val="both"/>
              <w:rPr>
                <w:rFonts w:ascii="Times New Roman" w:hAnsi="Times New Roman"/>
                <w:color w:val="000000"/>
                <w:sz w:val="20"/>
                <w:szCs w:val="20"/>
                <w:lang w:eastAsia="ru-RU"/>
              </w:rPr>
            </w:pPr>
            <w:proofErr w:type="gramStart"/>
            <w:r w:rsidRPr="005F1B0E">
              <w:rPr>
                <w:rFonts w:ascii="Times New Roman" w:hAnsi="Times New Roman"/>
                <w:color w:val="000000"/>
                <w:sz w:val="20"/>
                <w:szCs w:val="20"/>
                <w:lang w:eastAsia="ru-RU"/>
              </w:rPr>
              <w:t>Расчетный центр осуществляет проверку возможности исполнения полученного от Платежного клирингового центра Распоряжения ПКЦ (все реквизиты Распоряжения о переводе денежных средств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Доступный остаток на Счете учета результатов платежного клиринга после исполнения Распоряжения ПКЦ будет равен нулю).</w:t>
            </w:r>
            <w:proofErr w:type="gramEnd"/>
          </w:p>
        </w:tc>
      </w:tr>
      <w:tr w:rsidR="00AC778F" w:rsidRPr="005F1B0E" w14:paraId="42C33AB8" w14:textId="77777777" w:rsidTr="00BC0176">
        <w:trPr>
          <w:trHeight w:val="36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4D367B3"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8.</w:t>
            </w:r>
          </w:p>
        </w:tc>
        <w:tc>
          <w:tcPr>
            <w:tcW w:w="1843" w:type="dxa"/>
            <w:tcBorders>
              <w:top w:val="nil"/>
              <w:left w:val="nil"/>
              <w:bottom w:val="single" w:sz="4" w:space="0" w:color="auto"/>
              <w:right w:val="single" w:sz="4" w:space="0" w:color="auto"/>
            </w:tcBorders>
            <w:shd w:val="clear" w:color="auto" w:fill="auto"/>
            <w:noWrap/>
            <w:vAlign w:val="center"/>
            <w:hideMark/>
          </w:tcPr>
          <w:p w14:paraId="6D3E4139"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14 ч. 30 мин.</w:t>
            </w:r>
          </w:p>
        </w:tc>
        <w:tc>
          <w:tcPr>
            <w:tcW w:w="1417" w:type="dxa"/>
            <w:tcBorders>
              <w:top w:val="nil"/>
              <w:left w:val="nil"/>
              <w:bottom w:val="single" w:sz="4" w:space="0" w:color="auto"/>
              <w:right w:val="single" w:sz="4" w:space="0" w:color="auto"/>
            </w:tcBorders>
            <w:shd w:val="clear" w:color="auto" w:fill="auto"/>
            <w:noWrap/>
            <w:vAlign w:val="center"/>
            <w:hideMark/>
          </w:tcPr>
          <w:p w14:paraId="08592A03"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Т8=Т</w:t>
            </w:r>
            <w:proofErr w:type="gramStart"/>
            <w:r w:rsidRPr="005F1B0E">
              <w:rPr>
                <w:rFonts w:ascii="Times New Roman" w:hAnsi="Times New Roman"/>
                <w:color w:val="000000"/>
                <w:lang w:eastAsia="ru-RU"/>
              </w:rPr>
              <w:t>7</w:t>
            </w:r>
            <w:proofErr w:type="gramEnd"/>
            <w:r w:rsidRPr="005F1B0E">
              <w:rPr>
                <w:rFonts w:ascii="Times New Roman" w:hAnsi="Times New Roman"/>
                <w:color w:val="000000"/>
                <w:lang w:eastAsia="ru-RU"/>
              </w:rPr>
              <w:t xml:space="preserve"> + 30 мин.</w:t>
            </w:r>
          </w:p>
        </w:tc>
        <w:tc>
          <w:tcPr>
            <w:tcW w:w="10773" w:type="dxa"/>
            <w:tcBorders>
              <w:top w:val="nil"/>
              <w:left w:val="nil"/>
              <w:bottom w:val="single" w:sz="4" w:space="0" w:color="auto"/>
              <w:right w:val="single" w:sz="4" w:space="0" w:color="auto"/>
            </w:tcBorders>
            <w:shd w:val="clear" w:color="auto" w:fill="auto"/>
            <w:noWrap/>
            <w:vAlign w:val="center"/>
            <w:hideMark/>
          </w:tcPr>
          <w:p w14:paraId="5FAD63C5" w14:textId="77777777" w:rsidR="00AC778F" w:rsidRPr="005F1B0E" w:rsidRDefault="00AC778F" w:rsidP="00F65208">
            <w:pPr>
              <w:spacing w:after="0" w:line="240" w:lineRule="auto"/>
              <w:jc w:val="both"/>
              <w:rPr>
                <w:rFonts w:ascii="Times New Roman" w:hAnsi="Times New Roman"/>
                <w:color w:val="000000"/>
                <w:sz w:val="20"/>
                <w:szCs w:val="20"/>
                <w:lang w:eastAsia="ru-RU"/>
              </w:rPr>
            </w:pPr>
            <w:proofErr w:type="gramStart"/>
            <w:r w:rsidRPr="005F1B0E">
              <w:rPr>
                <w:rFonts w:ascii="Times New Roman" w:hAnsi="Times New Roman"/>
                <w:color w:val="000000"/>
                <w:sz w:val="20"/>
                <w:szCs w:val="20"/>
                <w:lang w:eastAsia="ru-RU"/>
              </w:rPr>
              <w:t>Расчетный центр направляет в Платежный клиринговый центр электронный документ, содержащий информацию о возможности исполнения Распоряжения ПКЦ (все реквизиты Распоряжения ПКЦ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Доступный остаток на Счете учета результатов платежного клиринга после исполнения Распоряжения о переводе денежных средств будет равен нулю) с указанием</w:t>
            </w:r>
            <w:proofErr w:type="gramEnd"/>
            <w:r w:rsidRPr="005F1B0E">
              <w:rPr>
                <w:rFonts w:ascii="Times New Roman" w:hAnsi="Times New Roman"/>
                <w:color w:val="000000"/>
                <w:sz w:val="20"/>
                <w:szCs w:val="20"/>
                <w:lang w:eastAsia="ru-RU"/>
              </w:rPr>
              <w:t xml:space="preserve"> кода корректности или его невозможности исполнения с указанием кода ошибки (если есть ошибки) (далее – распоряжение с указанием возможности его исполнения) и электронный документ, содержащий информацию о Доступных остатках, которые сформировались бы в случае исполнения Расчетным центром переводов в соответствии с Распоряжением ПКЦ (далее – информация о предполагаемых Доступных остатках на счетах).</w:t>
            </w:r>
          </w:p>
          <w:p w14:paraId="19D95CA1" w14:textId="77777777" w:rsidR="00AC778F" w:rsidRPr="005F1B0E" w:rsidRDefault="00AC778F" w:rsidP="00F65208">
            <w:pPr>
              <w:spacing w:after="0" w:line="240" w:lineRule="auto"/>
              <w:jc w:val="both"/>
              <w:rPr>
                <w:rFonts w:ascii="Times New Roman" w:hAnsi="Times New Roman"/>
                <w:color w:val="000000"/>
                <w:sz w:val="20"/>
                <w:szCs w:val="20"/>
                <w:lang w:eastAsia="ru-RU"/>
              </w:rPr>
            </w:pPr>
            <w:proofErr w:type="gramStart"/>
            <w:r w:rsidRPr="005F1B0E">
              <w:rPr>
                <w:rFonts w:ascii="Times New Roman" w:hAnsi="Times New Roman"/>
                <w:color w:val="000000"/>
                <w:sz w:val="20"/>
                <w:szCs w:val="20"/>
                <w:lang w:eastAsia="ru-RU"/>
              </w:rPr>
              <w:t>Если в результате проверки Распоряжения ПКЦ на предмет возможности его исполнения будет установлено, что Доступный остаток на Счете учета результатов платежного клиринга после исполнения Распоряжения ПКЦ не будет равен нулю, Расчетный центр направляет в Платежный клиринговый центр электронный документ, содержащий информацию о невозможности обработки сообщения с указанием причин отказа (далее - отказ приема сообщения), при этом информация о предполагаемых Доступных остатках</w:t>
            </w:r>
            <w:proofErr w:type="gramEnd"/>
            <w:r w:rsidRPr="005F1B0E">
              <w:rPr>
                <w:rFonts w:ascii="Times New Roman" w:hAnsi="Times New Roman"/>
                <w:color w:val="000000"/>
                <w:sz w:val="20"/>
                <w:szCs w:val="20"/>
                <w:lang w:eastAsia="ru-RU"/>
              </w:rPr>
              <w:t xml:space="preserve"> на счетах Расчетным центром Платежному клиринговому центру не направляется.</w:t>
            </w:r>
          </w:p>
        </w:tc>
      </w:tr>
      <w:tr w:rsidR="00AC778F" w:rsidRPr="005F1B0E" w14:paraId="3C836C8F" w14:textId="77777777" w:rsidTr="00BC0176">
        <w:trPr>
          <w:trHeight w:val="1987"/>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56B08174"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9.</w:t>
            </w:r>
          </w:p>
        </w:tc>
        <w:tc>
          <w:tcPr>
            <w:tcW w:w="1843" w:type="dxa"/>
            <w:vMerge w:val="restart"/>
            <w:tcBorders>
              <w:top w:val="single" w:sz="4" w:space="0" w:color="auto"/>
              <w:left w:val="nil"/>
              <w:right w:val="single" w:sz="4" w:space="0" w:color="auto"/>
            </w:tcBorders>
            <w:shd w:val="clear" w:color="auto" w:fill="auto"/>
            <w:noWrap/>
            <w:vAlign w:val="center"/>
            <w:hideMark/>
          </w:tcPr>
          <w:p w14:paraId="4C632C76"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15 ч. 00 мин.</w:t>
            </w:r>
          </w:p>
        </w:tc>
        <w:tc>
          <w:tcPr>
            <w:tcW w:w="1417" w:type="dxa"/>
            <w:vMerge w:val="restart"/>
            <w:tcBorders>
              <w:top w:val="single" w:sz="4" w:space="0" w:color="auto"/>
              <w:left w:val="nil"/>
              <w:right w:val="single" w:sz="4" w:space="0" w:color="auto"/>
            </w:tcBorders>
            <w:shd w:val="clear" w:color="auto" w:fill="auto"/>
            <w:noWrap/>
            <w:vAlign w:val="center"/>
            <w:hideMark/>
          </w:tcPr>
          <w:p w14:paraId="13AD853C"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w:t>
            </w:r>
            <w:proofErr w:type="gramStart"/>
            <w:r w:rsidRPr="005F1B0E">
              <w:rPr>
                <w:rFonts w:ascii="Times New Roman" w:hAnsi="Times New Roman"/>
                <w:color w:val="000000"/>
                <w:lang w:eastAsia="ru-RU"/>
              </w:rPr>
              <w:t>9</w:t>
            </w:r>
            <w:proofErr w:type="gramEnd"/>
            <w:r w:rsidRPr="005F1B0E">
              <w:rPr>
                <w:rFonts w:ascii="Times New Roman" w:hAnsi="Times New Roman"/>
                <w:color w:val="000000"/>
                <w:lang w:eastAsia="ru-RU"/>
              </w:rPr>
              <w:t>=Т8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02DD0486" w14:textId="77777777" w:rsidR="00AC778F" w:rsidRPr="005F1B0E" w:rsidRDefault="00AC778F" w:rsidP="00F65208">
            <w:pPr>
              <w:spacing w:after="0" w:line="240" w:lineRule="auto"/>
              <w:jc w:val="both"/>
              <w:rPr>
                <w:rFonts w:ascii="Times New Roman" w:hAnsi="Times New Roman"/>
                <w:color w:val="000000"/>
                <w:sz w:val="20"/>
                <w:szCs w:val="20"/>
                <w:lang w:eastAsia="ru-RU"/>
              </w:rPr>
            </w:pPr>
            <w:proofErr w:type="gramStart"/>
            <w:r w:rsidRPr="005F1B0E">
              <w:rPr>
                <w:rFonts w:ascii="Times New Roman" w:hAnsi="Times New Roman"/>
                <w:color w:val="000000"/>
                <w:sz w:val="20"/>
                <w:szCs w:val="20"/>
                <w:lang w:eastAsia="ru-RU"/>
              </w:rPr>
              <w:t>Платежный клиринговый центр проверяет, что все переводы денежных средств могут быть исполнены и Доступные остатки на Счетах Участников, Счетах гарантийного фонда платежной системы Участников-Страховщиков (при условии, что Счет гарантийного фонда платежной системы открыт в Расчетном центре у данного Участника-Страховщика, и наличии такой необходимости), Счетах ОПДС и Счете учета результатов платежного клиринга будут изменены в соответствии с собственными расчетами Платежного клирингового</w:t>
            </w:r>
            <w:proofErr w:type="gramEnd"/>
            <w:r w:rsidRPr="005F1B0E">
              <w:rPr>
                <w:rFonts w:ascii="Times New Roman" w:hAnsi="Times New Roman"/>
                <w:color w:val="000000"/>
                <w:sz w:val="20"/>
                <w:szCs w:val="20"/>
                <w:lang w:eastAsia="ru-RU"/>
              </w:rPr>
              <w:t xml:space="preserve"> центра.</w:t>
            </w:r>
          </w:p>
          <w:p w14:paraId="74034538"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В случае положительных результатов указанной проверки Платежный клиринговый центр направляет Расчетному центру документ о согласовании предварительных результатов расчетов, означающий согласование со стороны Платежного клирингового центра предварительных результатов расчетов.</w:t>
            </w:r>
          </w:p>
        </w:tc>
      </w:tr>
      <w:tr w:rsidR="00AC778F" w:rsidRPr="005F1B0E" w14:paraId="617D811F" w14:textId="77777777" w:rsidTr="00BC0176">
        <w:trPr>
          <w:trHeight w:val="824"/>
        </w:trPr>
        <w:tc>
          <w:tcPr>
            <w:tcW w:w="851" w:type="dxa"/>
            <w:vMerge/>
            <w:tcBorders>
              <w:left w:val="single" w:sz="4" w:space="0" w:color="auto"/>
              <w:right w:val="single" w:sz="4" w:space="0" w:color="auto"/>
            </w:tcBorders>
            <w:shd w:val="clear" w:color="auto" w:fill="auto"/>
            <w:noWrap/>
            <w:vAlign w:val="center"/>
            <w:hideMark/>
          </w:tcPr>
          <w:p w14:paraId="18E8740E" w14:textId="77777777" w:rsidR="00AC778F" w:rsidRPr="005F1B0E" w:rsidRDefault="00AC778F" w:rsidP="00F65208">
            <w:pPr>
              <w:spacing w:after="0" w:line="240" w:lineRule="auto"/>
              <w:jc w:val="center"/>
              <w:rPr>
                <w:rFonts w:ascii="Times New Roman" w:hAnsi="Times New Roman"/>
                <w:color w:val="000000"/>
                <w:lang w:eastAsia="ru-RU"/>
              </w:rPr>
            </w:pPr>
          </w:p>
        </w:tc>
        <w:tc>
          <w:tcPr>
            <w:tcW w:w="1843" w:type="dxa"/>
            <w:vMerge/>
            <w:tcBorders>
              <w:left w:val="nil"/>
              <w:right w:val="single" w:sz="4" w:space="0" w:color="auto"/>
            </w:tcBorders>
            <w:shd w:val="clear" w:color="auto" w:fill="auto"/>
            <w:noWrap/>
            <w:vAlign w:val="center"/>
            <w:hideMark/>
          </w:tcPr>
          <w:p w14:paraId="28B90937" w14:textId="77777777" w:rsidR="00AC778F" w:rsidRPr="005F1B0E" w:rsidRDefault="00AC778F" w:rsidP="00F65208">
            <w:pPr>
              <w:spacing w:after="0" w:line="240" w:lineRule="auto"/>
              <w:jc w:val="center"/>
              <w:rPr>
                <w:rFonts w:ascii="Times New Roman" w:hAnsi="Times New Roman"/>
                <w:bCs/>
                <w:color w:val="000000"/>
                <w:lang w:eastAsia="ru-RU"/>
              </w:rPr>
            </w:pPr>
          </w:p>
        </w:tc>
        <w:tc>
          <w:tcPr>
            <w:tcW w:w="1417" w:type="dxa"/>
            <w:vMerge/>
            <w:tcBorders>
              <w:left w:val="nil"/>
              <w:right w:val="single" w:sz="4" w:space="0" w:color="auto"/>
            </w:tcBorders>
            <w:shd w:val="clear" w:color="auto" w:fill="auto"/>
            <w:noWrap/>
            <w:vAlign w:val="center"/>
            <w:hideMark/>
          </w:tcPr>
          <w:p w14:paraId="5DA34B6F" w14:textId="77777777" w:rsidR="00AC778F" w:rsidRPr="005F1B0E" w:rsidRDefault="00AC778F" w:rsidP="00F65208">
            <w:pPr>
              <w:spacing w:after="0" w:line="240" w:lineRule="auto"/>
              <w:jc w:val="center"/>
              <w:rPr>
                <w:rFonts w:ascii="Times New Roman" w:hAnsi="Times New Roman"/>
                <w:color w:val="000000"/>
                <w:lang w:eastAsia="ru-RU"/>
              </w:rPr>
            </w:pPr>
          </w:p>
        </w:tc>
        <w:tc>
          <w:tcPr>
            <w:tcW w:w="10773" w:type="dxa"/>
            <w:tcBorders>
              <w:top w:val="nil"/>
              <w:left w:val="nil"/>
              <w:bottom w:val="single" w:sz="4" w:space="0" w:color="auto"/>
              <w:right w:val="single" w:sz="4" w:space="0" w:color="auto"/>
            </w:tcBorders>
            <w:shd w:val="clear" w:color="auto" w:fill="auto"/>
            <w:noWrap/>
            <w:vAlign w:val="center"/>
            <w:hideMark/>
          </w:tcPr>
          <w:p w14:paraId="5C91D3F7"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В случае отрицательных результатов указанной проверки или при получении от Расчетного центра сообщения с указанием кода ошибки, Платежный клиринговый центр направляет Расчетному центру исправленное Распоряжение ПКЦ.</w:t>
            </w:r>
          </w:p>
        </w:tc>
      </w:tr>
      <w:tr w:rsidR="000430EB" w:rsidRPr="005F1B0E" w14:paraId="49ECA966" w14:textId="77777777" w:rsidTr="007A5BB5">
        <w:tblPrEx>
          <w:tblW w:w="14884" w:type="dxa"/>
          <w:tblInd w:w="-601" w:type="dxa"/>
          <w:tblLayout w:type="fixed"/>
          <w:tblPrExChange w:id="1045" w:author="Ожерельева Ольга Владимировна" w:date="2021-10-26T12:41:00Z">
            <w:tblPrEx>
              <w:tblW w:w="14884" w:type="dxa"/>
              <w:tblInd w:w="-601" w:type="dxa"/>
              <w:tblLayout w:type="fixed"/>
            </w:tblPrEx>
          </w:tblPrExChange>
        </w:tblPrEx>
        <w:trPr>
          <w:trHeight w:val="1008"/>
          <w:trPrChange w:id="1046" w:author="Ожерельева Ольга Владимировна" w:date="2021-10-26T12:41:00Z">
            <w:trPr>
              <w:gridBefore w:val="1"/>
              <w:trHeight w:val="1701"/>
            </w:trPr>
          </w:trPrChange>
        </w:trPr>
        <w:tc>
          <w:tcPr>
            <w:tcW w:w="851" w:type="dxa"/>
            <w:vMerge/>
            <w:tcBorders>
              <w:left w:val="single" w:sz="4" w:space="0" w:color="auto"/>
              <w:bottom w:val="single" w:sz="4" w:space="0" w:color="auto"/>
              <w:right w:val="single" w:sz="4" w:space="0" w:color="auto"/>
            </w:tcBorders>
            <w:shd w:val="clear" w:color="auto" w:fill="auto"/>
            <w:noWrap/>
            <w:vAlign w:val="center"/>
            <w:hideMark/>
            <w:tcPrChange w:id="1047" w:author="Ожерельева Ольга Владимировна" w:date="2021-10-26T12:41:00Z">
              <w:tcPr>
                <w:tcW w:w="851" w:type="dxa"/>
                <w:gridSpan w:val="2"/>
                <w:vMerge/>
                <w:tcBorders>
                  <w:left w:val="single" w:sz="4" w:space="0" w:color="auto"/>
                  <w:bottom w:val="single" w:sz="4" w:space="0" w:color="auto"/>
                  <w:right w:val="single" w:sz="4" w:space="0" w:color="auto"/>
                </w:tcBorders>
                <w:shd w:val="clear" w:color="auto" w:fill="auto"/>
                <w:noWrap/>
                <w:vAlign w:val="center"/>
                <w:hideMark/>
              </w:tcPr>
            </w:tcPrChange>
          </w:tcPr>
          <w:p w14:paraId="26CF6CA9" w14:textId="77777777" w:rsidR="000430EB" w:rsidRPr="005F1B0E" w:rsidRDefault="000430EB" w:rsidP="00F65208">
            <w:pPr>
              <w:spacing w:after="0" w:line="240" w:lineRule="auto"/>
              <w:jc w:val="center"/>
              <w:rPr>
                <w:rFonts w:ascii="Times New Roman" w:hAnsi="Times New Roman"/>
                <w:color w:val="000000"/>
                <w:lang w:eastAsia="ru-RU"/>
              </w:rPr>
            </w:pPr>
          </w:p>
        </w:tc>
        <w:tc>
          <w:tcPr>
            <w:tcW w:w="1843" w:type="dxa"/>
            <w:vMerge/>
            <w:tcBorders>
              <w:left w:val="nil"/>
              <w:bottom w:val="single" w:sz="4" w:space="0" w:color="auto"/>
              <w:right w:val="single" w:sz="4" w:space="0" w:color="auto"/>
            </w:tcBorders>
            <w:shd w:val="clear" w:color="auto" w:fill="auto"/>
            <w:noWrap/>
            <w:vAlign w:val="center"/>
            <w:hideMark/>
            <w:tcPrChange w:id="1048" w:author="Ожерельева Ольга Владимировна" w:date="2021-10-26T12:41:00Z">
              <w:tcPr>
                <w:tcW w:w="1843" w:type="dxa"/>
                <w:gridSpan w:val="2"/>
                <w:vMerge/>
                <w:tcBorders>
                  <w:left w:val="nil"/>
                  <w:bottom w:val="single" w:sz="4" w:space="0" w:color="auto"/>
                  <w:right w:val="single" w:sz="4" w:space="0" w:color="auto"/>
                </w:tcBorders>
                <w:shd w:val="clear" w:color="auto" w:fill="auto"/>
                <w:noWrap/>
                <w:vAlign w:val="center"/>
                <w:hideMark/>
              </w:tcPr>
            </w:tcPrChange>
          </w:tcPr>
          <w:p w14:paraId="7E886688" w14:textId="77777777" w:rsidR="000430EB" w:rsidRPr="005F1B0E" w:rsidRDefault="000430EB" w:rsidP="00F65208">
            <w:pPr>
              <w:spacing w:after="0" w:line="240" w:lineRule="auto"/>
              <w:jc w:val="center"/>
              <w:rPr>
                <w:rFonts w:ascii="Times New Roman" w:hAnsi="Times New Roman"/>
                <w:bCs/>
                <w:color w:val="000000"/>
                <w:lang w:eastAsia="ru-RU"/>
              </w:rPr>
            </w:pPr>
          </w:p>
        </w:tc>
        <w:tc>
          <w:tcPr>
            <w:tcW w:w="1417" w:type="dxa"/>
            <w:vMerge/>
            <w:tcBorders>
              <w:left w:val="nil"/>
              <w:bottom w:val="single" w:sz="4" w:space="0" w:color="auto"/>
              <w:right w:val="single" w:sz="4" w:space="0" w:color="auto"/>
            </w:tcBorders>
            <w:shd w:val="clear" w:color="auto" w:fill="auto"/>
            <w:noWrap/>
            <w:vAlign w:val="center"/>
            <w:hideMark/>
            <w:tcPrChange w:id="1049" w:author="Ожерельева Ольга Владимировна" w:date="2021-10-26T12:41:00Z">
              <w:tcPr>
                <w:tcW w:w="1417" w:type="dxa"/>
                <w:gridSpan w:val="2"/>
                <w:vMerge/>
                <w:tcBorders>
                  <w:left w:val="nil"/>
                  <w:bottom w:val="single" w:sz="4" w:space="0" w:color="auto"/>
                  <w:right w:val="single" w:sz="4" w:space="0" w:color="auto"/>
                </w:tcBorders>
                <w:shd w:val="clear" w:color="auto" w:fill="auto"/>
                <w:noWrap/>
                <w:vAlign w:val="center"/>
                <w:hideMark/>
              </w:tcPr>
            </w:tcPrChange>
          </w:tcPr>
          <w:p w14:paraId="51D27920" w14:textId="77777777" w:rsidR="000430EB" w:rsidRPr="005F1B0E" w:rsidRDefault="000430EB" w:rsidP="00F65208">
            <w:pPr>
              <w:spacing w:after="0" w:line="240" w:lineRule="auto"/>
              <w:jc w:val="center"/>
              <w:rPr>
                <w:rFonts w:ascii="Times New Roman" w:hAnsi="Times New Roman"/>
                <w:color w:val="000000"/>
                <w:lang w:eastAsia="ru-RU"/>
              </w:rPr>
            </w:pP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Change w:id="1050" w:author="Ожерельева Ольга Владимировна" w:date="2021-10-26T12:41:00Z">
              <w:tcPr>
                <w:tcW w:w="10773" w:type="dxa"/>
                <w:gridSpan w:val="2"/>
                <w:tcBorders>
                  <w:top w:val="single" w:sz="4" w:space="0" w:color="auto"/>
                  <w:left w:val="nil"/>
                  <w:bottom w:val="single" w:sz="4" w:space="0" w:color="auto"/>
                  <w:right w:val="single" w:sz="4" w:space="0" w:color="auto"/>
                </w:tcBorders>
                <w:shd w:val="clear" w:color="auto" w:fill="auto"/>
                <w:noWrap/>
                <w:vAlign w:val="center"/>
                <w:hideMark/>
              </w:tcPr>
            </w:tcPrChange>
          </w:tcPr>
          <w:p w14:paraId="127D9513" w14:textId="5B249B8A" w:rsidR="000430EB" w:rsidRPr="005F1B0E" w:rsidRDefault="000430EB"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xml:space="preserve">В случае принятия решения о </w:t>
            </w:r>
            <w:del w:id="1051" w:author="Ожерельева Ольга Владимировна" w:date="2021-10-26T12:15:00Z">
              <w:r w:rsidR="00AC778F" w:rsidRPr="005F1B0E">
                <w:rPr>
                  <w:rFonts w:ascii="Times New Roman" w:hAnsi="Times New Roman"/>
                  <w:color w:val="000000"/>
                  <w:sz w:val="20"/>
                  <w:szCs w:val="20"/>
                  <w:lang w:eastAsia="ru-RU"/>
                </w:rPr>
                <w:delText>не проведении</w:delText>
              </w:r>
            </w:del>
            <w:proofErr w:type="spellStart"/>
            <w:ins w:id="1052" w:author="Ожерельева Ольга Владимировна" w:date="2021-10-26T12:15:00Z">
              <w:r w:rsidRPr="005F1B0E">
                <w:rPr>
                  <w:rFonts w:ascii="Times New Roman" w:hAnsi="Times New Roman"/>
                  <w:color w:val="000000"/>
                  <w:sz w:val="20"/>
                  <w:szCs w:val="20"/>
                  <w:lang w:eastAsia="ru-RU"/>
                </w:rPr>
                <w:t>непроведении</w:t>
              </w:r>
            </w:ins>
            <w:proofErr w:type="spellEnd"/>
            <w:r w:rsidRPr="005F1B0E">
              <w:rPr>
                <w:rFonts w:ascii="Times New Roman" w:hAnsi="Times New Roman"/>
                <w:color w:val="000000"/>
                <w:sz w:val="20"/>
                <w:szCs w:val="20"/>
                <w:lang w:eastAsia="ru-RU"/>
              </w:rPr>
              <w:t xml:space="preserve"> расчетов Платежный клиринговый центр направляет в Расчетный центр сообщение о закрытии расчетной сессии, означающее закрытие текущего расчета.</w:t>
            </w:r>
          </w:p>
          <w:p w14:paraId="2377E72F" w14:textId="06BAB9F7" w:rsidR="000430EB" w:rsidRPr="005F1B0E" w:rsidRDefault="000430EB"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sz w:val="20"/>
                <w:szCs w:val="20"/>
              </w:rPr>
              <w:t xml:space="preserve">Расчетная сессия продлевается на 1 (один) рабочий день, о чем </w:t>
            </w:r>
            <w:r w:rsidRPr="005F1B0E">
              <w:rPr>
                <w:rFonts w:ascii="Times New Roman" w:hAnsi="Times New Roman"/>
                <w:color w:val="000000"/>
                <w:sz w:val="20"/>
                <w:szCs w:val="20"/>
                <w:lang w:eastAsia="ru-RU"/>
              </w:rPr>
              <w:t xml:space="preserve">Платежный клиринговый центр </w:t>
            </w:r>
            <w:r w:rsidRPr="005F1B0E">
              <w:rPr>
                <w:rFonts w:ascii="Times New Roman" w:hAnsi="Times New Roman"/>
                <w:sz w:val="20"/>
                <w:szCs w:val="20"/>
              </w:rPr>
              <w:t>уведомляет Участников-Страховщиков, а также Расчетный центр.</w:t>
            </w:r>
          </w:p>
        </w:tc>
      </w:tr>
      <w:tr w:rsidR="00AC778F" w:rsidRPr="005F1B0E" w14:paraId="6187A9FA" w14:textId="77777777" w:rsidTr="00F65208">
        <w:trPr>
          <w:trHeight w:val="703"/>
          <w:del w:id="1053" w:author="Ожерельева Ольга Владимировна" w:date="2021-10-26T12:15:00Z"/>
        </w:trPr>
        <w:tc>
          <w:tcPr>
            <w:tcW w:w="723" w:type="dxa"/>
            <w:vMerge/>
            <w:tcBorders>
              <w:left w:val="single" w:sz="4" w:space="0" w:color="auto"/>
              <w:bottom w:val="single" w:sz="4" w:space="0" w:color="auto"/>
              <w:right w:val="single" w:sz="4" w:space="0" w:color="auto"/>
            </w:tcBorders>
            <w:shd w:val="clear" w:color="auto" w:fill="auto"/>
            <w:noWrap/>
            <w:vAlign w:val="center"/>
            <w:hideMark/>
          </w:tcPr>
          <w:p w14:paraId="266FDD45" w14:textId="77777777" w:rsidR="00AC778F" w:rsidRPr="005F1B0E" w:rsidRDefault="00AC778F" w:rsidP="00F65208">
            <w:pPr>
              <w:spacing w:after="0" w:line="240" w:lineRule="auto"/>
              <w:jc w:val="center"/>
              <w:rPr>
                <w:del w:id="1054" w:author="Ожерельева Ольга Владимировна" w:date="2021-10-26T12:15:00Z"/>
                <w:rFonts w:ascii="Times New Roman" w:hAnsi="Times New Roman"/>
                <w:color w:val="000000"/>
                <w:lang w:eastAsia="ru-RU"/>
              </w:rPr>
            </w:pPr>
          </w:p>
        </w:tc>
        <w:tc>
          <w:tcPr>
            <w:tcW w:w="1701" w:type="dxa"/>
            <w:vMerge/>
            <w:tcBorders>
              <w:left w:val="nil"/>
              <w:bottom w:val="single" w:sz="4" w:space="0" w:color="auto"/>
              <w:right w:val="single" w:sz="4" w:space="0" w:color="auto"/>
            </w:tcBorders>
            <w:shd w:val="clear" w:color="auto" w:fill="auto"/>
            <w:noWrap/>
            <w:vAlign w:val="center"/>
            <w:hideMark/>
          </w:tcPr>
          <w:p w14:paraId="2C885544" w14:textId="77777777" w:rsidR="00AC778F" w:rsidRPr="005F1B0E" w:rsidRDefault="00AC778F" w:rsidP="00F65208">
            <w:pPr>
              <w:spacing w:after="0" w:line="240" w:lineRule="auto"/>
              <w:jc w:val="center"/>
              <w:rPr>
                <w:del w:id="1055" w:author="Ожерельева Ольга Владимировна" w:date="2021-10-26T12:15:00Z"/>
                <w:rFonts w:ascii="Times New Roman" w:hAnsi="Times New Roman"/>
                <w:bCs/>
                <w:color w:val="000000"/>
                <w:lang w:eastAsia="ru-RU"/>
              </w:rPr>
            </w:pPr>
          </w:p>
        </w:tc>
        <w:tc>
          <w:tcPr>
            <w:tcW w:w="1469" w:type="dxa"/>
            <w:vMerge/>
            <w:tcBorders>
              <w:left w:val="nil"/>
              <w:bottom w:val="single" w:sz="4" w:space="0" w:color="auto"/>
              <w:right w:val="single" w:sz="4" w:space="0" w:color="auto"/>
            </w:tcBorders>
            <w:shd w:val="clear" w:color="auto" w:fill="auto"/>
            <w:noWrap/>
            <w:vAlign w:val="center"/>
            <w:hideMark/>
          </w:tcPr>
          <w:p w14:paraId="053BEA33" w14:textId="77777777" w:rsidR="00AC778F" w:rsidRPr="005F1B0E" w:rsidRDefault="00AC778F" w:rsidP="00F65208">
            <w:pPr>
              <w:spacing w:after="0" w:line="240" w:lineRule="auto"/>
              <w:jc w:val="center"/>
              <w:rPr>
                <w:del w:id="1056" w:author="Ожерельева Ольга Владимировна" w:date="2021-10-26T12:15:00Z"/>
                <w:rFonts w:ascii="Times New Roman" w:hAnsi="Times New Roman"/>
                <w:color w:val="000000"/>
                <w:lang w:eastAsia="ru-RU"/>
              </w:rPr>
            </w:pPr>
          </w:p>
        </w:tc>
        <w:tc>
          <w:tcPr>
            <w:tcW w:w="10296" w:type="dxa"/>
            <w:tcBorders>
              <w:top w:val="nil"/>
              <w:left w:val="nil"/>
              <w:bottom w:val="single" w:sz="4" w:space="0" w:color="auto"/>
              <w:right w:val="single" w:sz="4" w:space="0" w:color="auto"/>
            </w:tcBorders>
            <w:shd w:val="clear" w:color="auto" w:fill="auto"/>
            <w:noWrap/>
            <w:vAlign w:val="center"/>
            <w:hideMark/>
          </w:tcPr>
          <w:p w14:paraId="6694477E" w14:textId="77777777" w:rsidR="00AC778F" w:rsidRPr="005F1B0E" w:rsidRDefault="00AC778F" w:rsidP="00F65208">
            <w:pPr>
              <w:spacing w:after="0" w:line="240" w:lineRule="auto"/>
              <w:jc w:val="both"/>
              <w:rPr>
                <w:del w:id="1057" w:author="Ожерельева Ольга Владимировна" w:date="2021-10-26T12:15:00Z"/>
                <w:rFonts w:ascii="Times New Roman" w:hAnsi="Times New Roman"/>
                <w:color w:val="000000"/>
                <w:sz w:val="20"/>
                <w:szCs w:val="20"/>
                <w:lang w:eastAsia="ru-RU"/>
              </w:rPr>
            </w:pPr>
            <w:del w:id="1058" w:author="Ожерельева Ольга Владимировна" w:date="2021-10-26T12:15:00Z">
              <w:r w:rsidRPr="005F1B0E">
                <w:rPr>
                  <w:rFonts w:ascii="Times New Roman" w:hAnsi="Times New Roman"/>
                  <w:color w:val="000000"/>
                  <w:sz w:val="20"/>
                  <w:szCs w:val="20"/>
                  <w:lang w:eastAsia="ru-RU"/>
                </w:rPr>
                <w:delText>ПРИМЕЧАНИЕ: При невозможности соблюдения временных ограничений (Т9&gt;15 ч. 00 мин.) Платежный клиринговый центр направляет в Расчетный центр сообщение о закрытии операционного дня (не позднее 18 ч. 00 мин.).</w:delText>
              </w:r>
            </w:del>
          </w:p>
        </w:tc>
      </w:tr>
      <w:tr w:rsidR="00AC778F" w:rsidRPr="005F1B0E" w14:paraId="1407B279" w14:textId="77777777" w:rsidTr="00531D7B">
        <w:trPr>
          <w:trHeight w:val="53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B9828"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10.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E78F1CC"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15 ч. 45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0E112F4"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Т10=Т</w:t>
            </w:r>
            <w:proofErr w:type="gramStart"/>
            <w:r w:rsidRPr="005F1B0E">
              <w:rPr>
                <w:rFonts w:ascii="Times New Roman" w:hAnsi="Times New Roman"/>
                <w:color w:val="000000"/>
                <w:lang w:eastAsia="ru-RU"/>
              </w:rPr>
              <w:t>9</w:t>
            </w:r>
            <w:proofErr w:type="gramEnd"/>
            <w:r w:rsidRPr="005F1B0E">
              <w:rPr>
                <w:rFonts w:ascii="Times New Roman" w:hAnsi="Times New Roman"/>
                <w:color w:val="000000"/>
                <w:lang w:eastAsia="ru-RU"/>
              </w:rPr>
              <w:t xml:space="preserve"> + 45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55A0C739"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Расчетный центр исполняет Распоряжение ПКЦ и передает в Платежный клиринговый центр информацию о Доступных остатках на счетах, по итогам исполнения Распоряжения ПКЦ.</w:t>
            </w:r>
          </w:p>
        </w:tc>
      </w:tr>
      <w:tr w:rsidR="00AC778F" w:rsidRPr="005F1B0E" w14:paraId="28382FA1" w14:textId="77777777" w:rsidTr="00531D7B">
        <w:trPr>
          <w:trHeight w:val="268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65685F5"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11.</w:t>
            </w:r>
          </w:p>
        </w:tc>
        <w:tc>
          <w:tcPr>
            <w:tcW w:w="1843" w:type="dxa"/>
            <w:tcBorders>
              <w:top w:val="nil"/>
              <w:left w:val="nil"/>
              <w:bottom w:val="single" w:sz="4" w:space="0" w:color="auto"/>
              <w:right w:val="single" w:sz="4" w:space="0" w:color="auto"/>
            </w:tcBorders>
            <w:shd w:val="clear" w:color="auto" w:fill="auto"/>
            <w:noWrap/>
            <w:vAlign w:val="center"/>
            <w:hideMark/>
          </w:tcPr>
          <w:p w14:paraId="405DABBF" w14:textId="77777777" w:rsidR="00AC778F" w:rsidRPr="005F1B0E" w:rsidRDefault="00AC778F" w:rsidP="00F65208">
            <w:pPr>
              <w:spacing w:after="0" w:line="240" w:lineRule="auto"/>
              <w:jc w:val="center"/>
              <w:rPr>
                <w:rFonts w:ascii="Times New Roman" w:hAnsi="Times New Roman"/>
                <w:bCs/>
                <w:color w:val="000000"/>
                <w:lang w:eastAsia="ru-RU"/>
              </w:rPr>
            </w:pPr>
            <w:r w:rsidRPr="005F1B0E">
              <w:rPr>
                <w:rFonts w:ascii="Times New Roman" w:hAnsi="Times New Roman"/>
                <w:bCs/>
                <w:color w:val="000000"/>
                <w:lang w:eastAsia="ru-RU"/>
              </w:rPr>
              <w:t>18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64928A83" w14:textId="77777777" w:rsidR="00AC778F" w:rsidRPr="005F1B0E" w:rsidRDefault="00AC778F" w:rsidP="00F65208">
            <w:pPr>
              <w:spacing w:after="0" w:line="240" w:lineRule="auto"/>
              <w:jc w:val="center"/>
              <w:rPr>
                <w:rFonts w:ascii="Times New Roman" w:hAnsi="Times New Roman"/>
                <w:color w:val="000000"/>
                <w:lang w:eastAsia="ru-RU"/>
              </w:rPr>
            </w:pPr>
            <w:r w:rsidRPr="005F1B0E">
              <w:rPr>
                <w:rFonts w:ascii="Times New Roman" w:hAnsi="Times New Roman"/>
                <w:color w:val="000000"/>
                <w:lang w:eastAsia="ru-RU"/>
              </w:rPr>
              <w:t>Т11=Т10+ 2ч. 15 мин.</w:t>
            </w:r>
          </w:p>
        </w:tc>
        <w:tc>
          <w:tcPr>
            <w:tcW w:w="10773" w:type="dxa"/>
            <w:tcBorders>
              <w:top w:val="nil"/>
              <w:left w:val="nil"/>
              <w:bottom w:val="single" w:sz="4" w:space="0" w:color="auto"/>
              <w:right w:val="single" w:sz="4" w:space="0" w:color="auto"/>
            </w:tcBorders>
            <w:shd w:val="clear" w:color="auto" w:fill="auto"/>
            <w:noWrap/>
            <w:vAlign w:val="center"/>
            <w:hideMark/>
          </w:tcPr>
          <w:p w14:paraId="64D8B268"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 xml:space="preserve">Платежный клиринговый центр направляет Расчетному центру сообщение о закрытии операционного дня не позднее указанного расчетного времени Т11. При приеме этого сообщения Расчетный центр осуществляет перевод денежных средств со Счетов Участников на соответствующие Счета покрытия, за вычетом суммы минимального остатка </w:t>
            </w:r>
            <w:r w:rsidRPr="005F1B0E">
              <w:rPr>
                <w:rFonts w:ascii="Times New Roman" w:hAnsi="Times New Roman"/>
                <w:color w:val="000000"/>
                <w:sz w:val="20"/>
                <w:szCs w:val="20"/>
                <w:lang w:eastAsia="ru-RU"/>
              </w:rPr>
              <w:br/>
              <w:t xml:space="preserve">(300 000,00 (Триста тысяч 00/100) рублей). Если остаток денежных средств </w:t>
            </w:r>
            <w:proofErr w:type="gramStart"/>
            <w:r w:rsidRPr="005F1B0E">
              <w:rPr>
                <w:rFonts w:ascii="Times New Roman" w:hAnsi="Times New Roman"/>
                <w:color w:val="000000"/>
                <w:sz w:val="20"/>
                <w:szCs w:val="20"/>
                <w:lang w:eastAsia="ru-RU"/>
              </w:rPr>
              <w:t>на Счете Участника на момент поступления в Расчетный центр от Платежного клирингового центра сообщения о закрытии</w:t>
            </w:r>
            <w:proofErr w:type="gramEnd"/>
            <w:r w:rsidRPr="005F1B0E">
              <w:rPr>
                <w:rFonts w:ascii="Times New Roman" w:hAnsi="Times New Roman"/>
                <w:color w:val="000000"/>
                <w:sz w:val="20"/>
                <w:szCs w:val="20"/>
                <w:lang w:eastAsia="ru-RU"/>
              </w:rPr>
              <w:t xml:space="preserve"> операционного дня менее или равен минимальному Доступному остатку, перевод Расчетным центром остатка денежных средств со Счетов Участника на Счет покрытия не осуществляется.</w:t>
            </w:r>
          </w:p>
          <w:p w14:paraId="6841326B" w14:textId="77777777" w:rsidR="00AC778F" w:rsidRPr="005F1B0E" w:rsidRDefault="00AC778F" w:rsidP="00F65208">
            <w:pPr>
              <w:spacing w:after="0" w:line="240" w:lineRule="auto"/>
              <w:jc w:val="both"/>
              <w:rPr>
                <w:rFonts w:ascii="Times New Roman" w:hAnsi="Times New Roman"/>
                <w:color w:val="000000"/>
                <w:sz w:val="20"/>
                <w:szCs w:val="20"/>
                <w:lang w:eastAsia="ru-RU"/>
              </w:rPr>
            </w:pPr>
            <w:r w:rsidRPr="005F1B0E">
              <w:rPr>
                <w:rFonts w:ascii="Times New Roman" w:hAnsi="Times New Roman"/>
                <w:color w:val="000000"/>
                <w:sz w:val="20"/>
                <w:szCs w:val="20"/>
                <w:lang w:eastAsia="ru-RU"/>
              </w:rPr>
              <w:t>ПРИМЕЧАНИЕ: В случае неполучения от Платежного клирингового центра сообщения о закрытии операционного дня в установленное расчетное время, Расчетный центр не позднее времени Т11+10 мин. формирует сообщение о закрытии операционного дня, который рассматривается Сторонами как электронный документ, полученный Расчетным центром от Платежного клирингового центра.</w:t>
            </w:r>
          </w:p>
        </w:tc>
      </w:tr>
    </w:tbl>
    <w:p w14:paraId="0E87F787" w14:textId="77777777" w:rsidR="0065764C" w:rsidRPr="005F1B0E" w:rsidRDefault="0065764C" w:rsidP="0065764C">
      <w:pPr>
        <w:pStyle w:val="af4"/>
        <w:keepNext/>
        <w:shd w:val="clear" w:color="auto" w:fill="FFFFFF"/>
        <w:spacing w:before="240" w:after="240"/>
        <w:jc w:val="both"/>
        <w:rPr>
          <w:b/>
          <w:i/>
        </w:rPr>
      </w:pPr>
      <w:r w:rsidRPr="005F1B0E">
        <w:rPr>
          <w:b/>
          <w:i/>
        </w:rPr>
        <w:t>Примечания:</w:t>
      </w:r>
    </w:p>
    <w:p w14:paraId="112FA6D3" w14:textId="77777777" w:rsidR="00AC778F" w:rsidRPr="005F1B0E" w:rsidRDefault="00AC778F" w:rsidP="00FA344A">
      <w:pPr>
        <w:keepNext/>
        <w:widowControl w:val="0"/>
        <w:spacing w:after="0"/>
        <w:jc w:val="both"/>
        <w:rPr>
          <w:rFonts w:ascii="Times New Roman" w:hAnsi="Times New Roman"/>
          <w:i/>
          <w:sz w:val="20"/>
        </w:rPr>
      </w:pPr>
      <w:r w:rsidRPr="005F1B0E">
        <w:rPr>
          <w:rFonts w:ascii="Times New Roman" w:hAnsi="Times New Roman"/>
          <w:i/>
          <w:sz w:val="20"/>
        </w:rPr>
        <w:t>* Время, указанное в рамках настоящего регламента рассчитано исходя из того, что в рамках одного реестра обрабатывается не более 160 000 переводов.</w:t>
      </w:r>
    </w:p>
    <w:p w14:paraId="6C1FA9A4" w14:textId="77777777" w:rsidR="0065764C" w:rsidRDefault="00AC778F" w:rsidP="00FA344A">
      <w:pPr>
        <w:keepNext/>
        <w:widowControl w:val="0"/>
        <w:shd w:val="clear" w:color="auto" w:fill="FFFFFF"/>
        <w:jc w:val="both"/>
        <w:rPr>
          <w:rFonts w:ascii="Times New Roman" w:hAnsi="Times New Roman"/>
          <w:i/>
          <w:sz w:val="20"/>
        </w:rPr>
      </w:pPr>
      <w:r w:rsidRPr="005F1B0E">
        <w:rPr>
          <w:rFonts w:ascii="Times New Roman" w:hAnsi="Times New Roman"/>
          <w:i/>
          <w:sz w:val="20"/>
        </w:rPr>
        <w:t>** Если открываемая Расчетная сессия является первой, после получения Расчетным центром ЭД «Сообщение о закрытии операционного дня ОСАГО», то открытие такой Расчетной сессии влечет открытие нового Операционного дня</w:t>
      </w:r>
      <w:r w:rsidR="0065764C" w:rsidRPr="005F1B0E">
        <w:rPr>
          <w:rFonts w:ascii="Times New Roman" w:hAnsi="Times New Roman"/>
          <w:i/>
          <w:sz w:val="20"/>
        </w:rPr>
        <w:t>.</w:t>
      </w:r>
    </w:p>
    <w:p w14:paraId="15BBF33D" w14:textId="77777777" w:rsidR="00FA6D4A" w:rsidRPr="005F1B0E" w:rsidRDefault="00FA6D4A" w:rsidP="00FA344A">
      <w:pPr>
        <w:keepNext/>
        <w:widowControl w:val="0"/>
        <w:shd w:val="clear" w:color="auto" w:fill="FFFFFF"/>
        <w:jc w:val="both"/>
        <w:rPr>
          <w:rFonts w:ascii="Times New Roman" w:hAnsi="Times New Roman"/>
          <w:i/>
          <w:sz w:val="20"/>
        </w:rPr>
      </w:pPr>
    </w:p>
    <w:p w14:paraId="666F2BF9" w14:textId="77777777" w:rsidR="0065764C" w:rsidRPr="005F1B0E" w:rsidRDefault="0065764C" w:rsidP="0065764C">
      <w:pPr>
        <w:keepNext/>
        <w:widowControl w:val="0"/>
        <w:shd w:val="clear" w:color="auto" w:fill="FFFFFF"/>
        <w:jc w:val="both"/>
        <w:sectPr w:rsidR="0065764C" w:rsidRPr="005F1B0E" w:rsidSect="00BC0176">
          <w:pgSz w:w="16838" w:h="11906" w:orient="landscape"/>
          <w:pgMar w:top="993" w:right="992" w:bottom="1134" w:left="1701" w:header="708" w:footer="708" w:gutter="0"/>
          <w:cols w:space="708"/>
          <w:docGrid w:linePitch="360"/>
        </w:sectPr>
      </w:pPr>
    </w:p>
    <w:p w14:paraId="51F6CDDE" w14:textId="77777777" w:rsidR="0065764C" w:rsidRPr="005F1B0E" w:rsidRDefault="0065764C" w:rsidP="000F3BD3">
      <w:pPr>
        <w:pStyle w:val="ae"/>
        <w:shd w:val="clear" w:color="auto" w:fill="FFFFFF"/>
        <w:tabs>
          <w:tab w:val="clear" w:pos="4703"/>
          <w:tab w:val="clear" w:pos="9406"/>
        </w:tabs>
        <w:spacing w:after="240"/>
        <w:ind w:left="-851" w:firstLine="567"/>
        <w:rPr>
          <w:rFonts w:ascii="Times New Roman" w:hAnsi="Times New Roman"/>
          <w:szCs w:val="24"/>
        </w:rPr>
      </w:pPr>
      <w:r w:rsidRPr="005F1B0E">
        <w:rPr>
          <w:rFonts w:ascii="Times New Roman" w:hAnsi="Times New Roman"/>
          <w:color w:val="000000"/>
          <w:szCs w:val="24"/>
        </w:rPr>
        <w:lastRenderedPageBreak/>
        <w:t>7.7.</w:t>
      </w:r>
      <w:r w:rsidRPr="005F1B0E">
        <w:rPr>
          <w:rFonts w:ascii="Times New Roman" w:hAnsi="Times New Roman"/>
          <w:szCs w:val="24"/>
        </w:rPr>
        <w:t xml:space="preserve">4. </w:t>
      </w:r>
      <w:proofErr w:type="gramStart"/>
      <w:r w:rsidRPr="005F1B0E">
        <w:rPr>
          <w:rFonts w:ascii="Times New Roman" w:hAnsi="Times New Roman"/>
          <w:szCs w:val="24"/>
        </w:rPr>
        <w:t xml:space="preserve">Временной регламент взаимодействия между Расчетным центром и Платежным клиринговым центром при </w:t>
      </w:r>
      <w:r w:rsidRPr="005F1B0E">
        <w:rPr>
          <w:rFonts w:ascii="Times New Roman" w:hAnsi="Times New Roman"/>
          <w:color w:val="000000"/>
          <w:szCs w:val="24"/>
        </w:rPr>
        <w:t>осуществлении переводов денежных средств</w:t>
      </w:r>
      <w:r w:rsidRPr="005F1B0E">
        <w:rPr>
          <w:rFonts w:ascii="Times New Roman" w:hAnsi="Times New Roman"/>
          <w:szCs w:val="24"/>
        </w:rPr>
        <w:t xml:space="preserve">, предусмотренных пунктами «б» и «в» Раздела 2 настоящих Правил (упоминаемые в настоящем регламенте счета, являются счетами, открытыми Участником-Страховщиком для расчета по соответствующему виду </w:t>
      </w:r>
      <w:r w:rsidRPr="005F1B0E">
        <w:rPr>
          <w:rFonts w:ascii="Times New Roman" w:hAnsi="Times New Roman"/>
          <w:color w:val="000000"/>
          <w:szCs w:val="24"/>
        </w:rPr>
        <w:t>перевода денежных средств</w:t>
      </w:r>
      <w:r w:rsidRPr="005F1B0E">
        <w:rPr>
          <w:rFonts w:ascii="Times New Roman" w:hAnsi="Times New Roman"/>
          <w:szCs w:val="24"/>
        </w:rPr>
        <w:t>).</w:t>
      </w:r>
      <w:proofErr w:type="gramEnd"/>
    </w:p>
    <w:tbl>
      <w:tblPr>
        <w:tblW w:w="14884"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16"/>
        <w:gridCol w:w="1751"/>
        <w:gridCol w:w="1349"/>
        <w:gridCol w:w="10968"/>
      </w:tblGrid>
      <w:tr w:rsidR="002E25F4" w:rsidRPr="005F1B0E" w14:paraId="58AE11A8" w14:textId="77777777" w:rsidTr="0059609B">
        <w:trPr>
          <w:cantSplit/>
          <w:trHeight w:val="589"/>
        </w:trPr>
        <w:tc>
          <w:tcPr>
            <w:tcW w:w="851" w:type="dxa"/>
            <w:shd w:val="clear" w:color="C0C0C0" w:fill="auto"/>
            <w:vAlign w:val="center"/>
          </w:tcPr>
          <w:p w14:paraId="04449265" w14:textId="77777777" w:rsidR="0065764C" w:rsidRPr="005F1B0E" w:rsidRDefault="0065764C" w:rsidP="00A10223">
            <w:pPr>
              <w:pStyle w:val="af4"/>
              <w:shd w:val="clear" w:color="auto" w:fill="FFFFFF"/>
              <w:spacing w:line="276" w:lineRule="auto"/>
              <w:jc w:val="center"/>
              <w:rPr>
                <w:rFonts w:ascii="Calibri" w:hAnsi="Calibri"/>
                <w:b/>
                <w:sz w:val="22"/>
                <w:szCs w:val="22"/>
              </w:rPr>
            </w:pPr>
            <w:r w:rsidRPr="005F1B0E">
              <w:rPr>
                <w:b/>
                <w:sz w:val="22"/>
                <w:szCs w:val="22"/>
              </w:rPr>
              <w:t xml:space="preserve">№ </w:t>
            </w:r>
            <w:proofErr w:type="gramStart"/>
            <w:r w:rsidRPr="005F1B0E">
              <w:rPr>
                <w:b/>
                <w:sz w:val="22"/>
                <w:szCs w:val="22"/>
              </w:rPr>
              <w:t>п</w:t>
            </w:r>
            <w:proofErr w:type="gramEnd"/>
            <w:r w:rsidRPr="005F1B0E">
              <w:rPr>
                <w:b/>
                <w:sz w:val="22"/>
                <w:szCs w:val="22"/>
              </w:rPr>
              <w:t>/п</w:t>
            </w:r>
          </w:p>
        </w:tc>
        <w:tc>
          <w:tcPr>
            <w:tcW w:w="1843" w:type="dxa"/>
            <w:shd w:val="clear" w:color="C0C0C0" w:fill="auto"/>
            <w:vAlign w:val="center"/>
          </w:tcPr>
          <w:p w14:paraId="55B0F0E0" w14:textId="77777777" w:rsidR="0065764C" w:rsidRPr="005F1B0E" w:rsidRDefault="0065764C" w:rsidP="00A10223">
            <w:pPr>
              <w:pStyle w:val="af4"/>
              <w:shd w:val="clear" w:color="auto" w:fill="FFFFFF"/>
              <w:spacing w:line="276" w:lineRule="auto"/>
              <w:jc w:val="center"/>
              <w:rPr>
                <w:rFonts w:ascii="Calibri" w:hAnsi="Calibri"/>
                <w:b/>
                <w:sz w:val="22"/>
                <w:szCs w:val="22"/>
              </w:rPr>
            </w:pPr>
            <w:r w:rsidRPr="005F1B0E">
              <w:rPr>
                <w:b/>
                <w:sz w:val="22"/>
                <w:szCs w:val="22"/>
              </w:rPr>
              <w:t>Время (интервал)</w:t>
            </w:r>
          </w:p>
        </w:tc>
        <w:tc>
          <w:tcPr>
            <w:tcW w:w="1417" w:type="dxa"/>
            <w:shd w:val="clear" w:color="C0C0C0" w:fill="auto"/>
            <w:vAlign w:val="center"/>
          </w:tcPr>
          <w:p w14:paraId="0015A675" w14:textId="77777777" w:rsidR="0065764C" w:rsidRPr="005F1B0E" w:rsidRDefault="0065764C" w:rsidP="00A10223">
            <w:pPr>
              <w:pStyle w:val="af4"/>
              <w:shd w:val="clear" w:color="auto" w:fill="FFFFFF"/>
              <w:spacing w:line="276" w:lineRule="auto"/>
              <w:jc w:val="center"/>
              <w:rPr>
                <w:rFonts w:ascii="Calibri" w:hAnsi="Calibri"/>
                <w:b/>
                <w:sz w:val="22"/>
                <w:szCs w:val="22"/>
              </w:rPr>
            </w:pPr>
            <w:r w:rsidRPr="005F1B0E">
              <w:rPr>
                <w:b/>
                <w:sz w:val="22"/>
                <w:szCs w:val="22"/>
              </w:rPr>
              <w:t>Время* (мск.)</w:t>
            </w:r>
          </w:p>
        </w:tc>
        <w:tc>
          <w:tcPr>
            <w:tcW w:w="10773" w:type="dxa"/>
            <w:shd w:val="clear" w:color="C0C0C0" w:fill="auto"/>
            <w:vAlign w:val="center"/>
          </w:tcPr>
          <w:p w14:paraId="599F8B41" w14:textId="77777777" w:rsidR="0065764C" w:rsidRPr="005F1B0E" w:rsidRDefault="0065764C" w:rsidP="00A10223">
            <w:pPr>
              <w:pStyle w:val="af4"/>
              <w:shd w:val="clear" w:color="auto" w:fill="FFFFFF"/>
              <w:ind w:firstLine="391"/>
              <w:jc w:val="center"/>
              <w:rPr>
                <w:rFonts w:ascii="Calibri" w:hAnsi="Calibri"/>
                <w:b/>
                <w:sz w:val="22"/>
                <w:szCs w:val="22"/>
              </w:rPr>
            </w:pPr>
            <w:r w:rsidRPr="005F1B0E">
              <w:rPr>
                <w:b/>
                <w:sz w:val="22"/>
                <w:szCs w:val="22"/>
              </w:rPr>
              <w:t>Описание событий или действий</w:t>
            </w:r>
          </w:p>
        </w:tc>
      </w:tr>
      <w:tr w:rsidR="0065764C" w:rsidRPr="005F1B0E" w14:paraId="22AA1149" w14:textId="77777777" w:rsidTr="000F3BD3">
        <w:trPr>
          <w:cantSplit/>
        </w:trPr>
        <w:tc>
          <w:tcPr>
            <w:tcW w:w="851" w:type="dxa"/>
            <w:vAlign w:val="center"/>
          </w:tcPr>
          <w:p w14:paraId="28E847BA" w14:textId="77777777" w:rsidR="0065764C" w:rsidRPr="005F1B0E" w:rsidRDefault="0065764C" w:rsidP="005227E6">
            <w:pPr>
              <w:pStyle w:val="af4"/>
              <w:numPr>
                <w:ilvl w:val="0"/>
                <w:numId w:val="3"/>
              </w:numPr>
              <w:shd w:val="clear" w:color="auto" w:fill="FFFFFF"/>
              <w:spacing w:line="276" w:lineRule="auto"/>
              <w:jc w:val="center"/>
              <w:rPr>
                <w:sz w:val="22"/>
              </w:rPr>
            </w:pPr>
          </w:p>
        </w:tc>
        <w:tc>
          <w:tcPr>
            <w:tcW w:w="1843" w:type="dxa"/>
            <w:vAlign w:val="center"/>
          </w:tcPr>
          <w:p w14:paraId="72148169" w14:textId="77777777" w:rsidR="0065764C" w:rsidRPr="005F1B0E" w:rsidRDefault="0065764C" w:rsidP="00A10223">
            <w:pPr>
              <w:pStyle w:val="af4"/>
              <w:shd w:val="clear" w:color="auto" w:fill="FFFFFF"/>
              <w:spacing w:line="276" w:lineRule="auto"/>
              <w:jc w:val="center"/>
              <w:rPr>
                <w:sz w:val="22"/>
              </w:rPr>
            </w:pPr>
            <w:r w:rsidRPr="005F1B0E">
              <w:rPr>
                <w:sz w:val="22"/>
              </w:rPr>
              <w:t>Т**1(</w:t>
            </w:r>
            <w:r w:rsidRPr="005F1B0E">
              <w:rPr>
                <w:sz w:val="22"/>
                <w:lang w:val="en-US"/>
              </w:rPr>
              <w:t>min</w:t>
            </w:r>
            <w:r w:rsidRPr="005F1B0E">
              <w:rPr>
                <w:sz w:val="22"/>
              </w:rPr>
              <w:t>)</w:t>
            </w:r>
          </w:p>
        </w:tc>
        <w:tc>
          <w:tcPr>
            <w:tcW w:w="1417" w:type="dxa"/>
            <w:vAlign w:val="center"/>
          </w:tcPr>
          <w:p w14:paraId="17B586FE" w14:textId="77777777" w:rsidR="0065764C" w:rsidRPr="005F1B0E" w:rsidRDefault="0065764C" w:rsidP="00A10223">
            <w:pPr>
              <w:pStyle w:val="af4"/>
              <w:shd w:val="clear" w:color="auto" w:fill="FFFFFF"/>
              <w:spacing w:line="276" w:lineRule="auto"/>
              <w:jc w:val="center"/>
              <w:rPr>
                <w:sz w:val="22"/>
              </w:rPr>
            </w:pPr>
            <w:r w:rsidRPr="005F1B0E">
              <w:rPr>
                <w:sz w:val="22"/>
              </w:rPr>
              <w:t>9 ч. 30 мин.</w:t>
            </w:r>
          </w:p>
        </w:tc>
        <w:tc>
          <w:tcPr>
            <w:tcW w:w="10773" w:type="dxa"/>
            <w:vAlign w:val="center"/>
          </w:tcPr>
          <w:p w14:paraId="2A087CD7" w14:textId="77777777" w:rsidR="0065764C" w:rsidRPr="005F1B0E" w:rsidRDefault="0065764C" w:rsidP="00A10223">
            <w:pPr>
              <w:pStyle w:val="af4"/>
              <w:shd w:val="clear" w:color="auto" w:fill="FFFFFF"/>
              <w:spacing w:line="276" w:lineRule="auto"/>
              <w:ind w:firstLine="391"/>
              <w:jc w:val="both"/>
            </w:pPr>
            <w:r w:rsidRPr="005F1B0E">
              <w:t>Платежный клиринговый центр направляет Расчетному центру первое сообщение об открытии расчетной сессии</w:t>
            </w:r>
          </w:p>
        </w:tc>
      </w:tr>
      <w:tr w:rsidR="0065764C" w:rsidRPr="005F1B0E" w14:paraId="63D13ADA" w14:textId="77777777" w:rsidTr="000F3BD3">
        <w:trPr>
          <w:cantSplit/>
          <w:trHeight w:val="1158"/>
        </w:trPr>
        <w:tc>
          <w:tcPr>
            <w:tcW w:w="851" w:type="dxa"/>
            <w:vAlign w:val="center"/>
          </w:tcPr>
          <w:p w14:paraId="7165D470" w14:textId="77777777" w:rsidR="0065764C" w:rsidRPr="005F1B0E" w:rsidRDefault="0065764C" w:rsidP="005227E6">
            <w:pPr>
              <w:pStyle w:val="af4"/>
              <w:numPr>
                <w:ilvl w:val="0"/>
                <w:numId w:val="3"/>
              </w:numPr>
              <w:shd w:val="clear" w:color="auto" w:fill="FFFFFF"/>
              <w:spacing w:line="276" w:lineRule="auto"/>
              <w:jc w:val="center"/>
              <w:rPr>
                <w:sz w:val="22"/>
              </w:rPr>
            </w:pPr>
          </w:p>
        </w:tc>
        <w:tc>
          <w:tcPr>
            <w:tcW w:w="1843" w:type="dxa"/>
            <w:vAlign w:val="center"/>
          </w:tcPr>
          <w:p w14:paraId="6A93D25B" w14:textId="77777777" w:rsidR="0065764C" w:rsidRPr="005F1B0E" w:rsidRDefault="0065764C" w:rsidP="00A10223">
            <w:pPr>
              <w:pStyle w:val="af4"/>
              <w:numPr>
                <w:ilvl w:val="12"/>
                <w:numId w:val="0"/>
              </w:numPr>
              <w:shd w:val="clear" w:color="auto" w:fill="FFFFFF"/>
              <w:spacing w:line="276" w:lineRule="auto"/>
              <w:jc w:val="center"/>
              <w:rPr>
                <w:sz w:val="22"/>
                <w:lang w:val="en-US"/>
              </w:rPr>
            </w:pPr>
            <w:r w:rsidRPr="005F1B0E">
              <w:rPr>
                <w:sz w:val="22"/>
              </w:rPr>
              <w:t>Т</w:t>
            </w:r>
            <w:proofErr w:type="gramStart"/>
            <w:r w:rsidRPr="005F1B0E">
              <w:rPr>
                <w:sz w:val="22"/>
                <w:lang w:val="en-US"/>
              </w:rPr>
              <w:t>2</w:t>
            </w:r>
            <w:proofErr w:type="gramEnd"/>
            <w:r w:rsidRPr="005F1B0E">
              <w:rPr>
                <w:sz w:val="22"/>
              </w:rPr>
              <w:t xml:space="preserve"> </w:t>
            </w:r>
            <w:r w:rsidRPr="005F1B0E">
              <w:rPr>
                <w:sz w:val="22"/>
                <w:lang w:val="en-US"/>
              </w:rPr>
              <w:t>(max)=</w:t>
            </w:r>
            <w:r w:rsidRPr="005F1B0E">
              <w:rPr>
                <w:sz w:val="22"/>
              </w:rPr>
              <w:t xml:space="preserve"> </w:t>
            </w:r>
            <w:r w:rsidRPr="005F1B0E">
              <w:rPr>
                <w:sz w:val="22"/>
                <w:lang w:val="en-US"/>
              </w:rPr>
              <w:t xml:space="preserve">T1+15 </w:t>
            </w:r>
            <w:r w:rsidRPr="005F1B0E">
              <w:rPr>
                <w:sz w:val="22"/>
              </w:rPr>
              <w:t>мин</w:t>
            </w:r>
            <w:r w:rsidRPr="005F1B0E">
              <w:rPr>
                <w:sz w:val="22"/>
                <w:lang w:val="en-US"/>
              </w:rPr>
              <w:t>.</w:t>
            </w:r>
          </w:p>
        </w:tc>
        <w:tc>
          <w:tcPr>
            <w:tcW w:w="1417" w:type="dxa"/>
            <w:vAlign w:val="center"/>
          </w:tcPr>
          <w:p w14:paraId="43F9EF0F" w14:textId="77777777" w:rsidR="0065764C" w:rsidRPr="005F1B0E" w:rsidRDefault="0065764C" w:rsidP="00A10223">
            <w:pPr>
              <w:pStyle w:val="af4"/>
              <w:numPr>
                <w:ilvl w:val="12"/>
                <w:numId w:val="0"/>
              </w:numPr>
              <w:shd w:val="clear" w:color="auto" w:fill="FFFFFF"/>
              <w:spacing w:line="276" w:lineRule="auto"/>
              <w:jc w:val="center"/>
              <w:rPr>
                <w:sz w:val="22"/>
              </w:rPr>
            </w:pPr>
            <w:r w:rsidRPr="005F1B0E">
              <w:rPr>
                <w:sz w:val="22"/>
              </w:rPr>
              <w:t>9 ч.45 мин.</w:t>
            </w:r>
          </w:p>
        </w:tc>
        <w:tc>
          <w:tcPr>
            <w:tcW w:w="10773" w:type="dxa"/>
            <w:vAlign w:val="center"/>
          </w:tcPr>
          <w:p w14:paraId="6654F1E8" w14:textId="77777777" w:rsidR="0065764C" w:rsidRPr="005F1B0E" w:rsidRDefault="0065764C" w:rsidP="00A10223">
            <w:pPr>
              <w:pStyle w:val="af4"/>
              <w:pBdr>
                <w:between w:val="single" w:sz="6" w:space="1" w:color="auto"/>
              </w:pBdr>
              <w:shd w:val="clear" w:color="auto" w:fill="FFFFFF"/>
              <w:spacing w:line="276" w:lineRule="auto"/>
              <w:ind w:firstLine="391"/>
              <w:jc w:val="both"/>
            </w:pPr>
            <w:proofErr w:type="gramStart"/>
            <w:r w:rsidRPr="005F1B0E">
              <w:t>Расчетный центр направляет в Платежный клиринговый центр электронный документ, содержащий информацию о Доступных остатках денежных средств по Счету Участника, Счету гарантийного фонда Платежной системы (Счет гарантийного фонда платежной системы, открытый в Расчетном центре), имеющихся на момент предоставления информации (далее - информация о Доступных остатках).</w:t>
            </w:r>
            <w:proofErr w:type="gramEnd"/>
          </w:p>
        </w:tc>
      </w:tr>
      <w:tr w:rsidR="0065764C" w:rsidRPr="005F1B0E" w14:paraId="1AD526AD" w14:textId="77777777" w:rsidTr="000F3BD3">
        <w:trPr>
          <w:cantSplit/>
          <w:trHeight w:val="3953"/>
        </w:trPr>
        <w:tc>
          <w:tcPr>
            <w:tcW w:w="851" w:type="dxa"/>
            <w:vAlign w:val="center"/>
          </w:tcPr>
          <w:p w14:paraId="6CCBBAC6" w14:textId="77777777" w:rsidR="0065764C" w:rsidRPr="005F1B0E" w:rsidRDefault="0065764C" w:rsidP="005227E6">
            <w:pPr>
              <w:pStyle w:val="af4"/>
              <w:numPr>
                <w:ilvl w:val="0"/>
                <w:numId w:val="3"/>
              </w:numPr>
              <w:shd w:val="clear" w:color="auto" w:fill="FFFFFF"/>
              <w:spacing w:line="276" w:lineRule="auto"/>
              <w:jc w:val="center"/>
              <w:rPr>
                <w:sz w:val="22"/>
              </w:rPr>
            </w:pPr>
          </w:p>
        </w:tc>
        <w:tc>
          <w:tcPr>
            <w:tcW w:w="1843" w:type="dxa"/>
            <w:vAlign w:val="center"/>
          </w:tcPr>
          <w:p w14:paraId="5EC92840" w14:textId="77777777" w:rsidR="0065764C" w:rsidRPr="005F1B0E" w:rsidRDefault="0065764C" w:rsidP="00A10223">
            <w:pPr>
              <w:pStyle w:val="af4"/>
              <w:numPr>
                <w:ilvl w:val="12"/>
                <w:numId w:val="0"/>
              </w:numPr>
              <w:shd w:val="clear" w:color="auto" w:fill="FFFFFF"/>
              <w:spacing w:line="276" w:lineRule="auto"/>
              <w:jc w:val="center"/>
              <w:rPr>
                <w:sz w:val="22"/>
              </w:rPr>
            </w:pPr>
            <w:r w:rsidRPr="005F1B0E">
              <w:rPr>
                <w:sz w:val="22"/>
                <w:lang w:val="en-US"/>
              </w:rPr>
              <w:t>T</w:t>
            </w:r>
            <w:r w:rsidRPr="005F1B0E">
              <w:rPr>
                <w:sz w:val="22"/>
              </w:rPr>
              <w:t xml:space="preserve"> 3(</w:t>
            </w:r>
            <w:r w:rsidRPr="005F1B0E">
              <w:rPr>
                <w:sz w:val="22"/>
                <w:lang w:val="en-US"/>
              </w:rPr>
              <w:t>max</w:t>
            </w:r>
            <w:proofErr w:type="gramStart"/>
            <w:r w:rsidRPr="005F1B0E">
              <w:rPr>
                <w:sz w:val="22"/>
              </w:rPr>
              <w:t>)=</w:t>
            </w:r>
            <w:proofErr w:type="gramEnd"/>
            <w:r w:rsidRPr="005F1B0E">
              <w:rPr>
                <w:sz w:val="22"/>
              </w:rPr>
              <w:t xml:space="preserve"> </w:t>
            </w:r>
            <w:r w:rsidRPr="005F1B0E">
              <w:rPr>
                <w:sz w:val="22"/>
                <w:lang w:val="en-US"/>
              </w:rPr>
              <w:t>T</w:t>
            </w:r>
            <w:r w:rsidRPr="005F1B0E">
              <w:rPr>
                <w:sz w:val="22"/>
              </w:rPr>
              <w:t>2+45мин.</w:t>
            </w:r>
          </w:p>
        </w:tc>
        <w:tc>
          <w:tcPr>
            <w:tcW w:w="1417" w:type="dxa"/>
            <w:vAlign w:val="center"/>
          </w:tcPr>
          <w:p w14:paraId="661A15DC" w14:textId="77777777" w:rsidR="0065764C" w:rsidRPr="005F1B0E" w:rsidRDefault="0065764C" w:rsidP="00A10223">
            <w:pPr>
              <w:pStyle w:val="af4"/>
              <w:numPr>
                <w:ilvl w:val="12"/>
                <w:numId w:val="0"/>
              </w:numPr>
              <w:shd w:val="clear" w:color="auto" w:fill="FFFFFF"/>
              <w:spacing w:line="276" w:lineRule="auto"/>
              <w:jc w:val="center"/>
              <w:rPr>
                <w:rFonts w:eastAsia="Calibri"/>
                <w:sz w:val="22"/>
              </w:rPr>
            </w:pPr>
            <w:r w:rsidRPr="005F1B0E">
              <w:rPr>
                <w:rFonts w:eastAsia="Calibri"/>
                <w:sz w:val="22"/>
              </w:rPr>
              <w:t>10 ч. 30 мин.</w:t>
            </w:r>
          </w:p>
        </w:tc>
        <w:tc>
          <w:tcPr>
            <w:tcW w:w="10773" w:type="dxa"/>
            <w:vAlign w:val="center"/>
          </w:tcPr>
          <w:p w14:paraId="11C5875F" w14:textId="77777777" w:rsidR="0065764C" w:rsidRPr="005F1B0E" w:rsidRDefault="0065764C" w:rsidP="00A10223">
            <w:pPr>
              <w:pStyle w:val="af4"/>
              <w:shd w:val="clear" w:color="auto" w:fill="FFFFFF"/>
              <w:spacing w:line="276" w:lineRule="auto"/>
              <w:ind w:firstLine="391"/>
              <w:jc w:val="both"/>
            </w:pPr>
            <w:r w:rsidRPr="005F1B0E">
              <w:t>В случае если сумма Доступных остатков на Счете Участника и Счете гарантийного фонда Платежной системы каждого Участника-Страховщика,</w:t>
            </w:r>
            <w:r w:rsidRPr="005F1B0E">
              <w:rPr>
                <w:rFonts w:eastAsia="Batang"/>
              </w:rPr>
              <w:t xml:space="preserve"> а также на Счете ОПДС </w:t>
            </w:r>
            <w:r w:rsidRPr="005F1B0E">
              <w:t xml:space="preserve">превышает либо равна сумме денежных обязательств соответствующего Участника-Страховщика или </w:t>
            </w:r>
            <w:r w:rsidRPr="005F1B0E">
              <w:rPr>
                <w:rFonts w:eastAsia="Batang"/>
              </w:rPr>
              <w:t>Участника-Банка</w:t>
            </w:r>
            <w:r w:rsidRPr="005F1B0E">
              <w:t>, то осуществляются следующие действия:</w:t>
            </w:r>
          </w:p>
          <w:p w14:paraId="61E6F0F2" w14:textId="77777777" w:rsidR="0065764C" w:rsidRPr="005F1B0E" w:rsidRDefault="0065764C" w:rsidP="00A10223">
            <w:pPr>
              <w:pStyle w:val="af4"/>
              <w:shd w:val="clear" w:color="auto" w:fill="FFFFFF"/>
              <w:spacing w:line="276" w:lineRule="auto"/>
              <w:ind w:firstLine="391"/>
              <w:jc w:val="both"/>
            </w:pPr>
            <w:r w:rsidRPr="005F1B0E">
              <w:t>Платежный клиринговый центр разделяет Распоряжения Участника, исполнение обязательств по которым осуществляется за счет денежных средств, размещенных на Счете Участника и Счете гарантийного фонда данного Участника-Страховщика:</w:t>
            </w:r>
          </w:p>
          <w:p w14:paraId="73B65EE9" w14:textId="77777777" w:rsidR="0065764C" w:rsidRPr="005F1B0E" w:rsidRDefault="0065764C" w:rsidP="00A10223">
            <w:pPr>
              <w:pStyle w:val="af4"/>
              <w:shd w:val="clear" w:color="auto" w:fill="FFFFFF"/>
              <w:ind w:firstLine="391"/>
              <w:jc w:val="both"/>
            </w:pPr>
            <w:proofErr w:type="gramStart"/>
            <w:r w:rsidRPr="005F1B0E">
              <w:t>- если Счет гарантийного фонда Платежной системы Участника-Страховщика открыт в Расчетном центре, то Платежный клиринговый центр обязательства, оплата которых не может быть осуществлена путем списания денежных средств со Счета Участника, включаются в Распоряжение ПКЦ, направляемого Платежным клиринговым центром в Расчетный банк, на основании которого будет осуществляться списание денежных средств со Счета гарантийного фонда данного Участника на Счета Участников, Счет/Счета ОПДС.</w:t>
            </w:r>
            <w:proofErr w:type="gramEnd"/>
          </w:p>
          <w:p w14:paraId="3663F92C" w14:textId="2C90C9AB" w:rsidR="0065764C" w:rsidRPr="005F1B0E" w:rsidRDefault="0065764C" w:rsidP="00A10223">
            <w:pPr>
              <w:pStyle w:val="af4"/>
              <w:shd w:val="clear" w:color="auto" w:fill="FFFFFF"/>
              <w:spacing w:line="276" w:lineRule="auto"/>
              <w:ind w:firstLine="391"/>
              <w:jc w:val="both"/>
            </w:pPr>
            <w:r w:rsidRPr="005F1B0E">
              <w:t xml:space="preserve">- если </w:t>
            </w:r>
            <w:del w:id="1059" w:author="Ожерельева Ольга Владимировна" w:date="2021-10-26T12:15:00Z">
              <w:r w:rsidRPr="005F1B0E">
                <w:delText>счет</w:delText>
              </w:r>
            </w:del>
            <w:ins w:id="1060" w:author="Ожерельева Ольга Владимировна" w:date="2021-10-26T12:15:00Z">
              <w:r w:rsidR="00865098">
                <w:t>С</w:t>
              </w:r>
              <w:r w:rsidR="00865098" w:rsidRPr="005F1B0E">
                <w:t>чет</w:t>
              </w:r>
            </w:ins>
            <w:r w:rsidR="00865098" w:rsidRPr="005F1B0E">
              <w:t xml:space="preserve"> </w:t>
            </w:r>
            <w:r w:rsidRPr="005F1B0E">
              <w:t>гарантийного фонда Платежной системы Участника-Страховщика открыт у Участника-Банка, не являющегося одновременно Расчетным центром, то Платежный клиринговый центр исключает из расчета Распоряжения Участника, оплата по которым будет произведена со Счета гарантийного фонда Платежной системы Участника-Страховщика, осуществляет действия, предусмотренные пунктом 5.3 Правил Системы, определяет новые Платежные клиринговые позиции Участников-Страховщиков.</w:t>
            </w:r>
          </w:p>
          <w:p w14:paraId="345ACF72" w14:textId="49956389" w:rsidR="0065764C" w:rsidRPr="005F1B0E" w:rsidRDefault="0065764C" w:rsidP="00FC3CE8">
            <w:pPr>
              <w:pStyle w:val="af4"/>
              <w:shd w:val="clear" w:color="auto" w:fill="FFFFFF"/>
              <w:spacing w:line="276" w:lineRule="auto"/>
              <w:ind w:firstLine="391"/>
              <w:jc w:val="both"/>
            </w:pPr>
            <w:r w:rsidRPr="005F1B0E">
              <w:t xml:space="preserve">Возможно неоднократное </w:t>
            </w:r>
            <w:del w:id="1061" w:author="Ожерельева Ольга Владимировна" w:date="2021-10-26T12:15:00Z">
              <w:r w:rsidRPr="005F1B0E">
                <w:delText>открытия</w:delText>
              </w:r>
            </w:del>
            <w:ins w:id="1062" w:author="Ожерельева Ольга Владимировна" w:date="2021-10-26T12:15:00Z">
              <w:r w:rsidR="00FC3CE8" w:rsidRPr="005F1B0E">
                <w:t>открыти</w:t>
              </w:r>
              <w:r w:rsidR="00FC3CE8">
                <w:t>е</w:t>
              </w:r>
            </w:ins>
            <w:r w:rsidR="00FC3CE8" w:rsidRPr="005F1B0E">
              <w:t xml:space="preserve"> </w:t>
            </w:r>
            <w:r w:rsidRPr="005F1B0E">
              <w:t>расчетной сессии для обновления информации о доступных остатках.</w:t>
            </w:r>
          </w:p>
        </w:tc>
      </w:tr>
      <w:tr w:rsidR="0065764C" w:rsidRPr="005F1B0E" w14:paraId="29D5BFD2" w14:textId="77777777" w:rsidTr="000F3BD3">
        <w:trPr>
          <w:cantSplit/>
          <w:trHeight w:val="5097"/>
        </w:trPr>
        <w:tc>
          <w:tcPr>
            <w:tcW w:w="851" w:type="dxa"/>
            <w:vAlign w:val="center"/>
          </w:tcPr>
          <w:p w14:paraId="7E3981A7" w14:textId="77777777" w:rsidR="0065764C" w:rsidRPr="005F1B0E" w:rsidRDefault="0065764C" w:rsidP="005227E6">
            <w:pPr>
              <w:pStyle w:val="af4"/>
              <w:numPr>
                <w:ilvl w:val="0"/>
                <w:numId w:val="3"/>
              </w:numPr>
              <w:shd w:val="clear" w:color="auto" w:fill="FFFFFF"/>
              <w:spacing w:line="276" w:lineRule="auto"/>
              <w:rPr>
                <w:sz w:val="22"/>
              </w:rPr>
            </w:pPr>
          </w:p>
        </w:tc>
        <w:tc>
          <w:tcPr>
            <w:tcW w:w="1843" w:type="dxa"/>
            <w:vAlign w:val="center"/>
          </w:tcPr>
          <w:p w14:paraId="7F2FD674" w14:textId="77777777" w:rsidR="0065764C" w:rsidRPr="005F1B0E" w:rsidRDefault="0065764C" w:rsidP="00A10223">
            <w:pPr>
              <w:widowControl w:val="0"/>
              <w:numPr>
                <w:ilvl w:val="12"/>
                <w:numId w:val="0"/>
              </w:numPr>
              <w:shd w:val="clear" w:color="auto" w:fill="FFFFFF"/>
              <w:spacing w:after="0"/>
              <w:jc w:val="center"/>
              <w:rPr>
                <w:rFonts w:ascii="Times New Roman" w:hAnsi="Times New Roman"/>
              </w:rPr>
            </w:pPr>
            <w:r w:rsidRPr="005F1B0E">
              <w:rPr>
                <w:rFonts w:ascii="Times New Roman" w:hAnsi="Times New Roman"/>
                <w:lang w:val="en-US"/>
              </w:rPr>
              <w:t>T</w:t>
            </w:r>
            <w:r w:rsidRPr="005F1B0E">
              <w:rPr>
                <w:rFonts w:ascii="Times New Roman" w:hAnsi="Times New Roman"/>
              </w:rPr>
              <w:t>4 (</w:t>
            </w:r>
            <w:r w:rsidRPr="005F1B0E">
              <w:rPr>
                <w:rFonts w:ascii="Times New Roman" w:hAnsi="Times New Roman"/>
                <w:lang w:val="en-US"/>
              </w:rPr>
              <w:t>max</w:t>
            </w:r>
            <w:proofErr w:type="gramStart"/>
            <w:r w:rsidRPr="005F1B0E">
              <w:rPr>
                <w:rFonts w:ascii="Times New Roman" w:hAnsi="Times New Roman"/>
              </w:rPr>
              <w:t>)=</w:t>
            </w:r>
            <w:proofErr w:type="gramEnd"/>
            <w:r w:rsidRPr="005F1B0E">
              <w:rPr>
                <w:rFonts w:ascii="Times New Roman" w:hAnsi="Times New Roman"/>
              </w:rPr>
              <w:t xml:space="preserve"> Т3+2 ч. 30 мин.</w:t>
            </w:r>
          </w:p>
          <w:p w14:paraId="69432AD5" w14:textId="77777777" w:rsidR="0065764C" w:rsidRPr="005F1B0E" w:rsidRDefault="0065764C" w:rsidP="00A10223">
            <w:pPr>
              <w:pStyle w:val="af4"/>
              <w:numPr>
                <w:ilvl w:val="12"/>
                <w:numId w:val="0"/>
              </w:numPr>
              <w:shd w:val="clear" w:color="auto" w:fill="FFFFFF"/>
              <w:spacing w:line="276" w:lineRule="auto"/>
              <w:jc w:val="center"/>
              <w:rPr>
                <w:sz w:val="22"/>
              </w:rPr>
            </w:pPr>
          </w:p>
        </w:tc>
        <w:tc>
          <w:tcPr>
            <w:tcW w:w="1417" w:type="dxa"/>
            <w:vAlign w:val="center"/>
          </w:tcPr>
          <w:p w14:paraId="50CF0F9C" w14:textId="77777777" w:rsidR="0065764C" w:rsidRPr="005F1B0E" w:rsidRDefault="0065764C" w:rsidP="00A10223">
            <w:pPr>
              <w:pStyle w:val="af4"/>
              <w:numPr>
                <w:ilvl w:val="12"/>
                <w:numId w:val="0"/>
              </w:numPr>
              <w:shd w:val="clear" w:color="auto" w:fill="FFFFFF"/>
              <w:spacing w:line="276" w:lineRule="auto"/>
              <w:jc w:val="center"/>
              <w:rPr>
                <w:sz w:val="22"/>
              </w:rPr>
            </w:pPr>
            <w:r w:rsidRPr="005F1B0E">
              <w:rPr>
                <w:sz w:val="22"/>
              </w:rPr>
              <w:t>13 ч. 00 мин.</w:t>
            </w:r>
          </w:p>
        </w:tc>
        <w:tc>
          <w:tcPr>
            <w:tcW w:w="10773" w:type="dxa"/>
            <w:vAlign w:val="center"/>
          </w:tcPr>
          <w:p w14:paraId="3296B288" w14:textId="77777777" w:rsidR="0065764C" w:rsidRPr="005F1B0E" w:rsidRDefault="0065764C" w:rsidP="00A10223">
            <w:pPr>
              <w:pStyle w:val="af7"/>
              <w:spacing w:after="0"/>
              <w:ind w:left="0" w:firstLine="391"/>
              <w:jc w:val="both"/>
              <w:rPr>
                <w:sz w:val="20"/>
                <w:szCs w:val="20"/>
              </w:rPr>
            </w:pPr>
            <w:r w:rsidRPr="005F1B0E">
              <w:rPr>
                <w:rFonts w:ascii="Times New Roman" w:hAnsi="Times New Roman"/>
                <w:sz w:val="20"/>
                <w:szCs w:val="20"/>
              </w:rPr>
              <w:t xml:space="preserve">1. </w:t>
            </w:r>
            <w:r w:rsidRPr="000F3BD3">
              <w:rPr>
                <w:rFonts w:ascii="Times New Roman" w:hAnsi="Times New Roman"/>
                <w:sz w:val="20"/>
              </w:rPr>
              <w:t>Если исключение Распоряжения Участника какого-либо Участника-Страховщика</w:t>
            </w:r>
            <w:r w:rsidRPr="005F1B0E">
              <w:rPr>
                <w:rFonts w:ascii="Times New Roman" w:hAnsi="Times New Roman"/>
                <w:sz w:val="20"/>
                <w:szCs w:val="20"/>
              </w:rPr>
              <w:t xml:space="preserve"> произошло впервые или исключения Распоряжения Участника не проводилось:</w:t>
            </w:r>
          </w:p>
          <w:p w14:paraId="5A4BE398" w14:textId="77777777" w:rsidR="0065764C" w:rsidRPr="005F1B0E" w:rsidRDefault="0065764C" w:rsidP="00A10223">
            <w:pPr>
              <w:pStyle w:val="af7"/>
              <w:spacing w:after="0"/>
              <w:ind w:left="0" w:firstLine="391"/>
              <w:jc w:val="both"/>
              <w:rPr>
                <w:sz w:val="20"/>
                <w:szCs w:val="20"/>
              </w:rPr>
            </w:pPr>
            <w:r w:rsidRPr="005F1B0E">
              <w:rPr>
                <w:rFonts w:ascii="Times New Roman" w:hAnsi="Times New Roman"/>
                <w:sz w:val="20"/>
                <w:szCs w:val="20"/>
              </w:rPr>
              <w:t>1.1. после определения новых Платежных клиринговых позиций Участников-Страховщиков сумма Доступных остатков на Счете Участника и/или Счете ОПДС превышает либо равна сумме денежных обязательств соответствующего Участника-Страховщика или Участника-Банка, Платежный клиринговый центр осуществляет действия определенные пунктом 5 Регламента.</w:t>
            </w:r>
          </w:p>
          <w:p w14:paraId="2C673668" w14:textId="77777777" w:rsidR="0065764C" w:rsidRPr="005F1B0E" w:rsidRDefault="0065764C" w:rsidP="00A10223">
            <w:pPr>
              <w:pStyle w:val="af7"/>
              <w:spacing w:after="0"/>
              <w:ind w:left="0" w:firstLine="391"/>
              <w:jc w:val="both"/>
              <w:rPr>
                <w:sz w:val="20"/>
                <w:szCs w:val="20"/>
              </w:rPr>
            </w:pPr>
            <w:r w:rsidRPr="005F1B0E">
              <w:rPr>
                <w:rFonts w:ascii="Times New Roman" w:hAnsi="Times New Roman"/>
                <w:sz w:val="20"/>
                <w:szCs w:val="20"/>
              </w:rPr>
              <w:t>1.2 после определения новых Платежных клиринговых позиций Участников-Страховщиков сумма Доступных остатков на Счете Участника, а также на Счете ОПДС менее суммы денежных обязательств соответствующего Участника-Страховщика или Участника-Банка, осуществляются следующие действия.</w:t>
            </w:r>
          </w:p>
          <w:p w14:paraId="0E9EF4BF" w14:textId="77777777" w:rsidR="0065764C" w:rsidRPr="005F1B0E" w:rsidRDefault="0065764C" w:rsidP="00A10223">
            <w:pPr>
              <w:pStyle w:val="af7"/>
              <w:spacing w:after="0"/>
              <w:ind w:left="0" w:firstLine="391"/>
              <w:jc w:val="both"/>
              <w:rPr>
                <w:sz w:val="20"/>
                <w:szCs w:val="20"/>
              </w:rPr>
            </w:pPr>
            <w:r w:rsidRPr="005F1B0E">
              <w:rPr>
                <w:rFonts w:ascii="Times New Roman" w:hAnsi="Times New Roman"/>
                <w:sz w:val="20"/>
                <w:szCs w:val="20"/>
              </w:rPr>
              <w:t>Платежный клиринговый центр продлевает Расчетную сессию на 1 (один) рабочий день, дня открытия Расчетной сессии, о чем уведомляет Участников-Страховщиков, а также Расчетный центр.</w:t>
            </w:r>
          </w:p>
          <w:p w14:paraId="03200960" w14:textId="77777777" w:rsidR="0065764C" w:rsidRPr="005F1B0E" w:rsidRDefault="0065764C" w:rsidP="00A10223">
            <w:pPr>
              <w:pStyle w:val="af7"/>
              <w:spacing w:after="0"/>
              <w:ind w:left="0" w:firstLine="391"/>
              <w:jc w:val="both"/>
              <w:rPr>
                <w:rFonts w:ascii="Times New Roman" w:hAnsi="Times New Roman"/>
                <w:sz w:val="20"/>
                <w:szCs w:val="20"/>
              </w:rPr>
            </w:pPr>
            <w:r w:rsidRPr="005F1B0E">
              <w:rPr>
                <w:rFonts w:ascii="Times New Roman" w:hAnsi="Times New Roman"/>
                <w:sz w:val="20"/>
                <w:szCs w:val="20"/>
              </w:rPr>
              <w:t>Платежный клиринговый центр на второй день Расчетной сессии осуществляет действия, определенные данным Регламентом.</w:t>
            </w:r>
          </w:p>
          <w:p w14:paraId="7F144E03" w14:textId="77777777" w:rsidR="0065764C" w:rsidRPr="005F1B0E" w:rsidRDefault="0065764C" w:rsidP="00A10223">
            <w:pPr>
              <w:pStyle w:val="af7"/>
              <w:spacing w:after="0"/>
              <w:ind w:left="0" w:firstLine="391"/>
              <w:jc w:val="both"/>
              <w:rPr>
                <w:rFonts w:ascii="Times New Roman" w:hAnsi="Times New Roman"/>
                <w:sz w:val="20"/>
                <w:szCs w:val="20"/>
              </w:rPr>
            </w:pPr>
            <w:r w:rsidRPr="005F1B0E">
              <w:rPr>
                <w:rFonts w:ascii="Times New Roman" w:hAnsi="Times New Roman"/>
                <w:sz w:val="20"/>
                <w:szCs w:val="20"/>
              </w:rPr>
              <w:t xml:space="preserve">2. </w:t>
            </w:r>
            <w:r w:rsidRPr="000F3BD3">
              <w:rPr>
                <w:rFonts w:ascii="Times New Roman" w:hAnsi="Times New Roman"/>
                <w:sz w:val="20"/>
              </w:rPr>
              <w:t>Если исключение Распоряжения Участника какого-либо Участника-Страховщика</w:t>
            </w:r>
            <w:r w:rsidRPr="005F1B0E">
              <w:rPr>
                <w:rFonts w:ascii="Times New Roman" w:hAnsi="Times New Roman"/>
                <w:sz w:val="20"/>
                <w:szCs w:val="20"/>
              </w:rPr>
              <w:t xml:space="preserve"> произошло повторно:</w:t>
            </w:r>
          </w:p>
          <w:p w14:paraId="4901B464" w14:textId="77777777" w:rsidR="0065764C" w:rsidRPr="005F1B0E" w:rsidRDefault="0065764C" w:rsidP="00A10223">
            <w:pPr>
              <w:pStyle w:val="af7"/>
              <w:spacing w:after="0"/>
              <w:ind w:left="0" w:firstLine="391"/>
              <w:jc w:val="both"/>
              <w:rPr>
                <w:sz w:val="20"/>
                <w:szCs w:val="20"/>
              </w:rPr>
            </w:pPr>
            <w:r w:rsidRPr="005F1B0E">
              <w:rPr>
                <w:rFonts w:ascii="Times New Roman" w:hAnsi="Times New Roman"/>
                <w:sz w:val="20"/>
                <w:szCs w:val="20"/>
              </w:rPr>
              <w:t>2.1. Платежный клиринговый центр не продлевает Расчетную сессию.</w:t>
            </w:r>
          </w:p>
          <w:p w14:paraId="61722F13" w14:textId="77777777" w:rsidR="0065764C" w:rsidRPr="005F1B0E" w:rsidRDefault="0065764C" w:rsidP="00A10223">
            <w:pPr>
              <w:pStyle w:val="af7"/>
              <w:spacing w:after="0"/>
              <w:ind w:left="0" w:firstLine="391"/>
              <w:jc w:val="both"/>
              <w:rPr>
                <w:sz w:val="20"/>
                <w:szCs w:val="20"/>
              </w:rPr>
            </w:pPr>
            <w:r w:rsidRPr="005F1B0E">
              <w:rPr>
                <w:rFonts w:ascii="Times New Roman" w:hAnsi="Times New Roman"/>
                <w:sz w:val="20"/>
                <w:szCs w:val="20"/>
              </w:rPr>
              <w:t>2.2 Платежный клиринговый центр осуществляет действия, определенные пунктом 3 Регламента.</w:t>
            </w:r>
          </w:p>
          <w:p w14:paraId="7484E86E" w14:textId="77777777" w:rsidR="0065764C" w:rsidRPr="005F1B0E" w:rsidRDefault="0065764C" w:rsidP="00D80116">
            <w:pPr>
              <w:pStyle w:val="af7"/>
              <w:spacing w:after="0"/>
              <w:ind w:left="0" w:firstLine="391"/>
              <w:jc w:val="both"/>
              <w:rPr>
                <w:rFonts w:ascii="Times New Roman" w:hAnsi="Times New Roman"/>
                <w:sz w:val="20"/>
                <w:szCs w:val="20"/>
              </w:rPr>
            </w:pPr>
            <w:r w:rsidRPr="005F1B0E">
              <w:rPr>
                <w:rFonts w:ascii="Times New Roman" w:hAnsi="Times New Roman"/>
                <w:sz w:val="20"/>
                <w:szCs w:val="20"/>
              </w:rPr>
              <w:t xml:space="preserve">2.3. </w:t>
            </w:r>
            <w:proofErr w:type="gramStart"/>
            <w:r w:rsidRPr="005F1B0E">
              <w:rPr>
                <w:rFonts w:ascii="Times New Roman" w:hAnsi="Times New Roman"/>
                <w:sz w:val="20"/>
                <w:szCs w:val="20"/>
              </w:rPr>
              <w:t>В случае если после определения новых Платежных клиринговых позиций Участников-Страховщиков сумма Доступных остатков на Счетах Участников и Счетах гарантийного фонда Платежной системы и/или Счете ОПДС менее суммы денежных обязательств соответствующего Участника-Страховщика или Участника-Банка, осуществляются действия по исключению такого Участника-Страховщика из расчетной сессии, определению новых Платежных клиринговых позиций Участников-Страховщиков</w:t>
            </w:r>
            <w:ins w:id="1063" w:author="Ожерельева Ольга Владимировна" w:date="2021-10-26T12:15:00Z">
              <w:r w:rsidR="00D80116">
                <w:rPr>
                  <w:rFonts w:ascii="Times New Roman" w:hAnsi="Times New Roman"/>
                  <w:sz w:val="20"/>
                  <w:szCs w:val="20"/>
                </w:rPr>
                <w:t>,</w:t>
              </w:r>
              <w:r w:rsidR="00034D72">
                <w:rPr>
                  <w:rFonts w:ascii="Times New Roman" w:hAnsi="Times New Roman"/>
                  <w:sz w:val="20"/>
                  <w:szCs w:val="20"/>
                </w:rPr>
                <w:t xml:space="preserve"> и</w:t>
              </w:r>
              <w:r w:rsidR="00D80116">
                <w:rPr>
                  <w:rFonts w:ascii="Times New Roman" w:hAnsi="Times New Roman"/>
                  <w:sz w:val="20"/>
                  <w:szCs w:val="20"/>
                </w:rPr>
                <w:t xml:space="preserve"> </w:t>
              </w:r>
              <w:r w:rsidR="00D80116" w:rsidRPr="005F1B0E">
                <w:rPr>
                  <w:rFonts w:ascii="Times New Roman" w:hAnsi="Times New Roman"/>
                  <w:sz w:val="20"/>
                  <w:szCs w:val="20"/>
                </w:rPr>
                <w:t>Платежный клиринговый центр</w:t>
              </w:r>
            </w:ins>
            <w:r w:rsidRPr="005F1B0E">
              <w:rPr>
                <w:rFonts w:ascii="Times New Roman" w:hAnsi="Times New Roman"/>
                <w:sz w:val="20"/>
                <w:szCs w:val="20"/>
              </w:rPr>
              <w:t xml:space="preserve"> осуществляет действия, определенные пунктом 3 Регламента.</w:t>
            </w:r>
            <w:proofErr w:type="gramEnd"/>
          </w:p>
        </w:tc>
      </w:tr>
      <w:tr w:rsidR="0065764C" w:rsidRPr="005F1B0E" w14:paraId="6516A13F" w14:textId="77777777" w:rsidTr="000F3B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112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82C9882" w14:textId="77777777" w:rsidR="0065764C" w:rsidRPr="005F1B0E" w:rsidRDefault="0065764C" w:rsidP="00A10223">
            <w:pPr>
              <w:spacing w:after="0" w:line="240" w:lineRule="auto"/>
              <w:jc w:val="center"/>
              <w:rPr>
                <w:rFonts w:ascii="Times New Roman" w:hAnsi="Times New Roman"/>
                <w:color w:val="000000"/>
              </w:rPr>
            </w:pPr>
            <w:r w:rsidRPr="005F1B0E">
              <w:rPr>
                <w:rFonts w:ascii="Times New Roman" w:hAnsi="Times New Roman"/>
                <w:color w:val="000000"/>
              </w:rPr>
              <w:t>5.</w:t>
            </w:r>
          </w:p>
        </w:tc>
        <w:tc>
          <w:tcPr>
            <w:tcW w:w="1843" w:type="dxa"/>
            <w:tcBorders>
              <w:top w:val="nil"/>
              <w:left w:val="nil"/>
              <w:bottom w:val="single" w:sz="4" w:space="0" w:color="auto"/>
              <w:right w:val="single" w:sz="4" w:space="0" w:color="auto"/>
            </w:tcBorders>
            <w:shd w:val="clear" w:color="auto" w:fill="auto"/>
            <w:noWrap/>
            <w:vAlign w:val="center"/>
            <w:hideMark/>
          </w:tcPr>
          <w:p w14:paraId="31E37610" w14:textId="77777777" w:rsidR="0065764C" w:rsidRPr="005F1B0E" w:rsidRDefault="0065764C" w:rsidP="00A10223">
            <w:pPr>
              <w:spacing w:after="0" w:line="240" w:lineRule="auto"/>
              <w:jc w:val="center"/>
              <w:rPr>
                <w:rFonts w:ascii="Times New Roman" w:hAnsi="Times New Roman"/>
                <w:color w:val="000000"/>
              </w:rPr>
            </w:pPr>
            <w:r w:rsidRPr="005F1B0E">
              <w:rPr>
                <w:rFonts w:ascii="Times New Roman" w:hAnsi="Times New Roman"/>
                <w:color w:val="000000"/>
              </w:rPr>
              <w:t>Т5=Т</w:t>
            </w:r>
            <w:proofErr w:type="gramStart"/>
            <w:r w:rsidRPr="005F1B0E">
              <w:rPr>
                <w:rFonts w:ascii="Times New Roman" w:hAnsi="Times New Roman"/>
                <w:color w:val="000000"/>
              </w:rPr>
              <w:t>4</w:t>
            </w:r>
            <w:proofErr w:type="gramEnd"/>
            <w:r w:rsidRPr="005F1B0E">
              <w:rPr>
                <w:rFonts w:ascii="Times New Roman" w:hAnsi="Times New Roman"/>
                <w:color w:val="000000"/>
              </w:rPr>
              <w:t xml:space="preserve"> + 30 мин. </w:t>
            </w:r>
          </w:p>
        </w:tc>
        <w:tc>
          <w:tcPr>
            <w:tcW w:w="1417" w:type="dxa"/>
            <w:tcBorders>
              <w:top w:val="nil"/>
              <w:left w:val="nil"/>
              <w:bottom w:val="single" w:sz="4" w:space="0" w:color="auto"/>
              <w:right w:val="single" w:sz="4" w:space="0" w:color="auto"/>
            </w:tcBorders>
            <w:shd w:val="clear" w:color="auto" w:fill="auto"/>
            <w:noWrap/>
            <w:vAlign w:val="center"/>
            <w:hideMark/>
          </w:tcPr>
          <w:p w14:paraId="7E351E8C" w14:textId="77777777" w:rsidR="0065764C" w:rsidRPr="005F1B0E" w:rsidRDefault="0065764C" w:rsidP="00A10223">
            <w:pPr>
              <w:spacing w:after="0" w:line="240" w:lineRule="auto"/>
              <w:jc w:val="center"/>
              <w:rPr>
                <w:rFonts w:ascii="Times New Roman" w:hAnsi="Times New Roman"/>
                <w:color w:val="000000"/>
              </w:rPr>
            </w:pPr>
            <w:r w:rsidRPr="005F1B0E">
              <w:rPr>
                <w:rFonts w:ascii="Times New Roman" w:hAnsi="Times New Roman"/>
                <w:color w:val="000000"/>
              </w:rPr>
              <w:t>13 ч. 30 мин.</w:t>
            </w:r>
          </w:p>
        </w:tc>
        <w:tc>
          <w:tcPr>
            <w:tcW w:w="10773" w:type="dxa"/>
            <w:tcBorders>
              <w:top w:val="nil"/>
              <w:left w:val="nil"/>
              <w:bottom w:val="single" w:sz="4" w:space="0" w:color="auto"/>
              <w:right w:val="single" w:sz="4" w:space="0" w:color="auto"/>
            </w:tcBorders>
            <w:shd w:val="clear" w:color="auto" w:fill="auto"/>
            <w:vAlign w:val="center"/>
            <w:hideMark/>
          </w:tcPr>
          <w:p w14:paraId="56E1DFC9" w14:textId="77777777" w:rsidR="0065764C" w:rsidRPr="005F1B0E" w:rsidRDefault="0065764C" w:rsidP="00A10223">
            <w:pPr>
              <w:spacing w:after="0" w:line="240" w:lineRule="auto"/>
              <w:jc w:val="both"/>
              <w:rPr>
                <w:rFonts w:ascii="Times New Roman" w:hAnsi="Times New Roman"/>
                <w:sz w:val="20"/>
                <w:szCs w:val="20"/>
              </w:rPr>
            </w:pPr>
            <w:r w:rsidRPr="005F1B0E">
              <w:rPr>
                <w:rFonts w:ascii="Times New Roman" w:hAnsi="Times New Roman"/>
                <w:sz w:val="20"/>
                <w:szCs w:val="20"/>
              </w:rPr>
              <w:t>Платежный клиринговый центр до 13:30 дня открытия Расчетной сессии направляет в Расчетный банк Распоряжения ПКЦ, включающее в себя указание на перевод денежных средств:</w:t>
            </w:r>
          </w:p>
          <w:p w14:paraId="325316D5" w14:textId="77777777" w:rsidR="0065764C" w:rsidRPr="005F1B0E" w:rsidRDefault="0065764C" w:rsidP="00A10223">
            <w:pPr>
              <w:spacing w:after="0" w:line="240" w:lineRule="auto"/>
              <w:jc w:val="both"/>
              <w:rPr>
                <w:rFonts w:ascii="Times New Roman" w:hAnsi="Times New Roman"/>
                <w:sz w:val="20"/>
                <w:szCs w:val="20"/>
              </w:rPr>
            </w:pPr>
            <w:r w:rsidRPr="005F1B0E">
              <w:rPr>
                <w:rFonts w:ascii="Times New Roman" w:hAnsi="Times New Roman"/>
                <w:sz w:val="20"/>
                <w:szCs w:val="20"/>
              </w:rPr>
              <w:t>- со Счетов Участников и Счет/Счета ОПДС на Счета Участников и Счет/Счета ОПДС,</w:t>
            </w:r>
          </w:p>
          <w:p w14:paraId="389FCA0A" w14:textId="77777777" w:rsidR="0065764C" w:rsidRPr="005F1B0E" w:rsidRDefault="0065764C" w:rsidP="00A10223">
            <w:pPr>
              <w:spacing w:after="0" w:line="240" w:lineRule="auto"/>
              <w:jc w:val="both"/>
              <w:rPr>
                <w:rFonts w:ascii="Times New Roman" w:hAnsi="Times New Roman"/>
                <w:sz w:val="20"/>
                <w:szCs w:val="20"/>
              </w:rPr>
            </w:pPr>
            <w:r w:rsidRPr="005F1B0E">
              <w:rPr>
                <w:rFonts w:ascii="Times New Roman" w:hAnsi="Times New Roman"/>
                <w:sz w:val="20"/>
                <w:szCs w:val="20"/>
              </w:rPr>
              <w:t>- со Счетов гарантийного фонда Платежной системы Участника-Страховщика на Счета Участников и Счет/Счета ОПДС.</w:t>
            </w:r>
          </w:p>
        </w:tc>
      </w:tr>
      <w:tr w:rsidR="0065764C" w:rsidRPr="005F1B0E" w14:paraId="4E88A683" w14:textId="77777777" w:rsidTr="000F3BD3">
        <w:trPr>
          <w:cantSplit/>
          <w:trHeight w:val="84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034CFE5" w14:textId="77777777" w:rsidR="0065764C" w:rsidRPr="005F1B0E" w:rsidRDefault="0065764C" w:rsidP="00A10223">
            <w:pPr>
              <w:pStyle w:val="af4"/>
              <w:shd w:val="clear" w:color="auto" w:fill="FFFFFF"/>
              <w:tabs>
                <w:tab w:val="num" w:pos="644"/>
              </w:tabs>
              <w:spacing w:line="276" w:lineRule="auto"/>
              <w:ind w:hanging="28"/>
              <w:jc w:val="center"/>
              <w:rPr>
                <w:sz w:val="22"/>
              </w:rPr>
            </w:pPr>
            <w:r w:rsidRPr="005F1B0E">
              <w:rPr>
                <w:sz w:val="22"/>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5184E25" w14:textId="77777777" w:rsidR="0065764C" w:rsidRPr="005F1B0E" w:rsidRDefault="0065764C" w:rsidP="00A10223">
            <w:pPr>
              <w:pStyle w:val="af4"/>
              <w:numPr>
                <w:ilvl w:val="12"/>
                <w:numId w:val="0"/>
              </w:numPr>
              <w:shd w:val="clear" w:color="auto" w:fill="FFFFFF"/>
              <w:spacing w:line="276" w:lineRule="auto"/>
              <w:jc w:val="center"/>
              <w:rPr>
                <w:sz w:val="22"/>
                <w:lang w:val="en-US"/>
              </w:rPr>
            </w:pPr>
            <w:r w:rsidRPr="005F1B0E">
              <w:rPr>
                <w:sz w:val="22"/>
              </w:rPr>
              <w:t>Т</w:t>
            </w:r>
            <w:proofErr w:type="gramStart"/>
            <w:r w:rsidRPr="005F1B0E">
              <w:rPr>
                <w:sz w:val="22"/>
              </w:rPr>
              <w:t>6</w:t>
            </w:r>
            <w:proofErr w:type="gramEnd"/>
            <w:r w:rsidRPr="005F1B0E">
              <w:rPr>
                <w:sz w:val="22"/>
              </w:rPr>
              <w:t>=Т5+ 30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07AC5FF" w14:textId="77777777" w:rsidR="0065764C" w:rsidRPr="005F1B0E" w:rsidRDefault="0065764C" w:rsidP="00A10223">
            <w:pPr>
              <w:pStyle w:val="af4"/>
              <w:numPr>
                <w:ilvl w:val="12"/>
                <w:numId w:val="0"/>
              </w:numPr>
              <w:shd w:val="clear" w:color="auto" w:fill="FFFFFF"/>
              <w:spacing w:line="276" w:lineRule="auto"/>
              <w:jc w:val="center"/>
              <w:rPr>
                <w:sz w:val="22"/>
              </w:rPr>
            </w:pPr>
            <w:r w:rsidRPr="005F1B0E">
              <w:rPr>
                <w:sz w:val="22"/>
                <w:lang w:val="en-US"/>
              </w:rPr>
              <w:t>1</w:t>
            </w:r>
            <w:r w:rsidRPr="005F1B0E">
              <w:rPr>
                <w:sz w:val="22"/>
              </w:rPr>
              <w:t>4</w:t>
            </w:r>
            <w:r w:rsidRPr="005F1B0E">
              <w:rPr>
                <w:sz w:val="22"/>
                <w:lang w:val="en-US"/>
              </w:rPr>
              <w:t xml:space="preserve"> ч. </w:t>
            </w:r>
            <w:r w:rsidRPr="005F1B0E">
              <w:rPr>
                <w:sz w:val="22"/>
              </w:rPr>
              <w:t>00</w:t>
            </w:r>
            <w:r w:rsidRPr="005F1B0E">
              <w:rPr>
                <w:sz w:val="22"/>
                <w:lang w:val="en-US"/>
              </w:rPr>
              <w:t xml:space="preserve">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410A987C" w14:textId="77777777" w:rsidR="0065764C" w:rsidRPr="005F1B0E" w:rsidRDefault="0065764C" w:rsidP="00A10223">
            <w:pPr>
              <w:pStyle w:val="af7"/>
              <w:spacing w:after="0"/>
              <w:ind w:left="0" w:firstLine="391"/>
              <w:jc w:val="both"/>
              <w:rPr>
                <w:rFonts w:ascii="Times New Roman" w:hAnsi="Times New Roman"/>
                <w:sz w:val="20"/>
                <w:szCs w:val="20"/>
              </w:rPr>
            </w:pPr>
            <w:r w:rsidRPr="005F1B0E">
              <w:rPr>
                <w:rFonts w:ascii="Times New Roman" w:hAnsi="Times New Roman"/>
                <w:sz w:val="20"/>
                <w:szCs w:val="20"/>
              </w:rPr>
              <w:t>Расчетный центр осуществляет проверку возможности исполнения полученного от Платежного клирингового центра Распоряжения ПКЦ (все реквизиты распоряжения о переводе денежных средств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w:t>
            </w:r>
          </w:p>
        </w:tc>
      </w:tr>
      <w:tr w:rsidR="0065764C" w:rsidRPr="005F1B0E" w14:paraId="13B7DAA1" w14:textId="77777777" w:rsidTr="000F3BD3">
        <w:trPr>
          <w:cantSplit/>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B68C4C8" w14:textId="77777777" w:rsidR="0065764C" w:rsidRPr="005F1B0E" w:rsidRDefault="0065764C" w:rsidP="00A10223">
            <w:pPr>
              <w:pStyle w:val="af4"/>
              <w:shd w:val="clear" w:color="auto" w:fill="FFFFFF"/>
              <w:tabs>
                <w:tab w:val="num" w:pos="644"/>
              </w:tabs>
              <w:spacing w:line="276" w:lineRule="auto"/>
              <w:ind w:hanging="28"/>
              <w:jc w:val="center"/>
              <w:rPr>
                <w:sz w:val="22"/>
              </w:rPr>
            </w:pPr>
            <w:r w:rsidRPr="005F1B0E">
              <w:rPr>
                <w:sz w:val="22"/>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D521AA7" w14:textId="77777777" w:rsidR="0065764C" w:rsidRPr="005F1B0E" w:rsidRDefault="0065764C" w:rsidP="00A10223">
            <w:pPr>
              <w:pStyle w:val="af4"/>
              <w:numPr>
                <w:ilvl w:val="12"/>
                <w:numId w:val="0"/>
              </w:numPr>
              <w:shd w:val="clear" w:color="auto" w:fill="FFFFFF"/>
              <w:spacing w:line="276" w:lineRule="auto"/>
              <w:jc w:val="center"/>
              <w:rPr>
                <w:sz w:val="22"/>
                <w:lang w:val="en-US"/>
              </w:rPr>
            </w:pPr>
            <w:r w:rsidRPr="005F1B0E">
              <w:rPr>
                <w:sz w:val="22"/>
              </w:rPr>
              <w:t>Т</w:t>
            </w:r>
            <w:proofErr w:type="gramStart"/>
            <w:r w:rsidRPr="005F1B0E">
              <w:rPr>
                <w:sz w:val="22"/>
              </w:rPr>
              <w:t>7</w:t>
            </w:r>
            <w:proofErr w:type="gramEnd"/>
            <w:r w:rsidRPr="005F1B0E">
              <w:rPr>
                <w:sz w:val="22"/>
              </w:rPr>
              <w:t>=Т6 + 30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1D54505" w14:textId="77777777" w:rsidR="0065764C" w:rsidRPr="005F1B0E" w:rsidRDefault="0065764C" w:rsidP="00A10223">
            <w:pPr>
              <w:pStyle w:val="af4"/>
              <w:numPr>
                <w:ilvl w:val="12"/>
                <w:numId w:val="0"/>
              </w:numPr>
              <w:shd w:val="clear" w:color="auto" w:fill="FFFFFF"/>
              <w:spacing w:line="276" w:lineRule="auto"/>
              <w:jc w:val="center"/>
              <w:rPr>
                <w:sz w:val="22"/>
              </w:rPr>
            </w:pPr>
            <w:r w:rsidRPr="005F1B0E">
              <w:rPr>
                <w:sz w:val="22"/>
                <w:lang w:val="en-US"/>
              </w:rPr>
              <w:t>1</w:t>
            </w:r>
            <w:r w:rsidRPr="005F1B0E">
              <w:rPr>
                <w:sz w:val="22"/>
              </w:rPr>
              <w:t>4</w:t>
            </w:r>
            <w:r w:rsidRPr="005F1B0E">
              <w:rPr>
                <w:sz w:val="22"/>
                <w:lang w:val="en-US"/>
              </w:rPr>
              <w:t xml:space="preserve"> ч. </w:t>
            </w:r>
            <w:r w:rsidRPr="005F1B0E">
              <w:rPr>
                <w:sz w:val="22"/>
              </w:rPr>
              <w:t>3</w:t>
            </w:r>
            <w:r w:rsidRPr="005F1B0E">
              <w:rPr>
                <w:sz w:val="22"/>
                <w:lang w:val="en-US"/>
              </w:rPr>
              <w:t>0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2DC5AE2E" w14:textId="77777777" w:rsidR="0065764C" w:rsidRPr="005F1B0E" w:rsidRDefault="0065764C" w:rsidP="00A10223">
            <w:pPr>
              <w:pStyle w:val="af7"/>
              <w:spacing w:after="0"/>
              <w:ind w:left="0" w:firstLine="391"/>
              <w:jc w:val="both"/>
              <w:rPr>
                <w:rFonts w:ascii="Times New Roman" w:hAnsi="Times New Roman"/>
                <w:sz w:val="20"/>
                <w:szCs w:val="20"/>
              </w:rPr>
            </w:pPr>
            <w:proofErr w:type="gramStart"/>
            <w:r w:rsidRPr="005F1B0E">
              <w:rPr>
                <w:rFonts w:ascii="Times New Roman" w:hAnsi="Times New Roman"/>
                <w:sz w:val="20"/>
                <w:szCs w:val="20"/>
              </w:rPr>
              <w:t>Расчетный центр направляет в Платежный клиринговый центр электронный документ, содержащий информацию о возможности исполнения Распоряжения ПКЦ (все реквизиты Распоряжения ПКЦ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с указанием кода корректности или его невозможности исполнения с указанием кода ошибки (если есть ошибки) (далее – распоряжение с указанием возможности</w:t>
            </w:r>
            <w:proofErr w:type="gramEnd"/>
            <w:r w:rsidRPr="005F1B0E">
              <w:rPr>
                <w:rFonts w:ascii="Times New Roman" w:hAnsi="Times New Roman"/>
                <w:sz w:val="20"/>
                <w:szCs w:val="20"/>
              </w:rPr>
              <w:t xml:space="preserve"> его исполнения) и электронный документ, содержащий информацию о Доступных остатках, которые сформировались бы в случае исполнения Расчетным центром переводов в соответствии с Распоряжением ПКЦ.</w:t>
            </w:r>
          </w:p>
        </w:tc>
      </w:tr>
      <w:tr w:rsidR="000F3BD3" w:rsidRPr="005F1B0E" w14:paraId="1EB1C493" w14:textId="77777777" w:rsidTr="0059609B">
        <w:trPr>
          <w:cantSplit/>
          <w:trHeight w:val="1845"/>
        </w:trPr>
        <w:tc>
          <w:tcPr>
            <w:tcW w:w="851" w:type="dxa"/>
            <w:vMerge w:val="restart"/>
            <w:tcBorders>
              <w:top w:val="single" w:sz="4" w:space="0" w:color="auto"/>
              <w:left w:val="single" w:sz="4" w:space="0" w:color="auto"/>
              <w:right w:val="single" w:sz="4" w:space="0" w:color="auto"/>
            </w:tcBorders>
            <w:shd w:val="clear" w:color="auto" w:fill="auto"/>
            <w:vAlign w:val="center"/>
          </w:tcPr>
          <w:p w14:paraId="0F4B03A5" w14:textId="77777777" w:rsidR="0065764C" w:rsidRPr="005F1B0E" w:rsidRDefault="0065764C" w:rsidP="00A10223">
            <w:pPr>
              <w:pStyle w:val="af4"/>
              <w:shd w:val="clear" w:color="auto" w:fill="FFFFFF"/>
              <w:tabs>
                <w:tab w:val="num" w:pos="644"/>
              </w:tabs>
              <w:spacing w:line="276" w:lineRule="auto"/>
              <w:ind w:hanging="28"/>
              <w:jc w:val="center"/>
              <w:rPr>
                <w:sz w:val="22"/>
              </w:rPr>
            </w:pPr>
            <w:r w:rsidRPr="005F1B0E">
              <w:rPr>
                <w:sz w:val="22"/>
              </w:rPr>
              <w:lastRenderedPageBreak/>
              <w:t>8.</w:t>
            </w:r>
          </w:p>
        </w:tc>
        <w:tc>
          <w:tcPr>
            <w:tcW w:w="1843" w:type="dxa"/>
            <w:vMerge w:val="restart"/>
            <w:tcBorders>
              <w:top w:val="single" w:sz="4" w:space="0" w:color="auto"/>
              <w:left w:val="single" w:sz="4" w:space="0" w:color="auto"/>
              <w:right w:val="single" w:sz="4" w:space="0" w:color="auto"/>
            </w:tcBorders>
            <w:shd w:val="clear" w:color="auto" w:fill="auto"/>
            <w:vAlign w:val="center"/>
          </w:tcPr>
          <w:p w14:paraId="4BD78A69" w14:textId="77777777" w:rsidR="0065764C" w:rsidRPr="005F1B0E" w:rsidRDefault="0065764C" w:rsidP="00A10223">
            <w:pPr>
              <w:pStyle w:val="af4"/>
              <w:numPr>
                <w:ilvl w:val="12"/>
                <w:numId w:val="0"/>
              </w:numPr>
              <w:shd w:val="clear" w:color="auto" w:fill="FFFFFF"/>
              <w:spacing w:line="276" w:lineRule="auto"/>
              <w:jc w:val="center"/>
              <w:rPr>
                <w:sz w:val="22"/>
                <w:lang w:val="en-US"/>
              </w:rPr>
            </w:pPr>
            <w:r w:rsidRPr="005F1B0E">
              <w:rPr>
                <w:sz w:val="22"/>
              </w:rPr>
              <w:t>Т8=Т</w:t>
            </w:r>
            <w:proofErr w:type="gramStart"/>
            <w:r w:rsidRPr="005F1B0E">
              <w:rPr>
                <w:sz w:val="22"/>
              </w:rPr>
              <w:t>7</w:t>
            </w:r>
            <w:proofErr w:type="gramEnd"/>
            <w:r w:rsidRPr="005F1B0E">
              <w:rPr>
                <w:sz w:val="22"/>
              </w:rPr>
              <w:t xml:space="preserve"> + 30 мин.</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26E5C433" w14:textId="77777777" w:rsidR="0065764C" w:rsidRPr="005F1B0E" w:rsidRDefault="0065764C" w:rsidP="00A10223">
            <w:pPr>
              <w:pStyle w:val="af4"/>
              <w:numPr>
                <w:ilvl w:val="12"/>
                <w:numId w:val="0"/>
              </w:numPr>
              <w:shd w:val="clear" w:color="auto" w:fill="FFFFFF"/>
              <w:spacing w:line="276" w:lineRule="auto"/>
              <w:jc w:val="center"/>
              <w:rPr>
                <w:sz w:val="22"/>
              </w:rPr>
            </w:pPr>
            <w:r w:rsidRPr="005F1B0E">
              <w:rPr>
                <w:sz w:val="22"/>
                <w:lang w:val="en-US"/>
              </w:rPr>
              <w:t>1</w:t>
            </w:r>
            <w:r w:rsidRPr="005F1B0E">
              <w:rPr>
                <w:sz w:val="22"/>
              </w:rPr>
              <w:t>5</w:t>
            </w:r>
            <w:r w:rsidRPr="005F1B0E">
              <w:rPr>
                <w:sz w:val="22"/>
                <w:lang w:val="en-US"/>
              </w:rPr>
              <w:t xml:space="preserve"> ч. </w:t>
            </w:r>
            <w:r w:rsidRPr="005F1B0E">
              <w:rPr>
                <w:sz w:val="22"/>
              </w:rPr>
              <w:t xml:space="preserve">00 </w:t>
            </w:r>
            <w:r w:rsidRPr="005F1B0E">
              <w:rPr>
                <w:sz w:val="22"/>
                <w:lang w:val="en-US"/>
              </w:rPr>
              <w:t>мин</w:t>
            </w:r>
            <w:r w:rsidRPr="005F1B0E">
              <w:rPr>
                <w:sz w:val="22"/>
              </w:rPr>
              <w:t>.</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57A49B23" w14:textId="77777777" w:rsidR="0065764C" w:rsidRPr="005F1B0E" w:rsidRDefault="0065764C" w:rsidP="00A10223">
            <w:pPr>
              <w:pStyle w:val="af7"/>
              <w:spacing w:after="0"/>
              <w:ind w:left="0" w:firstLine="391"/>
              <w:jc w:val="both"/>
              <w:rPr>
                <w:rFonts w:ascii="Times New Roman" w:hAnsi="Times New Roman"/>
                <w:sz w:val="20"/>
                <w:szCs w:val="20"/>
              </w:rPr>
            </w:pPr>
            <w:proofErr w:type="gramStart"/>
            <w:r w:rsidRPr="005F1B0E">
              <w:rPr>
                <w:rFonts w:ascii="Times New Roman" w:hAnsi="Times New Roman"/>
                <w:sz w:val="20"/>
                <w:szCs w:val="20"/>
              </w:rPr>
              <w:t>Платежный клиринговый центр проверяет, что все переводы денежных средств могут быть исполнены и Доступные остатки на Счетах Участников, Счетах гарантийного фонда платежной системы Участников-Страховщиков (при условии, что Счет гарантийного фонда платежной системы открыт в Расчетном центре у данного Участника-Страховщика, и наличии такой необходимости), Счета/Счетах ОПДС будут изменены в соответствии с собственными расчетами Платежного клирингового центра.</w:t>
            </w:r>
            <w:proofErr w:type="gramEnd"/>
          </w:p>
          <w:p w14:paraId="60E079E9" w14:textId="77777777" w:rsidR="0065764C" w:rsidRPr="005F1B0E" w:rsidRDefault="0065764C" w:rsidP="00A10223">
            <w:pPr>
              <w:pStyle w:val="af7"/>
              <w:spacing w:after="0"/>
              <w:ind w:left="0" w:firstLine="391"/>
              <w:jc w:val="both"/>
              <w:rPr>
                <w:rFonts w:ascii="Times New Roman" w:hAnsi="Times New Roman"/>
                <w:sz w:val="20"/>
                <w:szCs w:val="20"/>
              </w:rPr>
            </w:pPr>
            <w:r w:rsidRPr="005F1B0E">
              <w:rPr>
                <w:rFonts w:ascii="Times New Roman" w:hAnsi="Times New Roman"/>
                <w:sz w:val="20"/>
                <w:szCs w:val="20"/>
              </w:rPr>
              <w:t>В случае положительных результатов указанной проверки Платежный клиринговый центр направляет Расчетному центру документ о согласовании предварительных результатов расчетов, означающий согласование со стороны Платежного клирингового центра предварительных результатов расчетов.</w:t>
            </w:r>
          </w:p>
        </w:tc>
      </w:tr>
      <w:tr w:rsidR="000F3BD3" w:rsidRPr="005F1B0E" w14:paraId="35826AF5" w14:textId="77777777" w:rsidTr="000F3BD3">
        <w:trPr>
          <w:cantSplit/>
          <w:trHeight w:val="585"/>
        </w:trPr>
        <w:tc>
          <w:tcPr>
            <w:tcW w:w="851" w:type="dxa"/>
            <w:vMerge/>
            <w:tcBorders>
              <w:left w:val="single" w:sz="4" w:space="0" w:color="auto"/>
              <w:right w:val="single" w:sz="4" w:space="0" w:color="auto"/>
            </w:tcBorders>
            <w:vAlign w:val="center"/>
          </w:tcPr>
          <w:p w14:paraId="24CF0895" w14:textId="77777777" w:rsidR="0065764C" w:rsidRPr="005F1B0E" w:rsidRDefault="0065764C" w:rsidP="00A10223">
            <w:pPr>
              <w:pStyle w:val="af4"/>
              <w:shd w:val="clear" w:color="auto" w:fill="FFFFFF"/>
              <w:tabs>
                <w:tab w:val="num" w:pos="644"/>
              </w:tabs>
              <w:spacing w:line="276" w:lineRule="auto"/>
              <w:ind w:hanging="28"/>
              <w:jc w:val="center"/>
              <w:rPr>
                <w:sz w:val="22"/>
              </w:rPr>
            </w:pPr>
          </w:p>
        </w:tc>
        <w:tc>
          <w:tcPr>
            <w:tcW w:w="1843" w:type="dxa"/>
            <w:vMerge/>
            <w:tcBorders>
              <w:left w:val="single" w:sz="4" w:space="0" w:color="auto"/>
              <w:right w:val="single" w:sz="4" w:space="0" w:color="auto"/>
            </w:tcBorders>
            <w:vAlign w:val="center"/>
          </w:tcPr>
          <w:p w14:paraId="3588F30D" w14:textId="77777777" w:rsidR="0065764C" w:rsidRPr="005F1B0E" w:rsidRDefault="0065764C" w:rsidP="00A10223">
            <w:pPr>
              <w:pStyle w:val="af4"/>
              <w:numPr>
                <w:ilvl w:val="12"/>
                <w:numId w:val="0"/>
              </w:numPr>
              <w:shd w:val="clear" w:color="auto" w:fill="FFFFFF"/>
              <w:spacing w:line="276" w:lineRule="auto"/>
              <w:jc w:val="center"/>
              <w:rPr>
                <w:sz w:val="22"/>
              </w:rPr>
            </w:pPr>
          </w:p>
        </w:tc>
        <w:tc>
          <w:tcPr>
            <w:tcW w:w="1417" w:type="dxa"/>
            <w:vMerge/>
            <w:tcBorders>
              <w:left w:val="single" w:sz="4" w:space="0" w:color="auto"/>
              <w:right w:val="single" w:sz="4" w:space="0" w:color="auto"/>
            </w:tcBorders>
            <w:vAlign w:val="center"/>
          </w:tcPr>
          <w:p w14:paraId="61E11908" w14:textId="77777777" w:rsidR="0065764C" w:rsidRPr="005F1B0E" w:rsidRDefault="0065764C" w:rsidP="00A10223">
            <w:pPr>
              <w:pStyle w:val="af4"/>
              <w:numPr>
                <w:ilvl w:val="12"/>
                <w:numId w:val="0"/>
              </w:numPr>
              <w:shd w:val="clear" w:color="auto" w:fill="FFFFFF"/>
              <w:spacing w:line="276" w:lineRule="auto"/>
              <w:jc w:val="center"/>
              <w:rPr>
                <w:sz w:val="22"/>
              </w:rPr>
            </w:pP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138A238C" w14:textId="77777777" w:rsidR="0065764C" w:rsidRPr="005F1B0E" w:rsidRDefault="0065764C" w:rsidP="00A10223">
            <w:pPr>
              <w:pStyle w:val="af7"/>
              <w:spacing w:after="0"/>
              <w:ind w:left="0" w:firstLine="391"/>
              <w:jc w:val="both"/>
              <w:rPr>
                <w:rFonts w:ascii="Times New Roman" w:hAnsi="Times New Roman"/>
                <w:sz w:val="20"/>
                <w:szCs w:val="20"/>
              </w:rPr>
            </w:pPr>
            <w:r w:rsidRPr="005F1B0E">
              <w:rPr>
                <w:rFonts w:ascii="Times New Roman" w:hAnsi="Times New Roman"/>
                <w:sz w:val="20"/>
                <w:szCs w:val="20"/>
              </w:rPr>
              <w:t>В случае отрицательных результатов указанной проверки или при получении от Расчетного центра сообщения с указанием кода ошибки, Платежный клиринговый центр направляет Расчетному центру исправленное Распоряжение ПКЦ.</w:t>
            </w:r>
          </w:p>
        </w:tc>
      </w:tr>
      <w:tr w:rsidR="000F3BD3" w:rsidRPr="005F1B0E" w14:paraId="14A7193B" w14:textId="77777777" w:rsidTr="005C01B8">
        <w:trPr>
          <w:cantSplit/>
          <w:trHeight w:val="661"/>
        </w:trPr>
        <w:tc>
          <w:tcPr>
            <w:tcW w:w="851" w:type="dxa"/>
            <w:vMerge/>
            <w:tcBorders>
              <w:left w:val="single" w:sz="4" w:space="0" w:color="auto"/>
              <w:right w:val="single" w:sz="4" w:space="0" w:color="auto"/>
            </w:tcBorders>
            <w:vAlign w:val="center"/>
          </w:tcPr>
          <w:p w14:paraId="674DFC36" w14:textId="77777777" w:rsidR="00FA6D4A" w:rsidRPr="005F1B0E" w:rsidRDefault="00FA6D4A" w:rsidP="00A10223">
            <w:pPr>
              <w:pStyle w:val="af4"/>
              <w:shd w:val="clear" w:color="auto" w:fill="FFFFFF"/>
              <w:tabs>
                <w:tab w:val="num" w:pos="644"/>
              </w:tabs>
              <w:spacing w:line="276" w:lineRule="auto"/>
              <w:ind w:hanging="28"/>
              <w:jc w:val="center"/>
              <w:rPr>
                <w:sz w:val="22"/>
              </w:rPr>
            </w:pPr>
          </w:p>
        </w:tc>
        <w:tc>
          <w:tcPr>
            <w:tcW w:w="1843" w:type="dxa"/>
            <w:vMerge/>
            <w:tcBorders>
              <w:left w:val="single" w:sz="4" w:space="0" w:color="auto"/>
              <w:right w:val="single" w:sz="4" w:space="0" w:color="auto"/>
            </w:tcBorders>
            <w:vAlign w:val="center"/>
          </w:tcPr>
          <w:p w14:paraId="35D1A133" w14:textId="77777777" w:rsidR="00FA6D4A" w:rsidRPr="005F1B0E" w:rsidRDefault="00FA6D4A" w:rsidP="00A10223">
            <w:pPr>
              <w:pStyle w:val="af4"/>
              <w:numPr>
                <w:ilvl w:val="12"/>
                <w:numId w:val="0"/>
              </w:numPr>
              <w:shd w:val="clear" w:color="auto" w:fill="FFFFFF"/>
              <w:spacing w:line="276" w:lineRule="auto"/>
              <w:jc w:val="center"/>
              <w:rPr>
                <w:sz w:val="22"/>
              </w:rPr>
            </w:pPr>
          </w:p>
        </w:tc>
        <w:tc>
          <w:tcPr>
            <w:tcW w:w="1417" w:type="dxa"/>
            <w:vMerge/>
            <w:tcBorders>
              <w:left w:val="single" w:sz="4" w:space="0" w:color="auto"/>
              <w:right w:val="single" w:sz="4" w:space="0" w:color="auto"/>
            </w:tcBorders>
            <w:vAlign w:val="center"/>
          </w:tcPr>
          <w:p w14:paraId="4621E57D" w14:textId="77777777" w:rsidR="00FA6D4A" w:rsidRPr="005F1B0E" w:rsidRDefault="00FA6D4A" w:rsidP="00A10223">
            <w:pPr>
              <w:pStyle w:val="af4"/>
              <w:numPr>
                <w:ilvl w:val="12"/>
                <w:numId w:val="0"/>
              </w:numPr>
              <w:shd w:val="clear" w:color="auto" w:fill="FFFFFF"/>
              <w:spacing w:line="276" w:lineRule="auto"/>
              <w:jc w:val="center"/>
              <w:rPr>
                <w:sz w:val="22"/>
              </w:rPr>
            </w:pPr>
          </w:p>
        </w:tc>
        <w:tc>
          <w:tcPr>
            <w:tcW w:w="10773" w:type="dxa"/>
            <w:tcBorders>
              <w:top w:val="single" w:sz="4" w:space="0" w:color="auto"/>
              <w:left w:val="single" w:sz="4" w:space="0" w:color="auto"/>
              <w:right w:val="single" w:sz="4" w:space="0" w:color="auto"/>
            </w:tcBorders>
            <w:shd w:val="clear" w:color="auto" w:fill="auto"/>
            <w:vAlign w:val="center"/>
          </w:tcPr>
          <w:p w14:paraId="15E8879C" w14:textId="1493862C" w:rsidR="00FA6D4A" w:rsidRPr="000F3BD3" w:rsidRDefault="00FA6D4A" w:rsidP="00FE0808">
            <w:pPr>
              <w:pStyle w:val="af7"/>
              <w:spacing w:after="0"/>
              <w:ind w:left="0" w:firstLine="391"/>
              <w:jc w:val="both"/>
            </w:pPr>
            <w:r w:rsidRPr="005F1B0E">
              <w:rPr>
                <w:rFonts w:ascii="Times New Roman" w:hAnsi="Times New Roman"/>
                <w:sz w:val="20"/>
                <w:szCs w:val="20"/>
              </w:rPr>
              <w:t>В случае принятия решения о непроведении расчетов Платежный клиринговый центр направляет в Расчетный центр сообщение о закрытии расчетной сессии, означающее закрытие текущего расчета.</w:t>
            </w:r>
          </w:p>
        </w:tc>
      </w:tr>
      <w:tr w:rsidR="0065764C" w:rsidRPr="005F1B0E" w14:paraId="0871F74A" w14:textId="77777777" w:rsidTr="00A10223">
        <w:trPr>
          <w:cantSplit/>
          <w:trHeight w:val="541"/>
          <w:del w:id="1064" w:author="Ожерельева Ольга Владимировна" w:date="2021-10-26T12:15:00Z"/>
        </w:trPr>
        <w:tc>
          <w:tcPr>
            <w:tcW w:w="819" w:type="dxa"/>
            <w:vMerge/>
            <w:tcBorders>
              <w:left w:val="single" w:sz="4" w:space="0" w:color="auto"/>
              <w:bottom w:val="single" w:sz="4" w:space="0" w:color="auto"/>
              <w:right w:val="single" w:sz="4" w:space="0" w:color="auto"/>
            </w:tcBorders>
            <w:vAlign w:val="center"/>
          </w:tcPr>
          <w:p w14:paraId="03186460" w14:textId="77777777" w:rsidR="0065764C" w:rsidRPr="005F1B0E" w:rsidRDefault="0065764C" w:rsidP="00A10223">
            <w:pPr>
              <w:pStyle w:val="af4"/>
              <w:shd w:val="clear" w:color="auto" w:fill="FFFFFF"/>
              <w:tabs>
                <w:tab w:val="num" w:pos="644"/>
              </w:tabs>
              <w:spacing w:line="276" w:lineRule="auto"/>
              <w:ind w:hanging="28"/>
              <w:jc w:val="center"/>
              <w:rPr>
                <w:del w:id="1065" w:author="Ожерельева Ольга Владимировна" w:date="2021-10-26T12:15:00Z"/>
                <w:sz w:val="22"/>
              </w:rPr>
            </w:pPr>
          </w:p>
        </w:tc>
        <w:tc>
          <w:tcPr>
            <w:tcW w:w="1260" w:type="dxa"/>
            <w:vMerge/>
            <w:tcBorders>
              <w:left w:val="single" w:sz="4" w:space="0" w:color="auto"/>
              <w:bottom w:val="single" w:sz="4" w:space="0" w:color="auto"/>
              <w:right w:val="single" w:sz="4" w:space="0" w:color="auto"/>
            </w:tcBorders>
            <w:vAlign w:val="center"/>
          </w:tcPr>
          <w:p w14:paraId="59CF760A" w14:textId="77777777" w:rsidR="0065764C" w:rsidRPr="005F1B0E" w:rsidRDefault="0065764C" w:rsidP="00A10223">
            <w:pPr>
              <w:pStyle w:val="af4"/>
              <w:numPr>
                <w:ilvl w:val="12"/>
                <w:numId w:val="0"/>
              </w:numPr>
              <w:shd w:val="clear" w:color="auto" w:fill="FFFFFF"/>
              <w:spacing w:line="276" w:lineRule="auto"/>
              <w:jc w:val="center"/>
              <w:rPr>
                <w:del w:id="1066" w:author="Ожерельева Ольга Владимировна" w:date="2021-10-26T12:15:00Z"/>
                <w:sz w:val="22"/>
              </w:rPr>
            </w:pPr>
          </w:p>
        </w:tc>
        <w:tc>
          <w:tcPr>
            <w:tcW w:w="900" w:type="dxa"/>
            <w:vMerge/>
            <w:tcBorders>
              <w:left w:val="single" w:sz="4" w:space="0" w:color="auto"/>
              <w:bottom w:val="single" w:sz="4" w:space="0" w:color="auto"/>
              <w:right w:val="single" w:sz="4" w:space="0" w:color="auto"/>
            </w:tcBorders>
            <w:vAlign w:val="center"/>
          </w:tcPr>
          <w:p w14:paraId="06F03C33" w14:textId="77777777" w:rsidR="0065764C" w:rsidRPr="005F1B0E" w:rsidRDefault="0065764C" w:rsidP="00A10223">
            <w:pPr>
              <w:pStyle w:val="af4"/>
              <w:numPr>
                <w:ilvl w:val="12"/>
                <w:numId w:val="0"/>
              </w:numPr>
              <w:shd w:val="clear" w:color="auto" w:fill="FFFFFF"/>
              <w:spacing w:line="276" w:lineRule="auto"/>
              <w:jc w:val="center"/>
              <w:rPr>
                <w:del w:id="1067" w:author="Ожерельева Ольга Владимировна" w:date="2021-10-26T12:15:00Z"/>
                <w:sz w:val="22"/>
              </w:rPr>
            </w:pPr>
          </w:p>
        </w:tc>
        <w:tc>
          <w:tcPr>
            <w:tcW w:w="11622" w:type="dxa"/>
            <w:tcBorders>
              <w:top w:val="single" w:sz="4" w:space="0" w:color="auto"/>
              <w:left w:val="single" w:sz="4" w:space="0" w:color="auto"/>
              <w:bottom w:val="single" w:sz="4" w:space="0" w:color="auto"/>
              <w:right w:val="single" w:sz="4" w:space="0" w:color="auto"/>
            </w:tcBorders>
            <w:shd w:val="clear" w:color="auto" w:fill="auto"/>
            <w:vAlign w:val="center"/>
          </w:tcPr>
          <w:p w14:paraId="49421D7C" w14:textId="77777777" w:rsidR="0065764C" w:rsidRPr="005F1B0E" w:rsidRDefault="0065764C" w:rsidP="00A10223">
            <w:pPr>
              <w:pStyle w:val="af7"/>
              <w:spacing w:after="0"/>
              <w:ind w:left="0" w:firstLine="391"/>
              <w:jc w:val="both"/>
              <w:rPr>
                <w:del w:id="1068" w:author="Ожерельева Ольга Владимировна" w:date="2021-10-26T12:15:00Z"/>
                <w:rFonts w:ascii="Times New Roman" w:hAnsi="Times New Roman"/>
                <w:sz w:val="20"/>
                <w:szCs w:val="20"/>
              </w:rPr>
            </w:pPr>
            <w:del w:id="1069" w:author="Ожерельева Ольга Владимировна" w:date="2021-10-26T12:15:00Z">
              <w:r w:rsidRPr="005F1B0E">
                <w:rPr>
                  <w:rFonts w:ascii="Times New Roman" w:hAnsi="Times New Roman"/>
                  <w:sz w:val="20"/>
                  <w:szCs w:val="20"/>
                </w:rPr>
                <w:delText>ПРИМЕЧАНИЕ: При невозможности соблюдения временных ограничений (Т7&gt;14 ч. 15 мин.) Платежный клиринговый центр направляет в Расчетный центр сообщение о закрытии операционного дня (не позднее 18 ч. 00 мин.).</w:delText>
              </w:r>
            </w:del>
          </w:p>
        </w:tc>
      </w:tr>
      <w:tr w:rsidR="0065764C" w:rsidRPr="005F1B0E" w14:paraId="31390D94" w14:textId="77777777" w:rsidTr="000F3BD3">
        <w:trPr>
          <w:cantSplit/>
          <w:trHeight w:val="60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7FB0B1" w14:textId="77777777" w:rsidR="0065764C" w:rsidRPr="005F1B0E" w:rsidRDefault="0065764C" w:rsidP="00A10223">
            <w:pPr>
              <w:pStyle w:val="af4"/>
              <w:shd w:val="clear" w:color="auto" w:fill="FFFFFF"/>
              <w:tabs>
                <w:tab w:val="num" w:pos="644"/>
              </w:tabs>
              <w:spacing w:line="276" w:lineRule="auto"/>
              <w:ind w:hanging="28"/>
              <w:jc w:val="center"/>
              <w:rPr>
                <w:sz w:val="22"/>
              </w:rPr>
            </w:pPr>
            <w:r w:rsidRPr="005F1B0E">
              <w:rPr>
                <w:sz w:val="22"/>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2AA6258" w14:textId="77777777" w:rsidR="0065764C" w:rsidRPr="005F1B0E" w:rsidRDefault="0065764C" w:rsidP="00A10223">
            <w:pPr>
              <w:pStyle w:val="af4"/>
              <w:numPr>
                <w:ilvl w:val="12"/>
                <w:numId w:val="0"/>
              </w:numPr>
              <w:shd w:val="clear" w:color="auto" w:fill="FFFFFF"/>
              <w:spacing w:line="276" w:lineRule="auto"/>
              <w:jc w:val="center"/>
              <w:rPr>
                <w:sz w:val="22"/>
                <w:lang w:val="en-US"/>
              </w:rPr>
            </w:pPr>
            <w:r w:rsidRPr="005F1B0E">
              <w:rPr>
                <w:sz w:val="22"/>
              </w:rPr>
              <w:t>Т</w:t>
            </w:r>
            <w:proofErr w:type="gramStart"/>
            <w:r w:rsidRPr="005F1B0E">
              <w:rPr>
                <w:sz w:val="22"/>
              </w:rPr>
              <w:t>9</w:t>
            </w:r>
            <w:proofErr w:type="gramEnd"/>
            <w:r w:rsidRPr="005F1B0E">
              <w:rPr>
                <w:sz w:val="22"/>
              </w:rPr>
              <w:t>=Т8 + 45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D8BC753" w14:textId="77777777" w:rsidR="0065764C" w:rsidRPr="005F1B0E" w:rsidRDefault="0065764C" w:rsidP="00A10223">
            <w:pPr>
              <w:pStyle w:val="af4"/>
              <w:numPr>
                <w:ilvl w:val="12"/>
                <w:numId w:val="0"/>
              </w:numPr>
              <w:shd w:val="clear" w:color="auto" w:fill="FFFFFF"/>
              <w:spacing w:line="276" w:lineRule="auto"/>
              <w:jc w:val="center"/>
              <w:rPr>
                <w:sz w:val="22"/>
              </w:rPr>
            </w:pPr>
            <w:r w:rsidRPr="005F1B0E">
              <w:rPr>
                <w:sz w:val="22"/>
                <w:lang w:val="en-US"/>
              </w:rPr>
              <w:t xml:space="preserve">15 ч. </w:t>
            </w:r>
            <w:r w:rsidRPr="005F1B0E">
              <w:rPr>
                <w:sz w:val="22"/>
              </w:rPr>
              <w:t>45</w:t>
            </w:r>
            <w:r w:rsidRPr="005F1B0E">
              <w:rPr>
                <w:sz w:val="22"/>
                <w:lang w:val="en-US"/>
              </w:rPr>
              <w:t xml:space="preserve">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366A9092" w14:textId="77777777" w:rsidR="0065764C" w:rsidRPr="005F1B0E" w:rsidRDefault="0065764C" w:rsidP="00A10223">
            <w:pPr>
              <w:pStyle w:val="af7"/>
              <w:spacing w:after="0"/>
              <w:ind w:left="0" w:firstLine="391"/>
              <w:jc w:val="both"/>
              <w:rPr>
                <w:rFonts w:ascii="Times New Roman" w:hAnsi="Times New Roman"/>
                <w:sz w:val="20"/>
                <w:szCs w:val="20"/>
              </w:rPr>
            </w:pPr>
            <w:r w:rsidRPr="005F1B0E">
              <w:rPr>
                <w:rFonts w:ascii="Times New Roman" w:hAnsi="Times New Roman"/>
                <w:sz w:val="20"/>
                <w:szCs w:val="20"/>
              </w:rPr>
              <w:t>Расчетный центр исполняет Распоряжение ПКЦ и передает в Платежный клиринговый центр информацию о Доступных остатках на счетах, по итогам исполнения Распоряжения ПКЦ.</w:t>
            </w:r>
          </w:p>
        </w:tc>
      </w:tr>
      <w:tr w:rsidR="0065764C" w:rsidRPr="005F1B0E" w14:paraId="18583DFC" w14:textId="77777777" w:rsidTr="000F3BD3">
        <w:trPr>
          <w:cantSplit/>
          <w:trHeight w:val="254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4CAA6C0" w14:textId="77777777" w:rsidR="0065764C" w:rsidRPr="005F1B0E" w:rsidRDefault="0065764C" w:rsidP="00A10223">
            <w:pPr>
              <w:pStyle w:val="af4"/>
              <w:shd w:val="clear" w:color="auto" w:fill="FFFFFF"/>
              <w:tabs>
                <w:tab w:val="num" w:pos="644"/>
              </w:tabs>
              <w:spacing w:line="276" w:lineRule="auto"/>
              <w:ind w:hanging="28"/>
              <w:jc w:val="center"/>
              <w:rPr>
                <w:sz w:val="22"/>
              </w:rPr>
            </w:pPr>
            <w:r w:rsidRPr="005F1B0E">
              <w:rPr>
                <w:sz w:val="22"/>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D6C189A" w14:textId="1728922D" w:rsidR="0065764C" w:rsidRPr="005F1B0E" w:rsidRDefault="0065764C" w:rsidP="00A10223">
            <w:pPr>
              <w:pStyle w:val="af4"/>
              <w:numPr>
                <w:ilvl w:val="12"/>
                <w:numId w:val="0"/>
              </w:numPr>
              <w:shd w:val="clear" w:color="auto" w:fill="FFFFFF"/>
              <w:spacing w:line="276" w:lineRule="auto"/>
              <w:jc w:val="center"/>
              <w:rPr>
                <w:rFonts w:ascii="Calibri" w:hAnsi="Calibri"/>
                <w:sz w:val="22"/>
                <w:szCs w:val="22"/>
              </w:rPr>
            </w:pPr>
            <w:r w:rsidRPr="005F1B0E">
              <w:rPr>
                <w:sz w:val="22"/>
              </w:rPr>
              <w:t>Т10=Т</w:t>
            </w:r>
            <w:proofErr w:type="gramStart"/>
            <w:r w:rsidRPr="005F1B0E">
              <w:rPr>
                <w:sz w:val="22"/>
              </w:rPr>
              <w:t>9</w:t>
            </w:r>
            <w:proofErr w:type="gramEnd"/>
            <w:r w:rsidRPr="005F1B0E">
              <w:rPr>
                <w:sz w:val="22"/>
              </w:rPr>
              <w:t xml:space="preserve">+ 2ч. </w:t>
            </w:r>
            <w:del w:id="1070" w:author="Ожерельева Ольга Владимировна" w:date="2021-10-26T12:15:00Z">
              <w:r w:rsidRPr="005F1B0E">
                <w:rPr>
                  <w:sz w:val="22"/>
                </w:rPr>
                <w:delText xml:space="preserve"> </w:delText>
              </w:r>
            </w:del>
            <w:r w:rsidRPr="005F1B0E">
              <w:rPr>
                <w:sz w:val="22"/>
              </w:rPr>
              <w:t xml:space="preserve">15 мин.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6F8815E" w14:textId="77777777" w:rsidR="0065764C" w:rsidRPr="005F1B0E" w:rsidRDefault="0065764C" w:rsidP="00A10223">
            <w:pPr>
              <w:pStyle w:val="af4"/>
              <w:numPr>
                <w:ilvl w:val="12"/>
                <w:numId w:val="0"/>
              </w:numPr>
              <w:shd w:val="clear" w:color="auto" w:fill="FFFFFF"/>
              <w:spacing w:line="276" w:lineRule="auto"/>
              <w:jc w:val="center"/>
              <w:rPr>
                <w:sz w:val="22"/>
              </w:rPr>
            </w:pPr>
            <w:r w:rsidRPr="005F1B0E">
              <w:rPr>
                <w:sz w:val="22"/>
              </w:rPr>
              <w:t>18 ч. 00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1687E08C" w14:textId="77777777" w:rsidR="0065764C" w:rsidRPr="005F1B0E" w:rsidRDefault="0065764C" w:rsidP="00A10223">
            <w:pPr>
              <w:pStyle w:val="af7"/>
              <w:spacing w:after="0"/>
              <w:ind w:left="0" w:firstLine="391"/>
              <w:jc w:val="both"/>
              <w:rPr>
                <w:rFonts w:ascii="Times New Roman" w:hAnsi="Times New Roman"/>
                <w:sz w:val="20"/>
                <w:szCs w:val="20"/>
              </w:rPr>
            </w:pPr>
            <w:r w:rsidRPr="005F1B0E">
              <w:rPr>
                <w:rFonts w:ascii="Times New Roman" w:hAnsi="Times New Roman"/>
                <w:sz w:val="20"/>
                <w:szCs w:val="20"/>
              </w:rPr>
              <w:t xml:space="preserve">Платежный клиринговый центр направляет Расчетному центру сообщение о закрытии операционного дня не позднее указанного расчетного времени Т10. При приеме этого сообщения Расчетный центр осуществляет перевод денежных средств со Счетов Участников на соответствующие Счета покрытия, за вычетом суммы минимального остатка (300 000,00 (Триста тысяч 00/100) рублей). Если остаток денежных средств </w:t>
            </w:r>
            <w:proofErr w:type="gramStart"/>
            <w:r w:rsidRPr="005F1B0E">
              <w:rPr>
                <w:rFonts w:ascii="Times New Roman" w:hAnsi="Times New Roman"/>
                <w:sz w:val="20"/>
                <w:szCs w:val="20"/>
              </w:rPr>
              <w:t>на Счете Участника на момент поступления в Расчетный центр от Платежного клирингового  центра сообщения о закрытии</w:t>
            </w:r>
            <w:proofErr w:type="gramEnd"/>
            <w:r w:rsidRPr="005F1B0E">
              <w:rPr>
                <w:rFonts w:ascii="Times New Roman" w:hAnsi="Times New Roman"/>
                <w:sz w:val="20"/>
                <w:szCs w:val="20"/>
              </w:rPr>
              <w:t xml:space="preserve"> операционного дня менее или равен минимальному Доступному остатку, перевод Расчетным центром остатка денежных средств со Счетов Участника на Счет покрытия не осуществляется.</w:t>
            </w:r>
          </w:p>
          <w:p w14:paraId="75BE15D3" w14:textId="77777777" w:rsidR="0065764C" w:rsidRPr="005F1B0E" w:rsidRDefault="0065764C" w:rsidP="00A10223">
            <w:pPr>
              <w:pStyle w:val="af7"/>
              <w:spacing w:after="0"/>
              <w:ind w:left="0" w:firstLine="391"/>
              <w:jc w:val="both"/>
              <w:rPr>
                <w:rFonts w:ascii="Times New Roman" w:hAnsi="Times New Roman"/>
                <w:sz w:val="20"/>
                <w:szCs w:val="20"/>
              </w:rPr>
            </w:pPr>
            <w:r w:rsidRPr="005F1B0E">
              <w:rPr>
                <w:rFonts w:ascii="Times New Roman" w:hAnsi="Times New Roman"/>
                <w:sz w:val="20"/>
                <w:szCs w:val="20"/>
              </w:rPr>
              <w:t>ПРИМЕЧАНИЕ: В случае неполучения от Платежного клирингового центра сообщения о закрытии операционного дня в установленное расчетное время, Расчетный центр не позднее времени Т10+10 мин. формирует сообщение о закрытии операционного дня, который рассматривается Сторонами как электронный документ, полученный Расчетным центром от Платежного клирингового центра.</w:t>
            </w:r>
          </w:p>
        </w:tc>
      </w:tr>
    </w:tbl>
    <w:p w14:paraId="0C4EA99E" w14:textId="77777777" w:rsidR="0065764C" w:rsidRPr="005F1B0E" w:rsidRDefault="0065764C" w:rsidP="0065764C">
      <w:pPr>
        <w:pStyle w:val="af4"/>
        <w:keepNext/>
        <w:shd w:val="clear" w:color="auto" w:fill="FFFFFF"/>
        <w:spacing w:before="240"/>
        <w:ind w:left="-120"/>
        <w:jc w:val="both"/>
      </w:pPr>
      <w:r w:rsidRPr="005F1B0E">
        <w:rPr>
          <w:b/>
        </w:rPr>
        <w:t>Примечания</w:t>
      </w:r>
      <w:r w:rsidRPr="005F1B0E">
        <w:t>:</w:t>
      </w:r>
    </w:p>
    <w:p w14:paraId="40CDC74C" w14:textId="77777777" w:rsidR="0065764C" w:rsidRPr="005F1B0E" w:rsidRDefault="0065764C" w:rsidP="0065764C">
      <w:pPr>
        <w:pStyle w:val="af4"/>
        <w:keepNext/>
        <w:shd w:val="clear" w:color="auto" w:fill="FFFFFF"/>
        <w:ind w:left="-120"/>
        <w:jc w:val="both"/>
        <w:rPr>
          <w:sz w:val="16"/>
        </w:rPr>
      </w:pPr>
    </w:p>
    <w:p w14:paraId="31639197" w14:textId="77777777" w:rsidR="0065764C" w:rsidRPr="005F1B0E" w:rsidRDefault="0065764C" w:rsidP="0065764C">
      <w:pPr>
        <w:keepNext/>
        <w:widowControl w:val="0"/>
        <w:shd w:val="clear" w:color="auto" w:fill="FFFFFF"/>
        <w:spacing w:after="0"/>
        <w:jc w:val="both"/>
        <w:rPr>
          <w:rFonts w:ascii="Times New Roman" w:hAnsi="Times New Roman"/>
          <w:i/>
          <w:sz w:val="20"/>
        </w:rPr>
      </w:pPr>
      <w:r w:rsidRPr="005F1B0E">
        <w:rPr>
          <w:rFonts w:ascii="Times New Roman" w:hAnsi="Times New Roman"/>
          <w:i/>
          <w:sz w:val="20"/>
        </w:rPr>
        <w:t>* Время, указанное в рамках настоящего регламента, рассчитано исходя из того, что в рамках одного Распоряжения ПКЦ происходит не более 30 000 переводов денежных средств.</w:t>
      </w:r>
    </w:p>
    <w:p w14:paraId="53D525AC" w14:textId="1D79AF85" w:rsidR="0065764C" w:rsidRPr="005F1B0E" w:rsidRDefault="0065764C" w:rsidP="0065764C">
      <w:pPr>
        <w:keepNext/>
        <w:widowControl w:val="0"/>
        <w:shd w:val="clear" w:color="auto" w:fill="FFFFFF"/>
        <w:spacing w:after="0"/>
        <w:jc w:val="both"/>
        <w:rPr>
          <w:rFonts w:ascii="Times New Roman" w:hAnsi="Times New Roman"/>
          <w:i/>
          <w:sz w:val="20"/>
        </w:rPr>
      </w:pPr>
      <w:r w:rsidRPr="005F1B0E">
        <w:rPr>
          <w:rFonts w:ascii="Times New Roman" w:hAnsi="Times New Roman"/>
          <w:i/>
          <w:sz w:val="20"/>
        </w:rPr>
        <w:t xml:space="preserve">** Если открываемая Расчетная сессия является первой, после получения Расчетным центром сообщения о закрытии дня осуществления расчета, то открытие такой Расчетной сессии влечет открытие нового дня осуществления расчета. </w:t>
      </w:r>
    </w:p>
    <w:p w14:paraId="33130CD4" w14:textId="77777777" w:rsidR="0065764C" w:rsidRPr="005F1B0E" w:rsidRDefault="0065764C" w:rsidP="0065764C">
      <w:pPr>
        <w:keepNext/>
        <w:widowControl w:val="0"/>
        <w:shd w:val="clear" w:color="auto" w:fill="FFFFFF"/>
        <w:spacing w:after="0"/>
        <w:jc w:val="both"/>
        <w:rPr>
          <w:rFonts w:ascii="Times New Roman" w:hAnsi="Times New Roman"/>
          <w:i/>
          <w:sz w:val="20"/>
        </w:rPr>
      </w:pPr>
      <w:r w:rsidRPr="005F1B0E">
        <w:rPr>
          <w:rFonts w:ascii="Times New Roman" w:hAnsi="Times New Roman"/>
          <w:i/>
          <w:sz w:val="20"/>
        </w:rPr>
        <w:t>Под понятием «сторонние Участники-Банки» понимаются Участники-Банки за исключением Участника-Банка, являющегося Расчетным центром.</w:t>
      </w:r>
    </w:p>
    <w:p w14:paraId="7CDFF695" w14:textId="77777777" w:rsidR="0065764C" w:rsidRPr="005F1B0E" w:rsidRDefault="0065764C" w:rsidP="0065764C">
      <w:pPr>
        <w:keepNext/>
        <w:widowControl w:val="0"/>
        <w:shd w:val="clear" w:color="auto" w:fill="FFFFFF"/>
        <w:spacing w:after="0"/>
        <w:jc w:val="both"/>
        <w:rPr>
          <w:rFonts w:ascii="Times New Roman" w:hAnsi="Times New Roman"/>
          <w:i/>
          <w:sz w:val="20"/>
        </w:rPr>
      </w:pPr>
      <w:r w:rsidRPr="005F1B0E">
        <w:rPr>
          <w:rFonts w:ascii="Times New Roman" w:hAnsi="Times New Roman"/>
          <w:i/>
          <w:sz w:val="20"/>
        </w:rPr>
        <w:t xml:space="preserve">Использование в регламенте терминологии, связанной с указанием о направлении Платежным клиринговым центром распоряжений Участникам-Банкам о переводе денежных средств со Счетов гарантийных фондов Платежной системы Участников-Страховщиков, означает совершение указанных действий Оператором системы, одновременно выполняющим функции Платежного клирингового центра в Системе. </w:t>
      </w:r>
    </w:p>
    <w:p w14:paraId="37039C9A" w14:textId="77777777" w:rsidR="0065764C" w:rsidRPr="005F1B0E" w:rsidRDefault="0065764C" w:rsidP="0065764C">
      <w:pPr>
        <w:keepNext/>
        <w:widowControl w:val="0"/>
        <w:shd w:val="clear" w:color="auto" w:fill="FFFFFF"/>
        <w:jc w:val="both"/>
        <w:rPr>
          <w:rFonts w:ascii="Times New Roman" w:hAnsi="Times New Roman"/>
          <w:i/>
          <w:sz w:val="24"/>
          <w:szCs w:val="24"/>
        </w:rPr>
        <w:sectPr w:rsidR="0065764C" w:rsidRPr="005F1B0E" w:rsidSect="000F3BD3">
          <w:pgSz w:w="16838" w:h="11906" w:orient="landscape"/>
          <w:pgMar w:top="844" w:right="992" w:bottom="1134" w:left="1701" w:header="426" w:footer="83" w:gutter="0"/>
          <w:cols w:space="708"/>
          <w:docGrid w:linePitch="360"/>
        </w:sectPr>
      </w:pPr>
    </w:p>
    <w:p w14:paraId="209B9E22" w14:textId="77777777" w:rsidR="0065764C" w:rsidRPr="005F1B0E" w:rsidRDefault="0065764C" w:rsidP="0065764C">
      <w:pPr>
        <w:keepNext/>
        <w:widowControl w:val="0"/>
        <w:shd w:val="clear" w:color="auto" w:fill="FFFFFF"/>
        <w:jc w:val="both"/>
        <w:rPr>
          <w:rFonts w:ascii="Times New Roman" w:hAnsi="Times New Roman"/>
          <w:sz w:val="24"/>
          <w:szCs w:val="24"/>
        </w:rPr>
      </w:pPr>
      <w:r w:rsidRPr="005F1B0E">
        <w:rPr>
          <w:rFonts w:ascii="Times New Roman" w:hAnsi="Times New Roman"/>
          <w:sz w:val="24"/>
          <w:szCs w:val="24"/>
        </w:rPr>
        <w:lastRenderedPageBreak/>
        <w:t>7.7.5. Утратил силу.</w:t>
      </w:r>
    </w:p>
    <w:p w14:paraId="0D0E3E32" w14:textId="77777777" w:rsidR="0065764C" w:rsidRPr="005F1B0E" w:rsidRDefault="0065764C" w:rsidP="0065764C">
      <w:pPr>
        <w:keepNext/>
        <w:widowControl w:val="0"/>
        <w:shd w:val="clear" w:color="auto" w:fill="FFFFFF"/>
        <w:jc w:val="both"/>
        <w:rPr>
          <w:rFonts w:ascii="Times New Roman" w:hAnsi="Times New Roman"/>
          <w:sz w:val="24"/>
          <w:szCs w:val="24"/>
        </w:rPr>
      </w:pPr>
      <w:r w:rsidRPr="005F1B0E">
        <w:rPr>
          <w:rFonts w:ascii="Times New Roman" w:hAnsi="Times New Roman"/>
          <w:sz w:val="24"/>
          <w:szCs w:val="24"/>
        </w:rPr>
        <w:t>7.7.6. В случае отсутствия в настоящем Разделе каких-либо временных значений, характеризующих функционирование Системы, такие значения определяются в соответствующих договорах между Субъектами системы.</w:t>
      </w:r>
    </w:p>
    <w:p w14:paraId="7674AE58" w14:textId="77777777" w:rsidR="0065764C" w:rsidRPr="005F1B0E" w:rsidRDefault="0065764C" w:rsidP="0065764C">
      <w:pPr>
        <w:pStyle w:val="6"/>
        <w:jc w:val="both"/>
      </w:pPr>
      <w:bookmarkStart w:id="1071" w:name="_Toc492560431"/>
      <w:bookmarkStart w:id="1072" w:name="_Toc37426916"/>
      <w:bookmarkStart w:id="1073" w:name="_Toc38905277"/>
      <w:bookmarkStart w:id="1074" w:name="_Toc73978877"/>
      <w:bookmarkStart w:id="1075" w:name="_Toc69896948"/>
      <w:bookmarkStart w:id="1076" w:name="_Toc70341057"/>
      <w:bookmarkStart w:id="1077" w:name="_Toc80272771"/>
      <w:bookmarkStart w:id="1078" w:name="_Toc84518178"/>
      <w:bookmarkStart w:id="1079" w:name="_Toc86145163"/>
      <w:r w:rsidRPr="005F1B0E">
        <w:t>7.8. Порядок оплаты услуг по переводу денежных средств, являющийся единообразным в рамках Системы. Порядок оплаты услуг платежной инфраструктуры, являющийся единообразным в Системе</w:t>
      </w:r>
      <w:bookmarkEnd w:id="1071"/>
      <w:bookmarkEnd w:id="1072"/>
      <w:bookmarkEnd w:id="1073"/>
      <w:bookmarkEnd w:id="1074"/>
      <w:bookmarkEnd w:id="1075"/>
      <w:bookmarkEnd w:id="1076"/>
      <w:bookmarkEnd w:id="1077"/>
      <w:bookmarkEnd w:id="1078"/>
      <w:bookmarkEnd w:id="1079"/>
    </w:p>
    <w:p w14:paraId="75517049" w14:textId="77777777" w:rsidR="0065764C" w:rsidRPr="005F1B0E" w:rsidRDefault="0065764C" w:rsidP="0065764C">
      <w:pPr>
        <w:pStyle w:val="msobodytextcxspmiddle"/>
        <w:spacing w:before="0" w:beforeAutospacing="0" w:after="0" w:afterAutospacing="0"/>
        <w:ind w:firstLine="709"/>
        <w:contextualSpacing/>
        <w:jc w:val="both"/>
      </w:pPr>
      <w:r w:rsidRPr="005F1B0E">
        <w:t>7.8.1. Вознаграждение услуг Операционного центра и Платежного клирингового центра.</w:t>
      </w:r>
    </w:p>
    <w:p w14:paraId="504D8659" w14:textId="77777777" w:rsidR="0065764C" w:rsidRPr="005F1B0E" w:rsidRDefault="0065764C" w:rsidP="0065764C">
      <w:pPr>
        <w:pStyle w:val="msobodytextcxspmiddle"/>
        <w:spacing w:before="0" w:beforeAutospacing="0" w:after="0" w:afterAutospacing="0"/>
        <w:ind w:firstLine="709"/>
        <w:contextualSpacing/>
        <w:jc w:val="both"/>
      </w:pPr>
      <w:r w:rsidRPr="005F1B0E">
        <w:t>Стоимость услуг Операционного центра и Платежного клирингового центра, функции которых выполняет Оператор Системы, определяется Оператором Системы:</w:t>
      </w:r>
    </w:p>
    <w:p w14:paraId="4927D87A" w14:textId="77777777" w:rsidR="0065764C" w:rsidRPr="005F1B0E" w:rsidRDefault="0065764C" w:rsidP="0065764C">
      <w:pPr>
        <w:pStyle w:val="msobodytextcxspmiddle"/>
        <w:spacing w:before="0" w:beforeAutospacing="0" w:after="0" w:afterAutospacing="0"/>
        <w:ind w:firstLine="709"/>
        <w:contextualSpacing/>
        <w:jc w:val="both"/>
      </w:pPr>
      <w:r w:rsidRPr="005F1B0E">
        <w:t>а) Для Участников-Страховщиков, участвующих в осуществлении перевода денежных средств, предусмотренного пунктами «а» и «а</w:t>
      </w:r>
      <w:proofErr w:type="gramStart"/>
      <w:r w:rsidRPr="005F1B0E">
        <w:rPr>
          <w:vertAlign w:val="superscript"/>
        </w:rPr>
        <w:t>1</w:t>
      </w:r>
      <w:proofErr w:type="gramEnd"/>
      <w:r w:rsidRPr="005F1B0E">
        <w:t>» Раздела 2 Правил Системы, в соответствии с Приложением № 5 к Правилам Страховой платежной системы.</w:t>
      </w:r>
    </w:p>
    <w:p w14:paraId="18A8997D" w14:textId="77777777" w:rsidR="0065764C" w:rsidRPr="005F1B0E" w:rsidRDefault="0065764C" w:rsidP="0065764C">
      <w:pPr>
        <w:pStyle w:val="msobodytextcxspmiddle"/>
        <w:spacing w:before="0" w:beforeAutospacing="0" w:after="0" w:afterAutospacing="0"/>
        <w:ind w:firstLine="709"/>
        <w:contextualSpacing/>
        <w:jc w:val="both"/>
      </w:pPr>
      <w:r w:rsidRPr="005F1B0E">
        <w:t>б) Для Участников-Страховщиков, участвующих в осуществлении перевода денежных средств, предусмотренного пунктом «б» Раздела 2 Правил Системы, в соответствии с Приложением № 6 к Правилам Страховой платежной системы;</w:t>
      </w:r>
    </w:p>
    <w:p w14:paraId="171509BC" w14:textId="77777777" w:rsidR="0065764C" w:rsidRPr="005F1B0E" w:rsidRDefault="0065764C" w:rsidP="0065764C">
      <w:pPr>
        <w:pStyle w:val="msobodytextcxspmiddle"/>
        <w:spacing w:before="0" w:beforeAutospacing="0" w:after="0" w:afterAutospacing="0"/>
        <w:ind w:firstLine="709"/>
        <w:contextualSpacing/>
        <w:jc w:val="both"/>
      </w:pPr>
      <w:r w:rsidRPr="005F1B0E">
        <w:t>в) для Участников-Страховщиков, участвующих в осуществлении перевода денежных средств, предусмотренного пунктом «в» Раздела 2 Правил Системы, в соответствии с Приложением № 7 к Правилам Страховой платежной системы.</w:t>
      </w:r>
    </w:p>
    <w:p w14:paraId="1D23230D" w14:textId="77777777" w:rsidR="0065764C" w:rsidRPr="005F1B0E" w:rsidRDefault="0065764C" w:rsidP="0065764C">
      <w:pPr>
        <w:pStyle w:val="msobodytextcxspmiddle"/>
        <w:spacing w:before="0" w:beforeAutospacing="0" w:after="0" w:afterAutospacing="0"/>
        <w:ind w:firstLine="709"/>
        <w:contextualSpacing/>
        <w:jc w:val="both"/>
      </w:pPr>
      <w:r w:rsidRPr="005F1B0E">
        <w:t>Оплата вознаграждения производится в валюте Российской Федерации. Форма оплаты безналичная.</w:t>
      </w:r>
    </w:p>
    <w:p w14:paraId="68047493" w14:textId="77777777" w:rsidR="0065764C" w:rsidRPr="005F1B0E" w:rsidRDefault="0065764C" w:rsidP="0065764C">
      <w:pPr>
        <w:pStyle w:val="msobodytextcxspmiddle"/>
        <w:spacing w:before="0" w:beforeAutospacing="0" w:after="0" w:afterAutospacing="0"/>
        <w:ind w:firstLine="709"/>
        <w:contextualSpacing/>
        <w:jc w:val="both"/>
      </w:pPr>
      <w:r w:rsidRPr="005F1B0E">
        <w:t>Не позднее 15-го числа второго месяца расчетного квартала Оператор системы (Платежный клиринговый центр, Операционный центр) направляет в адрес Участника-Страховщика счет на оплату услуг с приложением расчета стоимости услуг.</w:t>
      </w:r>
    </w:p>
    <w:p w14:paraId="0DF916DA" w14:textId="77777777" w:rsidR="0065764C" w:rsidRPr="005F1B0E" w:rsidRDefault="0065764C" w:rsidP="0065764C">
      <w:pPr>
        <w:pStyle w:val="msobodytextcxspmiddle"/>
        <w:spacing w:before="0" w:beforeAutospacing="0" w:after="0" w:afterAutospacing="0"/>
        <w:ind w:firstLine="709"/>
        <w:contextualSpacing/>
        <w:jc w:val="both"/>
      </w:pPr>
      <w:r w:rsidRPr="005F1B0E">
        <w:t>В счете содержится общая сумма, которую Участник-Страховщик должен уплатить в расчетном квартале (сумма Абонентской платы и Дополнительной платы) за операционные и клиринговые услуги в квартале, следующим за расчетным кварталом.</w:t>
      </w:r>
    </w:p>
    <w:p w14:paraId="27EE6ECE" w14:textId="77777777" w:rsidR="0065764C" w:rsidRPr="005F1B0E" w:rsidRDefault="0065764C" w:rsidP="0065764C">
      <w:pPr>
        <w:pStyle w:val="msobodytextcxspmiddle"/>
        <w:spacing w:before="0" w:beforeAutospacing="0" w:after="0" w:afterAutospacing="0"/>
        <w:ind w:firstLine="709"/>
        <w:contextualSpacing/>
        <w:jc w:val="both"/>
      </w:pPr>
      <w:r w:rsidRPr="005F1B0E">
        <w:t>Участник-Страховщик не позднее 15-го числа третьего месяца расчетного квартала осуществляют оплату указанных услуг за квартал, следующий за расчетным кварталом.</w:t>
      </w:r>
    </w:p>
    <w:p w14:paraId="011DA4DD" w14:textId="77777777" w:rsidR="0065764C" w:rsidRPr="005F1B0E" w:rsidRDefault="0065764C" w:rsidP="0065764C">
      <w:pPr>
        <w:pStyle w:val="msobodytextcxspmiddle"/>
        <w:spacing w:before="0" w:beforeAutospacing="0" w:after="0" w:afterAutospacing="0"/>
        <w:ind w:firstLine="709"/>
        <w:contextualSpacing/>
        <w:jc w:val="both"/>
      </w:pPr>
      <w:r w:rsidRPr="005F1B0E">
        <w:t>Не более чем через 10 (десять) рабочих дней после окончания квартала, следующего за расчетным кварталом, Оператор системы (Платежный клиринговый центр, Операционный центр) направляет Участнику-Страховщику акт об оказании услуг за прошедший квартал.</w:t>
      </w:r>
    </w:p>
    <w:p w14:paraId="694A6576" w14:textId="77777777" w:rsidR="0065764C" w:rsidRPr="005F1B0E" w:rsidRDefault="0065764C" w:rsidP="0065764C">
      <w:pPr>
        <w:pStyle w:val="msobodytextcxspmiddle"/>
        <w:spacing w:before="0" w:beforeAutospacing="0" w:after="0" w:afterAutospacing="0"/>
        <w:ind w:firstLine="709"/>
        <w:contextualSpacing/>
        <w:jc w:val="both"/>
      </w:pPr>
      <w:r w:rsidRPr="005F1B0E">
        <w:t>Порядок выплаты вознаграждения Платежному клиринговому центру, Операционному центру дополнительно отражается в соответствующем договоре, заключенном между Оператором системы (Платежным клиринговым центром, Операционным центром) и Участником-Страховщиком.</w:t>
      </w:r>
    </w:p>
    <w:p w14:paraId="66233C07" w14:textId="77777777" w:rsidR="0065764C" w:rsidRPr="005F1B0E" w:rsidRDefault="0065764C" w:rsidP="0065764C">
      <w:pPr>
        <w:pStyle w:val="msobodytextcxspmiddle"/>
        <w:spacing w:before="0" w:beforeAutospacing="0" w:after="0" w:afterAutospacing="0"/>
        <w:ind w:firstLine="709"/>
        <w:contextualSpacing/>
        <w:jc w:val="both"/>
      </w:pPr>
      <w:r w:rsidRPr="005F1B0E">
        <w:t>7.8.2. Оплата услуг Расчетного центра.</w:t>
      </w:r>
    </w:p>
    <w:p w14:paraId="70C2CDE1"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Комиссия за внутрибанковские переводы со Счета Участника, Счета гарантийного фонда Платежной системы Участника-Страховщика при осуществлении расчета, предусмотренного пунктом «а» и «а</w:t>
      </w:r>
      <w:r w:rsidRPr="005F1B0E">
        <w:rPr>
          <w:rFonts w:ascii="Times New Roman" w:hAnsi="Times New Roman"/>
          <w:sz w:val="24"/>
          <w:szCs w:val="24"/>
          <w:vertAlign w:val="superscript"/>
        </w:rPr>
        <w:t>1</w:t>
      </w:r>
      <w:r w:rsidRPr="005F1B0E">
        <w:rPr>
          <w:rFonts w:ascii="Times New Roman" w:hAnsi="Times New Roman"/>
          <w:sz w:val="24"/>
          <w:szCs w:val="24"/>
        </w:rPr>
        <w:t>»</w:t>
      </w:r>
      <w:r w:rsidRPr="005F1B0E">
        <w:rPr>
          <w:vertAlign w:val="superscript"/>
        </w:rPr>
        <w:t xml:space="preserve"> </w:t>
      </w:r>
      <w:r w:rsidRPr="005F1B0E">
        <w:rPr>
          <w:rFonts w:ascii="Times New Roman" w:hAnsi="Times New Roman"/>
          <w:sz w:val="24"/>
          <w:szCs w:val="24"/>
        </w:rPr>
        <w:t xml:space="preserve"> Раздела 2 Правил, составляет 4 руб. 00 коп</w:t>
      </w:r>
      <w:proofErr w:type="gramStart"/>
      <w:r w:rsidRPr="005F1B0E">
        <w:rPr>
          <w:rFonts w:ascii="Times New Roman" w:hAnsi="Times New Roman"/>
          <w:sz w:val="24"/>
          <w:szCs w:val="24"/>
        </w:rPr>
        <w:t>.</w:t>
      </w:r>
      <w:proofErr w:type="gramEnd"/>
      <w:r w:rsidRPr="005F1B0E">
        <w:rPr>
          <w:rFonts w:ascii="Times New Roman" w:hAnsi="Times New Roman"/>
          <w:sz w:val="24"/>
          <w:szCs w:val="24"/>
        </w:rPr>
        <w:t xml:space="preserve"> </w:t>
      </w:r>
      <w:proofErr w:type="gramStart"/>
      <w:r w:rsidRPr="005F1B0E">
        <w:rPr>
          <w:rFonts w:ascii="Times New Roman" w:hAnsi="Times New Roman"/>
          <w:sz w:val="24"/>
          <w:szCs w:val="24"/>
        </w:rPr>
        <w:t>з</w:t>
      </w:r>
      <w:proofErr w:type="gramEnd"/>
      <w:r w:rsidRPr="005F1B0E">
        <w:rPr>
          <w:rFonts w:ascii="Times New Roman" w:hAnsi="Times New Roman"/>
          <w:sz w:val="24"/>
          <w:szCs w:val="24"/>
        </w:rPr>
        <w:t>а каждый перевод.</w:t>
      </w:r>
    </w:p>
    <w:p w14:paraId="7C611BCF"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Комиссия за внутрибанковские переводы со Счета Участника, Счета гарантийного фонда Платежной системы Участника-Страховщика при осуществлении расчетов, предусмотренных пунктами «б» и «в» Раздела 2 Правил, составляет 20 руб. 00 коп</w:t>
      </w:r>
      <w:proofErr w:type="gramStart"/>
      <w:r w:rsidRPr="005F1B0E">
        <w:rPr>
          <w:rFonts w:ascii="Times New Roman" w:hAnsi="Times New Roman"/>
          <w:sz w:val="24"/>
          <w:szCs w:val="24"/>
        </w:rPr>
        <w:t>.</w:t>
      </w:r>
      <w:proofErr w:type="gramEnd"/>
      <w:r w:rsidRPr="005F1B0E">
        <w:rPr>
          <w:rFonts w:ascii="Times New Roman" w:hAnsi="Times New Roman"/>
          <w:sz w:val="24"/>
          <w:szCs w:val="24"/>
        </w:rPr>
        <w:t xml:space="preserve"> </w:t>
      </w:r>
      <w:proofErr w:type="gramStart"/>
      <w:r w:rsidRPr="005F1B0E">
        <w:rPr>
          <w:rFonts w:ascii="Times New Roman" w:hAnsi="Times New Roman"/>
          <w:sz w:val="24"/>
          <w:szCs w:val="24"/>
        </w:rPr>
        <w:t>з</w:t>
      </w:r>
      <w:proofErr w:type="gramEnd"/>
      <w:r w:rsidRPr="005F1B0E">
        <w:rPr>
          <w:rFonts w:ascii="Times New Roman" w:hAnsi="Times New Roman"/>
          <w:sz w:val="24"/>
          <w:szCs w:val="24"/>
        </w:rPr>
        <w:t>а каждый перевод.</w:t>
      </w:r>
    </w:p>
    <w:p w14:paraId="3474C3C5"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Комиссия за зачисление на Счет Участника денежных средств, поступивших со Счета учета результатов платежного клиринга при осуществлении расчета, предусмотренного пунктом «а» и «а</w:t>
      </w:r>
      <w:proofErr w:type="gramStart"/>
      <w:r w:rsidRPr="005F1B0E">
        <w:rPr>
          <w:rFonts w:ascii="Times New Roman" w:hAnsi="Times New Roman"/>
          <w:sz w:val="24"/>
          <w:szCs w:val="24"/>
          <w:vertAlign w:val="superscript"/>
        </w:rPr>
        <w:t>1</w:t>
      </w:r>
      <w:proofErr w:type="gramEnd"/>
      <w:r w:rsidRPr="005F1B0E">
        <w:rPr>
          <w:rFonts w:ascii="Times New Roman" w:hAnsi="Times New Roman"/>
          <w:sz w:val="24"/>
          <w:szCs w:val="24"/>
        </w:rPr>
        <w:t>»</w:t>
      </w:r>
      <w:r w:rsidRPr="005F1B0E">
        <w:rPr>
          <w:vertAlign w:val="superscript"/>
        </w:rPr>
        <w:t xml:space="preserve"> </w:t>
      </w:r>
      <w:r w:rsidRPr="005F1B0E">
        <w:rPr>
          <w:rFonts w:ascii="Times New Roman" w:hAnsi="Times New Roman"/>
          <w:sz w:val="24"/>
          <w:szCs w:val="24"/>
        </w:rPr>
        <w:t xml:space="preserve"> Раздела 2 Правил, составляет 0 руб. 00 коп.</w:t>
      </w:r>
    </w:p>
    <w:p w14:paraId="7E8721DF"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Комиссия за зачисление на Счет Участника, Счет гарантийного фонда Платежной системы Участника-Страховщика всех рублевых платежей в день их поступления на </w:t>
      </w:r>
      <w:r w:rsidRPr="005F1B0E">
        <w:rPr>
          <w:rFonts w:ascii="Times New Roman" w:hAnsi="Times New Roman"/>
          <w:sz w:val="24"/>
          <w:szCs w:val="24"/>
        </w:rPr>
        <w:lastRenderedPageBreak/>
        <w:t>корреспондентский счет Расчетного центра по результатам обработки Расчетным центром каждого рейса составляет 0 руб. 00 коп.</w:t>
      </w:r>
    </w:p>
    <w:p w14:paraId="212B68E4" w14:textId="77777777" w:rsidR="0065764C" w:rsidRPr="005F1B0E" w:rsidRDefault="0065764C" w:rsidP="0065764C">
      <w:pPr>
        <w:pStyle w:val="msobodytextcxspmiddle"/>
        <w:spacing w:before="0" w:beforeAutospacing="0" w:after="0" w:afterAutospacing="0"/>
        <w:ind w:firstLine="709"/>
        <w:contextualSpacing/>
        <w:jc w:val="both"/>
      </w:pPr>
      <w:r w:rsidRPr="005F1B0E">
        <w:t xml:space="preserve">Тарифы могут быть изменены Расчетным центром в одностороннем порядке только после предварительного согласования изменений Оператором Системы. </w:t>
      </w:r>
    </w:p>
    <w:p w14:paraId="1963B67E" w14:textId="77777777" w:rsidR="0065764C" w:rsidRPr="005F1B0E" w:rsidRDefault="0065764C" w:rsidP="0065764C">
      <w:pPr>
        <w:pStyle w:val="msobodytextcxspmiddle"/>
        <w:spacing w:before="0" w:beforeAutospacing="0" w:after="0" w:afterAutospacing="0"/>
        <w:ind w:firstLine="709"/>
        <w:contextualSpacing/>
        <w:jc w:val="both"/>
      </w:pPr>
      <w:r w:rsidRPr="005F1B0E">
        <w:t xml:space="preserve">Оплата услуг производится в валюте Российской Федерации. Форма оплаты безналичная. </w:t>
      </w:r>
    </w:p>
    <w:p w14:paraId="215CB413" w14:textId="77777777" w:rsidR="0065764C" w:rsidRPr="005F1B0E" w:rsidRDefault="0065764C" w:rsidP="0065764C">
      <w:pPr>
        <w:pStyle w:val="msobodytextcxspmiddle"/>
        <w:spacing w:before="0" w:beforeAutospacing="0" w:after="0" w:afterAutospacing="0"/>
        <w:ind w:firstLine="709"/>
        <w:contextualSpacing/>
        <w:jc w:val="both"/>
      </w:pPr>
      <w:r w:rsidRPr="005F1B0E">
        <w:t xml:space="preserve">Оплата услуг Расчетного центра по дистанционному распоряжению счетом с использованием информационной системы Расчетного центра, предназначенной для удаленного обслуживания Участника-Страховщика, обеспечивающая подготовку, криптографическую защиту, прием, передачу и обработку электронных документов с использованием </w:t>
      </w:r>
      <w:r w:rsidRPr="005F1B0E">
        <w:rPr>
          <w:color w:val="000000"/>
        </w:rPr>
        <w:t xml:space="preserve">информационной телекоммуникационной </w:t>
      </w:r>
      <w:r w:rsidRPr="005F1B0E">
        <w:t>сети «Интернет» осуществляется Участником-Страховщиком в соответствии с Тарифами, действующими в Расчетном центре.</w:t>
      </w:r>
    </w:p>
    <w:p w14:paraId="7C750E7F" w14:textId="77777777" w:rsidR="0065764C" w:rsidRPr="005F1B0E" w:rsidRDefault="0065764C" w:rsidP="0065764C">
      <w:pPr>
        <w:pStyle w:val="msobodytextcxspmiddle"/>
        <w:spacing w:before="0" w:beforeAutospacing="0" w:after="0" w:afterAutospacing="0"/>
        <w:ind w:firstLine="709"/>
        <w:contextualSpacing/>
        <w:jc w:val="both"/>
      </w:pPr>
      <w:r w:rsidRPr="005F1B0E">
        <w:t>Оплата услуг производится в валюте Российской Федерации. Форма оплаты безналичная.</w:t>
      </w:r>
    </w:p>
    <w:p w14:paraId="31BA16EC" w14:textId="77777777" w:rsidR="0065764C" w:rsidRPr="005F1B0E" w:rsidRDefault="0065764C" w:rsidP="0065764C">
      <w:pPr>
        <w:pStyle w:val="msobodytextcxspmiddle"/>
        <w:spacing w:before="0" w:beforeAutospacing="0" w:after="0" w:afterAutospacing="0"/>
        <w:ind w:firstLine="709"/>
        <w:contextualSpacing/>
        <w:jc w:val="both"/>
      </w:pPr>
      <w:r w:rsidRPr="005F1B0E">
        <w:t>Оплата услуг Расчетного центра осуществляется без дополнительных распоряжений (акцепта) Участника-Страховщика путем списания денежных средств с его счета Расчетным центром, что также предусмотрено в соответствующем договоре, заключенном между Расчетным центром и Участником-Страховщиком (договоре банковского счета и/или договоре на обслуживание Участника-Страховщика по системе Банк-Клиент).</w:t>
      </w:r>
    </w:p>
    <w:p w14:paraId="4B0E2E15" w14:textId="77777777" w:rsidR="0065764C" w:rsidRPr="005F1B0E" w:rsidRDefault="0065764C" w:rsidP="0065764C">
      <w:pPr>
        <w:pStyle w:val="msobodytextcxspmiddle"/>
        <w:spacing w:before="0" w:beforeAutospacing="0" w:after="0" w:afterAutospacing="0"/>
        <w:ind w:firstLine="709"/>
        <w:contextualSpacing/>
        <w:jc w:val="both"/>
      </w:pPr>
      <w:r w:rsidRPr="005F1B0E">
        <w:t>7.8.3. Вознаграждение Участника-Банка.</w:t>
      </w:r>
    </w:p>
    <w:p w14:paraId="7A0AA701" w14:textId="77777777" w:rsidR="0065764C" w:rsidRPr="005F1B0E" w:rsidRDefault="0065764C" w:rsidP="0065764C">
      <w:pPr>
        <w:pStyle w:val="msobodytextcxspmiddle"/>
        <w:spacing w:before="0" w:beforeAutospacing="0" w:after="0" w:afterAutospacing="0"/>
        <w:ind w:firstLine="709"/>
        <w:contextualSpacing/>
        <w:jc w:val="both"/>
      </w:pPr>
      <w:r w:rsidRPr="005F1B0E">
        <w:t>Обслуживание Счетов гарантийных фондов Платежной системы Участника-Страховщика/оплата услуг по переводу денежных сре</w:t>
      </w:r>
      <w:proofErr w:type="gramStart"/>
      <w:r w:rsidRPr="005F1B0E">
        <w:t>дств пр</w:t>
      </w:r>
      <w:proofErr w:type="gramEnd"/>
      <w:r w:rsidRPr="005F1B0E">
        <w:t xml:space="preserve">оизводится Участником-Банком за плату в соответствии с Тарифами Участника-Банка для Участника-Страховщика (далее – Тарифы Участника-Банка). </w:t>
      </w:r>
    </w:p>
    <w:p w14:paraId="05B5C73B" w14:textId="77777777" w:rsidR="0065764C" w:rsidRPr="005F1B0E" w:rsidRDefault="0065764C" w:rsidP="0065764C">
      <w:pPr>
        <w:pStyle w:val="msobodytextcxspmiddle"/>
        <w:spacing w:before="0" w:beforeAutospacing="0" w:after="0" w:afterAutospacing="0"/>
        <w:ind w:firstLine="709"/>
        <w:contextualSpacing/>
        <w:jc w:val="both"/>
      </w:pPr>
      <w:r w:rsidRPr="005F1B0E">
        <w:t>Договор банковского счета, заключенный между Участником-Страховщиком и Участником-Банком, может предусматривать условия и порядок начисления и выплаты Участнику-Страховщику процентов за пользование денежными средствами, находящимися на Счете гарантийного фонда Платежной системы.</w:t>
      </w:r>
    </w:p>
    <w:p w14:paraId="29A8CB45" w14:textId="77777777" w:rsidR="0065764C" w:rsidRPr="005F1B0E" w:rsidRDefault="0065764C" w:rsidP="0065764C">
      <w:pPr>
        <w:pStyle w:val="msobodytextcxspmiddle"/>
        <w:spacing w:before="0" w:beforeAutospacing="0" w:after="0" w:afterAutospacing="0"/>
        <w:ind w:firstLine="709"/>
        <w:contextualSpacing/>
        <w:jc w:val="both"/>
      </w:pPr>
      <w:r w:rsidRPr="005F1B0E">
        <w:t xml:space="preserve">Оплата услуг Участника-Банка по дистанционному распоряжению счетом с использованием информационной системы Участника-Банка, предназначенной для удаленного обслуживания Участника-Страховщика, обеспечивающая подготовку, криптографическую защиту, прием, передачу и обработку электронных документов с использованием </w:t>
      </w:r>
      <w:r w:rsidRPr="005F1B0E">
        <w:rPr>
          <w:color w:val="000000"/>
        </w:rPr>
        <w:t xml:space="preserve">информационной телекоммуникационной </w:t>
      </w:r>
      <w:r w:rsidRPr="005F1B0E">
        <w:t>сети «Интернет» осуществляется Участником-Страховщиком в соответствии с Тарифами Участника-Банка, действующими у Участника-Банка.</w:t>
      </w:r>
    </w:p>
    <w:p w14:paraId="4B8AEFAE" w14:textId="77777777" w:rsidR="0065764C" w:rsidRPr="005F1B0E" w:rsidRDefault="0065764C" w:rsidP="0065764C">
      <w:pPr>
        <w:pStyle w:val="msobodytextcxspmiddle"/>
        <w:spacing w:before="0" w:beforeAutospacing="0" w:after="0" w:afterAutospacing="0"/>
        <w:ind w:firstLine="709"/>
        <w:contextualSpacing/>
        <w:jc w:val="both"/>
      </w:pPr>
      <w:r w:rsidRPr="005F1B0E">
        <w:t>Порядок выплаты вознаграждения Участнику-Банку дополнительно отражается в соответствующем договоре, заключенном между Участником-Банком и Участником-Страховщиком (договоре банковского счета и (или) договоре на обслуживание Участника-Страховщика по системе Банк-Клиент). При этом необходимо учитывать, что денежные средства, находящиеся на Счете гарантийного фонда Платежной системы Участника-Страховщика, используются исключительно в целях обеспечения надлежащего исполнения обязатель</w:t>
      </w:r>
      <w:proofErr w:type="gramStart"/>
      <w:r w:rsidRPr="005F1B0E">
        <w:t>ств пр</w:t>
      </w:r>
      <w:proofErr w:type="gramEnd"/>
      <w:r w:rsidRPr="005F1B0E">
        <w:t>и осуществлении расчета в Системе Участника-Страховщика, открывшего такой счет.</w:t>
      </w:r>
    </w:p>
    <w:p w14:paraId="2C19C958" w14:textId="77777777" w:rsidR="0065764C" w:rsidRPr="005F1B0E" w:rsidRDefault="0065764C" w:rsidP="0065764C">
      <w:pPr>
        <w:spacing w:after="0" w:line="240" w:lineRule="auto"/>
        <w:ind w:firstLine="709"/>
        <w:jc w:val="both"/>
        <w:rPr>
          <w:rFonts w:ascii="Times New Roman" w:hAnsi="Times New Roman"/>
          <w:sz w:val="24"/>
          <w:szCs w:val="24"/>
        </w:rPr>
      </w:pPr>
      <w:bookmarkStart w:id="1080" w:name="_Toc492560432"/>
      <w:bookmarkEnd w:id="975"/>
      <w:r w:rsidRPr="005F1B0E">
        <w:rPr>
          <w:rFonts w:ascii="Times New Roman" w:hAnsi="Times New Roman"/>
          <w:sz w:val="24"/>
          <w:szCs w:val="24"/>
        </w:rPr>
        <w:t xml:space="preserve">7.8.4. Тарифы, упоминаемые в настоящем Разделе Правил, являются публично доступными и размещаются Оператором Системы в открытом доступе в информационной телекоммуникационной сети «Интернет» на официальном сайте Системы по адресу: </w:t>
      </w:r>
      <w:hyperlink r:id="rId43" w:history="1">
        <w:r w:rsidRPr="005F1B0E">
          <w:rPr>
            <w:rStyle w:val="af5"/>
            <w:rFonts w:ascii="Times New Roman" w:hAnsi="Times New Roman"/>
            <w:color w:val="auto"/>
            <w:sz w:val="24"/>
            <w:szCs w:val="24"/>
          </w:rPr>
          <w:t>www.ins-ps.ru</w:t>
        </w:r>
      </w:hyperlink>
      <w:r w:rsidRPr="005F1B0E">
        <w:rPr>
          <w:rFonts w:ascii="Times New Roman" w:hAnsi="Times New Roman"/>
          <w:sz w:val="24"/>
          <w:szCs w:val="24"/>
        </w:rPr>
        <w:t>.</w:t>
      </w:r>
    </w:p>
    <w:p w14:paraId="744DF45B"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Порядок оплаты услуг по переводу денежных средств, а также порядок оплаты услуг платежной инфраструктуры, описанные в настоящем Разделе Правил, являются единообразными в Системе для всех Участников-Банков и Операторов услуг платежной инфраструктуры.</w:t>
      </w:r>
      <w:ins w:id="1081" w:author="Ожерельева Ольга Владимировна" w:date="2021-10-26T12:15:00Z">
        <w:r w:rsidR="00FE0808">
          <w:rPr>
            <w:rFonts w:ascii="Times New Roman" w:hAnsi="Times New Roman"/>
            <w:sz w:val="24"/>
            <w:szCs w:val="24"/>
          </w:rPr>
          <w:t xml:space="preserve"> </w:t>
        </w:r>
      </w:ins>
      <w:r w:rsidRPr="005F1B0E">
        <w:rPr>
          <w:szCs w:val="20"/>
        </w:rPr>
        <w:br w:type="page"/>
      </w:r>
    </w:p>
    <w:p w14:paraId="6DA43A85" w14:textId="77777777" w:rsidR="0065764C" w:rsidRPr="005F1B0E" w:rsidRDefault="0065764C" w:rsidP="0065764C">
      <w:pPr>
        <w:pStyle w:val="10"/>
        <w:rPr>
          <w:szCs w:val="20"/>
        </w:rPr>
      </w:pPr>
      <w:bookmarkStart w:id="1082" w:name="_Toc37426917"/>
      <w:bookmarkStart w:id="1083" w:name="_Toc38905278"/>
      <w:bookmarkStart w:id="1084" w:name="_Toc73978878"/>
      <w:bookmarkStart w:id="1085" w:name="_Toc69896949"/>
      <w:bookmarkStart w:id="1086" w:name="_Toc70341058"/>
      <w:bookmarkStart w:id="1087" w:name="_Toc80272772"/>
      <w:bookmarkStart w:id="1088" w:name="_Toc84518179"/>
      <w:bookmarkStart w:id="1089" w:name="_Toc86145164"/>
      <w:bookmarkStart w:id="1090" w:name="_Toc492560435"/>
      <w:bookmarkEnd w:id="1080"/>
      <w:r w:rsidRPr="005F1B0E">
        <w:rPr>
          <w:szCs w:val="20"/>
        </w:rPr>
        <w:lastRenderedPageBreak/>
        <w:t>Приложение №1</w:t>
      </w:r>
      <w:r w:rsidRPr="005F1B0E">
        <w:br/>
      </w:r>
      <w:r w:rsidRPr="005F1B0E">
        <w:rPr>
          <w:szCs w:val="20"/>
        </w:rPr>
        <w:t>к Правилам Страховой платежной системы</w:t>
      </w:r>
      <w:bookmarkEnd w:id="1082"/>
      <w:bookmarkEnd w:id="1083"/>
      <w:bookmarkEnd w:id="1084"/>
      <w:bookmarkEnd w:id="1085"/>
      <w:bookmarkEnd w:id="1086"/>
      <w:bookmarkEnd w:id="1087"/>
      <w:bookmarkEnd w:id="1088"/>
      <w:bookmarkEnd w:id="1089"/>
    </w:p>
    <w:p w14:paraId="5065FD12" w14:textId="183CC7B5" w:rsidR="0065764C" w:rsidRPr="005F1B0E" w:rsidRDefault="0065764C" w:rsidP="0065764C">
      <w:pPr>
        <w:pStyle w:val="10"/>
        <w:rPr>
          <w:szCs w:val="24"/>
        </w:rPr>
      </w:pPr>
      <w:bookmarkStart w:id="1091" w:name="_Toc37426918"/>
      <w:bookmarkStart w:id="1092" w:name="_Toc38905279"/>
      <w:bookmarkStart w:id="1093" w:name="_Toc73978879"/>
      <w:bookmarkStart w:id="1094" w:name="_Toc69896950"/>
      <w:bookmarkStart w:id="1095" w:name="_Toc70341059"/>
      <w:bookmarkStart w:id="1096" w:name="_Toc80272773"/>
      <w:bookmarkStart w:id="1097" w:name="_Toc84518180"/>
      <w:bookmarkStart w:id="1098" w:name="_Toc86145165"/>
      <w:r w:rsidRPr="005F1B0E">
        <w:rPr>
          <w:szCs w:val="24"/>
        </w:rPr>
        <w: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участии в осуществлении переводов денежных средств, предусмотренных пунктами «а» и «а</w:t>
      </w:r>
      <w:proofErr w:type="gramStart"/>
      <w:r w:rsidRPr="005F1B0E">
        <w:rPr>
          <w:szCs w:val="24"/>
          <w:vertAlign w:val="superscript"/>
        </w:rPr>
        <w:t>1</w:t>
      </w:r>
      <w:proofErr w:type="gramEnd"/>
      <w:r w:rsidRPr="005F1B0E">
        <w:rPr>
          <w:szCs w:val="24"/>
        </w:rPr>
        <w:t>» Раздела 2 Правил</w:t>
      </w:r>
      <w:bookmarkEnd w:id="1091"/>
      <w:bookmarkEnd w:id="1092"/>
      <w:bookmarkEnd w:id="1093"/>
      <w:bookmarkEnd w:id="1094"/>
      <w:bookmarkEnd w:id="1095"/>
      <w:bookmarkEnd w:id="1096"/>
      <w:bookmarkEnd w:id="1097"/>
      <w:bookmarkEnd w:id="1098"/>
    </w:p>
    <w:p w14:paraId="73AA8602" w14:textId="77777777" w:rsidR="0065764C" w:rsidRPr="005F1B0E" w:rsidRDefault="0065764C" w:rsidP="0065764C">
      <w:pPr>
        <w:spacing w:after="0" w:line="240" w:lineRule="auto"/>
        <w:ind w:firstLine="709"/>
        <w:jc w:val="both"/>
        <w:rPr>
          <w:rFonts w:ascii="Times New Roman" w:hAnsi="Times New Roman"/>
          <w:b/>
          <w:sz w:val="24"/>
          <w:szCs w:val="24"/>
        </w:rPr>
      </w:pPr>
      <w:r w:rsidRPr="005F1B0E">
        <w:rPr>
          <w:rFonts w:ascii="Times New Roman" w:hAnsi="Times New Roman"/>
          <w:b/>
          <w:sz w:val="24"/>
          <w:szCs w:val="24"/>
        </w:rPr>
        <w:t>Договор банковского счета должен содержать следующие условия:</w:t>
      </w:r>
    </w:p>
    <w:p w14:paraId="6FE3FF3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 Счет гарантийного фонда Платежной системы Участника-Страховщика должен обслуживаться подразделением Участника-Банка, расположенным в г. Москве.</w:t>
      </w:r>
    </w:p>
    <w:p w14:paraId="18C226C4"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2. Счет гарантийного фонда Платежной системы Участника-Страховщика открывается в валюте Российской Федерации.</w:t>
      </w:r>
    </w:p>
    <w:p w14:paraId="6B55DB95"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 Участник-Банк принимает на Счет гарантийного фонда Платежной системы Участника-Страховщика денежные средства в размере, определенном Оператором Системы.</w:t>
      </w:r>
    </w:p>
    <w:p w14:paraId="57D5CDAD"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4. Договор банковского счета заключается без указания срока его действия (является бессрочным).</w:t>
      </w:r>
    </w:p>
    <w:p w14:paraId="40404B13"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5. Договор банковского счета заключается с особыми условиями пользования денежными средствами, находящимися на Счете гарантийного фонда Платежной системы Участника-Страховщика, в том числе возврата Участнику-Страховщику (владельцу счета) указанных денежных средств (или их части), а именно (без дополнительных распоряжений Участника-Страховщика):</w:t>
      </w:r>
    </w:p>
    <w:p w14:paraId="7D8D00F3"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на основании Распоряжений Оператора Системы о переводе денежных средств со Счета гарантийного фонда Платежной системы Участника-Страховщика для расчета с иными Участниками-Страховщиками при условии недостаточности денежных средств на счетах Участника-Страховщика или в случае наличия ограничений на осуществление операций по счетам Участника-Страховщика, открытых им в Расчетном центре для расчета с Участниками-Страховщиками.</w:t>
      </w:r>
    </w:p>
    <w:p w14:paraId="256A5D7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на основании Распоряжений Оператора Системы, либо на основании распоряжений Участника-Страховщика с согласия Оператора Системы о переводе денежных средств со Счета гарантийного фонда Платежной системы Участника-Страховщика на иной его (Участника-Страховщика) счет, в случае признания такого Участника-Страховщика банкротом либо его желания отказаться от участия в Системе (прекратить участие в Системе).</w:t>
      </w:r>
    </w:p>
    <w:p w14:paraId="7C8F98EE"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6. Договор банковского счета должен предусматривать возможность увеличения Участником-Страховщиком размера денежных средств, находящихся на Счете гарантийного фонда Платежной Системы такого Участника-Страховщика в течение срока действия договора.</w:t>
      </w:r>
    </w:p>
    <w:p w14:paraId="2BEADD58"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7. Договор банковского счета должен предусматривать возможность уменьшения размера денежных средств, находящихся на Счете гарантийного фонда Платежной Системы такого Участника-Страховщика в течение срока действия договора только на основании согласия Оператора Системы на возврат части денежных средств, находящихся </w:t>
      </w:r>
      <w:r w:rsidRPr="005F1B0E">
        <w:rPr>
          <w:rFonts w:ascii="Times New Roman" w:hAnsi="Times New Roman"/>
          <w:sz w:val="24"/>
          <w:szCs w:val="24"/>
        </w:rPr>
        <w:lastRenderedPageBreak/>
        <w:t>на счете, либо на основании распоряжения Участника-Страховщика при условии предоставления письменного согласия Оператора Системы.</w:t>
      </w:r>
    </w:p>
    <w:p w14:paraId="6C3A4E9C"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8. В случае истребования Оператором Системы денежных средств, находящихся на Счете гарантийного фонда Платежной Системы такого Участника-Страховщика (не связанного с возвратом их Участнику-Страховщику, открывшему счет), Участник-Страховщик обязан в течение 2 (двух) рабочих дней с даты перевода денежных средств с его Счета гарантийного фонда Платежной Системы восстановить гарантийный взнос в размере, рассчитанном в соответствии с пунктом 5.4.1 (для пункта «а» Раздела 2 Правил) или 5.7.1 (для пункта «а</w:t>
      </w:r>
      <w:r w:rsidRPr="005F1B0E">
        <w:rPr>
          <w:rFonts w:ascii="Times New Roman" w:hAnsi="Times New Roman"/>
          <w:sz w:val="24"/>
          <w:szCs w:val="24"/>
          <w:vertAlign w:val="superscript"/>
        </w:rPr>
        <w:t>1</w:t>
      </w:r>
      <w:r w:rsidRPr="005F1B0E">
        <w:rPr>
          <w:rFonts w:ascii="Times New Roman" w:hAnsi="Times New Roman"/>
          <w:sz w:val="24"/>
          <w:szCs w:val="24"/>
        </w:rPr>
        <w:t>» Раздела 2 Правил) Правил Системы на последнюю расчетную дату.</w:t>
      </w:r>
    </w:p>
    <w:p w14:paraId="13E6A81E"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9. Досрочное расторжение Договора банковского счета возможно по инициативе Участника-Страховщика только в случае предоставления письменного согласия Оператора Системы.</w:t>
      </w:r>
    </w:p>
    <w:p w14:paraId="12CC3AAD"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 Договор банковского счета должен налагать на Участник-Банк следующие обязательства:</w:t>
      </w:r>
    </w:p>
    <w:p w14:paraId="3FF3C608"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10.1. Обеспечить Оператора Системы системой Интернет Клиент Банк или системой электронного документооборота с применением электронной подписи.</w:t>
      </w:r>
    </w:p>
    <w:p w14:paraId="0600E9D1"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10.2. При получении до 10:30 дня открытия расчетной сессии (для пункта «а</w:t>
      </w:r>
      <w:r w:rsidRPr="005F1B0E">
        <w:rPr>
          <w:rFonts w:ascii="Times New Roman" w:hAnsi="Times New Roman"/>
          <w:sz w:val="24"/>
          <w:szCs w:val="24"/>
          <w:vertAlign w:val="superscript"/>
        </w:rPr>
        <w:t>1</w:t>
      </w:r>
      <w:r w:rsidRPr="005F1B0E">
        <w:rPr>
          <w:rFonts w:ascii="Times New Roman" w:hAnsi="Times New Roman"/>
          <w:sz w:val="24"/>
          <w:szCs w:val="24"/>
        </w:rPr>
        <w:t xml:space="preserve">» Раздела 2 Правил) и до 12:00 (для пункта «а» Раздела 2 Правил) Распоряжения Оператора Системы о переводе денежных средств Участник-Банк обязан произвести </w:t>
      </w:r>
      <w:r w:rsidRPr="005F1B0E">
        <w:rPr>
          <w:rFonts w:ascii="Times New Roman" w:eastAsia="Batang" w:hAnsi="Times New Roman"/>
          <w:sz w:val="24"/>
          <w:szCs w:val="24"/>
        </w:rPr>
        <w:t xml:space="preserve">списание денежных средств </w:t>
      </w:r>
      <w:r w:rsidRPr="005F1B0E">
        <w:rPr>
          <w:rFonts w:ascii="Times New Roman" w:hAnsi="Times New Roman"/>
          <w:sz w:val="24"/>
          <w:szCs w:val="24"/>
        </w:rPr>
        <w:t>с собственного корреспондентского счета, открытого в Банке России,</w:t>
      </w:r>
      <w:r w:rsidRPr="005F1B0E">
        <w:rPr>
          <w:szCs w:val="24"/>
        </w:rPr>
        <w:t xml:space="preserve"> </w:t>
      </w:r>
      <w:r w:rsidRPr="005F1B0E">
        <w:rPr>
          <w:rFonts w:ascii="Times New Roman" w:hAnsi="Times New Roman"/>
          <w:sz w:val="24"/>
          <w:szCs w:val="24"/>
        </w:rPr>
        <w:t>либо с собственного корреспондентского счета, открытого в Расчетном центре, способом, обеспечивающим перечисление денежных средств в режиме реального времени, минуя рейсовую систему отправки платежей, в срок не позднее 12:00 (для пункта «а</w:t>
      </w:r>
      <w:r w:rsidRPr="005F1B0E">
        <w:rPr>
          <w:rFonts w:ascii="Times New Roman" w:hAnsi="Times New Roman"/>
          <w:sz w:val="24"/>
          <w:szCs w:val="24"/>
          <w:vertAlign w:val="superscript"/>
        </w:rPr>
        <w:t>1</w:t>
      </w:r>
      <w:r w:rsidRPr="005F1B0E">
        <w:rPr>
          <w:rFonts w:ascii="Times New Roman" w:hAnsi="Times New Roman"/>
          <w:sz w:val="24"/>
          <w:szCs w:val="24"/>
        </w:rPr>
        <w:t>» Раздела 2 Правил) и в срок не позднее 14:00 (для пункта «а» Раздела 2 Правил) дня получения Распоряжения/Распоряжений</w:t>
      </w:r>
      <w:r w:rsidRPr="005F1B0E">
        <w:rPr>
          <w:rFonts w:ascii="Times New Roman" w:eastAsia="Batang" w:hAnsi="Times New Roman"/>
          <w:sz w:val="24"/>
          <w:szCs w:val="24"/>
        </w:rPr>
        <w:t xml:space="preserve"> </w:t>
      </w:r>
      <w:r w:rsidRPr="005F1B0E">
        <w:rPr>
          <w:rFonts w:ascii="Times New Roman" w:hAnsi="Times New Roman"/>
          <w:sz w:val="24"/>
          <w:szCs w:val="24"/>
        </w:rPr>
        <w:t xml:space="preserve">в сумме и по реквизитам, указанным в данном распоряжении (в данных распоряжениях). </w:t>
      </w:r>
    </w:p>
    <w:p w14:paraId="6C16A049"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Требование настоящего пункта не применяется к Договору банковского счета Участника-Банка, являющегося Расчетным центром в Платежной системе (осуществление перечислений денежных средств производится в соответствии с установленным Правилами временным регламентом).</w:t>
      </w:r>
    </w:p>
    <w:p w14:paraId="3B0FF48D"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10.3. Распоряжение может быть направлено по реквизитам Участника-Банка, указанным в Договоре банковского счета или в виде электронного документа, направляемого Участнику-Банку по системе Интернет Клиент Банк в соответствии с договором, на основании которого Оператору Системы установлена система Интернет Клиент Банк, заключенным между Оператором Системы и Участником-Банком.</w:t>
      </w:r>
    </w:p>
    <w:p w14:paraId="6E258B94"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Распоряжение считается полученным Участником-Банком:</w:t>
      </w:r>
    </w:p>
    <w:p w14:paraId="31689C1C"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при отправке распоряжения в виде электронного документа — в момент завершения процедуры дешифрования файла электронного документа при условии положительного результата, полученного при проверке электронной подписи;</w:t>
      </w:r>
    </w:p>
    <w:p w14:paraId="1539B504"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 при отправке распоряжения на бумажном носителе — в дату и время, указанные уполномоченным лицом Участника-Банка для принятия корреспонденции, передаваемой курьером, в расписке (акте приема-передачи) о получении оригинала </w:t>
      </w:r>
      <w:r w:rsidRPr="005F1B0E">
        <w:rPr>
          <w:rFonts w:ascii="Times New Roman" w:hAnsi="Times New Roman" w:cs="Arial"/>
          <w:bCs/>
          <w:iCs/>
          <w:sz w:val="24"/>
          <w:szCs w:val="24"/>
          <w:shd w:val="clear" w:color="auto" w:fill="FFFFFF"/>
        </w:rPr>
        <w:t>Распоряж</w:t>
      </w:r>
      <w:r w:rsidRPr="005F1B0E">
        <w:rPr>
          <w:rFonts w:ascii="Times New Roman" w:hAnsi="Times New Roman"/>
          <w:sz w:val="24"/>
          <w:szCs w:val="24"/>
        </w:rPr>
        <w:t>ения.</w:t>
      </w:r>
    </w:p>
    <w:p w14:paraId="61E221EF"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10.4. Договор банковского счета должен предусматривать ответственность Участника-Банка за несвоевременный перевод денежных средств при поступлении Распоряжения Оператора Системы о востребовании денежных средств (их части).</w:t>
      </w:r>
    </w:p>
    <w:p w14:paraId="3B3CB29A"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11. Договор банковского счета должен содержать поручение Участника-Страховщика Участнику-Банку его обязанности:</w:t>
      </w:r>
    </w:p>
    <w:p w14:paraId="229CA38D"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w:t>
      </w:r>
    </w:p>
    <w:p w14:paraId="6E3B176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не позднее 1 (одного) рабочего дня, следующего за датой получения запроса, отвечать на запросы Оператора Системы за период, указанный в запросе,</w:t>
      </w:r>
    </w:p>
    <w:p w14:paraId="6BFD0F86"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lastRenderedPageBreak/>
        <w:t>- предоставлять запрашиваемую информацию в целях осуществления последним мониторинга открытого Участнику-Страховщику Счета гарантийного фонда Платежной Системы не позднее 1 (одного) рабочего дня, следующего за датой совершения соответствующей операции по счету.</w:t>
      </w:r>
    </w:p>
    <w:p w14:paraId="66496A8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Предоставление информации, указанной в настоящем пункте, Оператору Системы, а также направление запросов Участнику-Банку осуществляется способом, обеспечивающим защиту указанной информации от несанкционированного доступа к ней третьих лиц.</w:t>
      </w:r>
    </w:p>
    <w:p w14:paraId="2987ED8C"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При невозможности направления информации/запросов способом, обеспечивающим защиту указанной информации от несанкционированного доступа к ней третьих лиц, информация направляется по адресу электронной почты </w:t>
      </w:r>
      <w:hyperlink r:id="rId44" w:history="1">
        <w:r w:rsidRPr="005F1B0E">
          <w:rPr>
            <w:rFonts w:ascii="Times New Roman" w:hAnsi="Times New Roman"/>
            <w:sz w:val="24"/>
            <w:szCs w:val="24"/>
          </w:rPr>
          <w:t>ins-ps@ins-ps.ru</w:t>
        </w:r>
      </w:hyperlink>
      <w:r w:rsidRPr="005F1B0E">
        <w:rPr>
          <w:rFonts w:ascii="Times New Roman" w:hAnsi="Times New Roman"/>
          <w:sz w:val="24"/>
          <w:szCs w:val="24"/>
        </w:rPr>
        <w:t xml:space="preserve"> с последующим направлением письменного уведомления Оператору Системы по адресу: 115093, г. Москва, ул. Люсиновская, д.27, стр.3. </w:t>
      </w:r>
    </w:p>
    <w:p w14:paraId="5EB0D20C"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12. Договор банковского счета должен содержать следующие приложения:</w:t>
      </w:r>
    </w:p>
    <w:p w14:paraId="40770D6C"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12.1. Типовая форма уведомления Оператора Системы обо всех операциях по Счету гарантийного фонда Платежной Системы Участника-Страховщика.</w:t>
      </w:r>
    </w:p>
    <w:p w14:paraId="324AB3C3"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13. Договор банковского счета должен быть составлен в трех экземплярах, по одному для Участника-Банка, Участника-Страховщика и Оператора Системы.</w:t>
      </w:r>
    </w:p>
    <w:p w14:paraId="76DF1D46" w14:textId="77777777" w:rsidR="0065764C" w:rsidRPr="005F1B0E" w:rsidRDefault="0065764C" w:rsidP="0065764C">
      <w:pPr>
        <w:spacing w:after="0" w:line="240" w:lineRule="auto"/>
        <w:rPr>
          <w:rFonts w:ascii="Arial" w:hAnsi="Arial" w:cs="Arial"/>
          <w:b/>
          <w:bCs/>
          <w:kern w:val="32"/>
          <w:sz w:val="24"/>
          <w:szCs w:val="32"/>
        </w:rPr>
      </w:pPr>
      <w:r w:rsidRPr="005F1B0E">
        <w:br w:type="page"/>
      </w:r>
    </w:p>
    <w:p w14:paraId="6872F3AC" w14:textId="77777777" w:rsidR="0065764C" w:rsidRPr="005F1B0E" w:rsidRDefault="0065764C" w:rsidP="0065764C">
      <w:pPr>
        <w:pStyle w:val="10"/>
        <w:rPr>
          <w:rFonts w:ascii="Times New Roman" w:hAnsi="Times New Roman"/>
          <w:sz w:val="24"/>
          <w:szCs w:val="24"/>
        </w:rPr>
      </w:pPr>
      <w:bookmarkStart w:id="1099" w:name="_Toc492560433"/>
      <w:bookmarkStart w:id="1100" w:name="_Toc37426919"/>
      <w:bookmarkStart w:id="1101" w:name="_Toc38905280"/>
      <w:bookmarkStart w:id="1102" w:name="_Toc73978880"/>
      <w:bookmarkStart w:id="1103" w:name="_Toc69896951"/>
      <w:bookmarkStart w:id="1104" w:name="_Toc70341060"/>
      <w:bookmarkStart w:id="1105" w:name="_Toc80272774"/>
      <w:bookmarkStart w:id="1106" w:name="_Toc84518181"/>
      <w:bookmarkStart w:id="1107" w:name="_Toc86145166"/>
      <w:r w:rsidRPr="005F1B0E">
        <w:lastRenderedPageBreak/>
        <w:t>Приложение №2</w:t>
      </w:r>
      <w:r w:rsidRPr="005F1B0E">
        <w:br/>
        <w:t>к Правилам Страховой платежной системы</w:t>
      </w:r>
      <w:r w:rsidRPr="005F1B0E">
        <w:br/>
      </w:r>
      <w:r w:rsidRPr="005F1B0E">
        <w:br/>
      </w:r>
      <w:r w:rsidRPr="005F1B0E">
        <w:rPr>
          <w:szCs w:val="24"/>
        </w:rPr>
        <w: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«б» Раздела 2 Правил</w:t>
      </w:r>
      <w:bookmarkEnd w:id="1099"/>
      <w:bookmarkEnd w:id="1100"/>
      <w:bookmarkEnd w:id="1101"/>
      <w:bookmarkEnd w:id="1102"/>
      <w:bookmarkEnd w:id="1103"/>
      <w:bookmarkEnd w:id="1104"/>
      <w:bookmarkEnd w:id="1105"/>
      <w:bookmarkEnd w:id="1106"/>
      <w:bookmarkEnd w:id="1107"/>
      <w:r w:rsidRPr="005F1B0E">
        <w:rPr>
          <w:szCs w:val="24"/>
        </w:rPr>
        <w:t xml:space="preserve"> </w:t>
      </w:r>
    </w:p>
    <w:p w14:paraId="1CFB0765" w14:textId="77777777" w:rsidR="0065764C" w:rsidRPr="005F1B0E" w:rsidRDefault="0065764C" w:rsidP="0065764C">
      <w:pPr>
        <w:spacing w:after="0" w:line="240" w:lineRule="auto"/>
        <w:ind w:firstLine="709"/>
        <w:jc w:val="both"/>
        <w:rPr>
          <w:rFonts w:ascii="Times New Roman" w:hAnsi="Times New Roman"/>
          <w:b/>
          <w:sz w:val="24"/>
          <w:szCs w:val="24"/>
        </w:rPr>
      </w:pPr>
      <w:r w:rsidRPr="005F1B0E">
        <w:rPr>
          <w:rFonts w:ascii="Times New Roman" w:hAnsi="Times New Roman"/>
          <w:b/>
          <w:sz w:val="24"/>
          <w:szCs w:val="24"/>
        </w:rPr>
        <w:t>Договор банковского счета должен содержать следующие условия:</w:t>
      </w:r>
    </w:p>
    <w:p w14:paraId="65577579" w14:textId="77777777" w:rsidR="0065764C" w:rsidRPr="005F1B0E" w:rsidRDefault="0065764C" w:rsidP="0065764C">
      <w:pPr>
        <w:spacing w:after="0" w:line="240" w:lineRule="auto"/>
        <w:ind w:firstLine="709"/>
        <w:jc w:val="both"/>
        <w:rPr>
          <w:rFonts w:ascii="Times New Roman" w:hAnsi="Times New Roman"/>
          <w:sz w:val="24"/>
          <w:szCs w:val="24"/>
        </w:rPr>
      </w:pPr>
    </w:p>
    <w:p w14:paraId="67427D3E"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 Счет гарантийного фонда Платежной системы Участника-Страховщика должен обслуживаться подразделением Участника-Банка, расположенным в г. Москве.</w:t>
      </w:r>
    </w:p>
    <w:p w14:paraId="7CCBAF00"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2. Счет гарантийного фонда Платежной системы Участника-Страховщика открывается в валюте Российской Федерации.</w:t>
      </w:r>
    </w:p>
    <w:p w14:paraId="2D05A064"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 Участник-Банк принимает на Счет гарантийного фонда Платежной системы Участника-Страховщика денежные средства в размере, определенном Оператором Системы.</w:t>
      </w:r>
    </w:p>
    <w:p w14:paraId="4BE6ECE0"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4. Договор банковского счета заключается без указания срока его действия (является бессрочным).</w:t>
      </w:r>
    </w:p>
    <w:p w14:paraId="751A3154"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5. Договор банковского счета заключается с особыми условиями пользования денежными средствами, находящимися на Счете гарантийного фонда Платежной системы Участника-Страховщика, в том числе возврата Участнику-Страховщику (владельцу счета) указанных денежных средств (или их части), а именно (без дополнительных распоряжений Участника-Страховщика):</w:t>
      </w:r>
    </w:p>
    <w:p w14:paraId="08E3493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на основании распоряжений Оператора Системы о переводе денежных средств со Счета гарантийного фонда Платежной системы Участника-Страховщика для расчета с иными Участниками-Страховщиками при условии недостаточности денежных средств на счетах Участника-Страховщика или в случае наличия ограничений на осуществление операций по счетам Участника-Страховщика, открытых им в Расчетном центре для расчета в Системе.</w:t>
      </w:r>
    </w:p>
    <w:p w14:paraId="127BC960"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на основании распоряжений Оператора Системы, либо на основании распоряжений Участника-Страховщика с согласия Оператора Системы о переводе денежных средств со Счета гарантийного фонда Платежной системы Участника-Страховщика на иной его (Участника-Страховщика) счет, в случае признания такого Участника-Страховщика банкротом либо его желания отказаться от участия в Системе (прекратить участие в Системе).</w:t>
      </w:r>
    </w:p>
    <w:p w14:paraId="31E922EB"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6. Договор банковского счета должен предусматривать возможность увеличения Участником-Страховщиком размера денежных средств, находящихся на Счете гарантийного фонда Платежной Системы такого Участника-Страховщика в течение срока действия Договора банковского счета.</w:t>
      </w:r>
    </w:p>
    <w:p w14:paraId="57ED704E"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7. Договор банковского счета должен предусматривать возможность уменьшения размера денежных средств, находящихся на Счете гарантийного фонда Платежной Системы такого Участника-Страховщика в течение срока действия Договора банковского счета только на основании согласия Оператора Системы на возврат части денежных </w:t>
      </w:r>
      <w:r w:rsidRPr="005F1B0E">
        <w:rPr>
          <w:rFonts w:ascii="Times New Roman" w:hAnsi="Times New Roman"/>
          <w:sz w:val="24"/>
          <w:szCs w:val="24"/>
        </w:rPr>
        <w:lastRenderedPageBreak/>
        <w:t>средств, находящихся на счете, либо на основании распоряжения Участника-Страховщика при условии предоставления письменного согласия Оператора Системы.</w:t>
      </w:r>
    </w:p>
    <w:p w14:paraId="4AFA3F7F"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8. В случае истребования Оператором Системы денежных средств, находящихся на Счете гарантийного фонда Платежной Системы такого Участника-Страховщика (не связанного с возвратом их Участнику-Страховщику, открывшему счет), Участник-Страховщик обязан в течение 2 (двух) рабочих дней с даты перевода денежных средств с его Счета гарантийного фонда Платежной Системы восстановить гарантийный взнос в размере, рассчитанном в соответствии с пунктом 5.5.1 Правил Системы на последнюю расчетную дату календарного квартала, но не менее расчетного значения по итогам расчетов за первый квартал календарного года.</w:t>
      </w:r>
    </w:p>
    <w:p w14:paraId="7D62B8D5"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9. Досрочное расторжение Договора банковского счета возможно по инициативе Участника-Страховщика только в случае предоставления письменного согласия Оператора Системы.</w:t>
      </w:r>
    </w:p>
    <w:p w14:paraId="4F59D171"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 Договор банковского счета должен налагать на Участник-Банк следующие обязательства:</w:t>
      </w:r>
    </w:p>
    <w:p w14:paraId="43C4C4E0"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10.1. Обеспечить Оператора Системы системой Интернет Клиент Банк или системой электронного документооборота с применением электронной подписи.</w:t>
      </w:r>
    </w:p>
    <w:p w14:paraId="6EC1A3A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10.2. При получении Распоряжения Оператора Системы, денежные средства в размере, указанном в данном распоряжении, должны быть перечислены по указанным в нем банковским реквизитам Участника-Страховщика, Партнера не позднее 18:00 рабочего дня, следующего за днем получения Распоряжения.</w:t>
      </w:r>
    </w:p>
    <w:p w14:paraId="15AF6B06" w14:textId="77777777" w:rsidR="0065764C" w:rsidRPr="005F1B0E" w:rsidRDefault="0065764C" w:rsidP="0065764C">
      <w:pPr>
        <w:spacing w:after="0" w:line="240" w:lineRule="auto"/>
        <w:ind w:firstLine="567"/>
        <w:contextualSpacing/>
        <w:jc w:val="both"/>
        <w:rPr>
          <w:rFonts w:ascii="Times New Roman" w:hAnsi="Times New Roman"/>
          <w:sz w:val="24"/>
          <w:szCs w:val="24"/>
        </w:rPr>
      </w:pPr>
      <w:r w:rsidRPr="005F1B0E">
        <w:rPr>
          <w:rFonts w:ascii="Times New Roman" w:hAnsi="Times New Roman"/>
          <w:sz w:val="24"/>
          <w:szCs w:val="24"/>
        </w:rPr>
        <w:t xml:space="preserve">Требование настоящего пункта не применяется к Договору банковского счета Участника-Банка, являющегося Расчетным центром в Платежной системе (осуществление перечислений денежных средств производится в соответствии с установленным Правилами временным регламентом). </w:t>
      </w:r>
    </w:p>
    <w:p w14:paraId="05A991AF"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10.3. Распоряжение может быть направлено по реквизитам Участника-Банка, указанным в Договоре банковского счета или в виде электронного документа, направляемого Участнику-Банку по системе Интернет Клиент Банк в соответствии с договором, на основании которого Оператору Системы установлена система Интернет Клиент Банк, заключенным между Оператором Системы и Участником-Банком.</w:t>
      </w:r>
    </w:p>
    <w:p w14:paraId="5546AB8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Распоряжение считается полученным Участником-Банком:</w:t>
      </w:r>
    </w:p>
    <w:p w14:paraId="132E7844"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при отправке Распоряжения Оператора в виде электронного документа — в момент завершения процедуры дешифрования файла электронного документа при условии положительного результата, полученного при проверке электронной подписи;</w:t>
      </w:r>
    </w:p>
    <w:p w14:paraId="78C87A9A"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при отправке Распоряжения Оператора на бумажном носителе — в дату и время, указанные уполномоченным лицом Участника-Банка для принятия корреспонденции, передаваемой курьером, в расписке (акте приема-передачи) о получении оригинала Распоряжения Оператора.</w:t>
      </w:r>
    </w:p>
    <w:p w14:paraId="3E146519"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10.4. Договор банковского счета должен предусматривать ответственность Участника-Банка за несвоевременный перевод денежных средств при поступлении Распоряжения Оператора Системы о востребовании денежных средств (их части).</w:t>
      </w:r>
    </w:p>
    <w:p w14:paraId="2F77535D"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11. Договор банковского счета должен содержать поручение Участника-Страховщика Участнику-Банку его обязанности:</w:t>
      </w:r>
    </w:p>
    <w:p w14:paraId="0FC5E41D"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w:t>
      </w:r>
    </w:p>
    <w:p w14:paraId="35CCF165"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не позднее 1 (одного) рабочего дня, следующего за датой получения запроса, отвечать на запросы Оператора Системы за период, указанный в запросе,</w:t>
      </w:r>
    </w:p>
    <w:p w14:paraId="125586C3"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предоставлять запрашиваемую информацию в целях осуществления последним мониторинга открытого Участнику-Страховщику Счета гарантийного фонда Платежной Системы не позднее 1 (одного) рабочего дня, следующего за датой совершения соответствующей операции по счету.</w:t>
      </w:r>
    </w:p>
    <w:p w14:paraId="761F9CDC"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Предоставление информации, указанной в настоящем пункте, Оператору Системы, а также направление запросов Участнику-Банку осуществляется способом, </w:t>
      </w:r>
      <w:r w:rsidRPr="005F1B0E">
        <w:rPr>
          <w:rFonts w:ascii="Times New Roman" w:hAnsi="Times New Roman"/>
          <w:sz w:val="24"/>
          <w:szCs w:val="24"/>
        </w:rPr>
        <w:lastRenderedPageBreak/>
        <w:t>обеспечивающим защиту указанной информации от несанкционированного доступа к ней третьих лиц.</w:t>
      </w:r>
    </w:p>
    <w:p w14:paraId="35D1A2B4"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При невозможности направления информации/запросов способом, обеспечивающим защиту указанной информации от несанкционированного доступа к ней третьих лиц, информация направляется по адресу электронной почты </w:t>
      </w:r>
      <w:hyperlink r:id="rId45" w:history="1">
        <w:r w:rsidRPr="005F1B0E">
          <w:rPr>
            <w:rFonts w:ascii="Times New Roman" w:hAnsi="Times New Roman"/>
            <w:sz w:val="24"/>
            <w:szCs w:val="24"/>
          </w:rPr>
          <w:t>ins-ps@ins-ps.ru</w:t>
        </w:r>
      </w:hyperlink>
      <w:r w:rsidRPr="005F1B0E">
        <w:rPr>
          <w:rFonts w:ascii="Times New Roman" w:hAnsi="Times New Roman"/>
          <w:sz w:val="24"/>
          <w:szCs w:val="24"/>
        </w:rPr>
        <w:t xml:space="preserve"> с последующим направлением письменного уведомления Оператору Системы по адресу: 115093, г. Москва, ул. Люсиновская, д.27, стр.3.</w:t>
      </w:r>
    </w:p>
    <w:p w14:paraId="465B93C1"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11.1. Договор банковского счета должен содержать поручение Участника-Страховщика Участнику-Банку его обязанность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 способом, обеспечивающим защиту указанной информации от несанкционированного доступа к ней третьих лиц, а также отвечать на запросы Оператора Системы и предоставлять запрашиваемую информацию в целях осуществления последним мониторинга открытого Участнику-Страховщику Счета гарантийного фонда Платежной Системы.</w:t>
      </w:r>
    </w:p>
    <w:p w14:paraId="42402E14"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12. Договор банковского счета должен содержать следующие приложения:</w:t>
      </w:r>
    </w:p>
    <w:p w14:paraId="33347C60"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12.1. Типовая форма уведомления Оператора Системы обо всех операциях по Счету гарантийного фонда Платежной Системы Участника-Страховщика.</w:t>
      </w:r>
    </w:p>
    <w:p w14:paraId="7F9430CF" w14:textId="77777777" w:rsidR="0065764C" w:rsidRPr="005F1B0E" w:rsidRDefault="0065764C" w:rsidP="009E0C29">
      <w:pPr>
        <w:spacing w:after="0" w:line="240" w:lineRule="auto"/>
        <w:ind w:firstLine="709"/>
        <w:jc w:val="both"/>
        <w:rPr>
          <w:rFonts w:ascii="Arial" w:hAnsi="Arial" w:cs="Arial"/>
          <w:b/>
          <w:bCs/>
          <w:kern w:val="32"/>
          <w:sz w:val="24"/>
          <w:szCs w:val="32"/>
        </w:rPr>
      </w:pPr>
      <w:r w:rsidRPr="005F1B0E">
        <w:rPr>
          <w:rFonts w:ascii="Times New Roman" w:hAnsi="Times New Roman"/>
          <w:sz w:val="24"/>
          <w:szCs w:val="24"/>
        </w:rPr>
        <w:t>13. Договор специального банковского счета должен быть составлен в трех экземплярах, по одному для Участника-Банка, Участника-Страховщика и Оператора Системы.</w:t>
      </w:r>
      <w:r w:rsidRPr="005F1B0E">
        <w:br w:type="page"/>
      </w:r>
    </w:p>
    <w:p w14:paraId="73216F68" w14:textId="77777777" w:rsidR="0065764C" w:rsidRPr="005F1B0E" w:rsidRDefault="0065764C" w:rsidP="0065764C">
      <w:pPr>
        <w:pStyle w:val="10"/>
        <w:rPr>
          <w:rFonts w:ascii="Times New Roman" w:hAnsi="Times New Roman"/>
          <w:sz w:val="24"/>
          <w:szCs w:val="24"/>
        </w:rPr>
      </w:pPr>
      <w:bookmarkStart w:id="1108" w:name="_Toc492560434"/>
      <w:bookmarkStart w:id="1109" w:name="_Toc37426920"/>
      <w:bookmarkStart w:id="1110" w:name="_Toc38905281"/>
      <w:bookmarkStart w:id="1111" w:name="_Toc73978881"/>
      <w:bookmarkStart w:id="1112" w:name="_Toc69896952"/>
      <w:bookmarkStart w:id="1113" w:name="_Toc70341061"/>
      <w:bookmarkStart w:id="1114" w:name="_Toc80272775"/>
      <w:bookmarkStart w:id="1115" w:name="_Toc84518182"/>
      <w:bookmarkStart w:id="1116" w:name="_Toc86145167"/>
      <w:r w:rsidRPr="005F1B0E">
        <w:lastRenderedPageBreak/>
        <w:t>Приложение №3</w:t>
      </w:r>
      <w:r w:rsidRPr="005F1B0E">
        <w:br/>
        <w:t>к Правилам Страховой платежной системы</w:t>
      </w:r>
      <w:r w:rsidRPr="005F1B0E">
        <w:br/>
      </w:r>
      <w:r w:rsidRPr="005F1B0E">
        <w:br/>
      </w:r>
      <w:r w:rsidRPr="005F1B0E">
        <w:rPr>
          <w:szCs w:val="24"/>
        </w:rPr>
        <w: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«в» Раздела 2 Правил</w:t>
      </w:r>
      <w:bookmarkEnd w:id="1108"/>
      <w:bookmarkEnd w:id="1109"/>
      <w:bookmarkEnd w:id="1110"/>
      <w:bookmarkEnd w:id="1111"/>
      <w:bookmarkEnd w:id="1112"/>
      <w:bookmarkEnd w:id="1113"/>
      <w:bookmarkEnd w:id="1114"/>
      <w:bookmarkEnd w:id="1115"/>
      <w:bookmarkEnd w:id="1116"/>
      <w:r w:rsidRPr="005F1B0E">
        <w:rPr>
          <w:szCs w:val="24"/>
        </w:rPr>
        <w:t xml:space="preserve"> </w:t>
      </w:r>
    </w:p>
    <w:p w14:paraId="64BBCC82" w14:textId="77777777" w:rsidR="0065764C" w:rsidRPr="005F1B0E" w:rsidRDefault="0065764C" w:rsidP="0065764C">
      <w:pPr>
        <w:spacing w:after="0" w:line="240" w:lineRule="auto"/>
        <w:ind w:firstLine="709"/>
        <w:jc w:val="both"/>
        <w:rPr>
          <w:rFonts w:ascii="Times New Roman" w:hAnsi="Times New Roman"/>
          <w:b/>
          <w:sz w:val="24"/>
          <w:szCs w:val="24"/>
        </w:rPr>
      </w:pPr>
      <w:r w:rsidRPr="005F1B0E">
        <w:rPr>
          <w:rFonts w:ascii="Times New Roman" w:hAnsi="Times New Roman"/>
          <w:b/>
          <w:sz w:val="24"/>
          <w:szCs w:val="24"/>
        </w:rPr>
        <w:t>1. Договор банковского счета должен содержать следующие условия:</w:t>
      </w:r>
    </w:p>
    <w:p w14:paraId="13A18E71" w14:textId="77777777" w:rsidR="0065764C" w:rsidRPr="005F1B0E" w:rsidRDefault="0065764C" w:rsidP="0065764C">
      <w:pPr>
        <w:spacing w:after="0" w:line="240" w:lineRule="auto"/>
        <w:ind w:firstLine="709"/>
        <w:jc w:val="both"/>
        <w:rPr>
          <w:rFonts w:ascii="Times New Roman" w:hAnsi="Times New Roman"/>
          <w:sz w:val="24"/>
          <w:szCs w:val="24"/>
        </w:rPr>
      </w:pPr>
    </w:p>
    <w:p w14:paraId="37E23827"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 Счет гарантийного фонда Платежной системы Участника-Страховщика должен обслуживаться подразделением Участника-Банка, расположенным в г. Москве.</w:t>
      </w:r>
    </w:p>
    <w:p w14:paraId="7C91055C"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2. Счет гарантийного фонда Платежной системы Участника-Страховщика открывается в валюте Российской Федерации.</w:t>
      </w:r>
    </w:p>
    <w:p w14:paraId="6287886A"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 Участник-Банк принимает на Счет гарантийного фонда Платежной системы Участника-Страховщика денежные средства в размере, определенном Оператором Системы.</w:t>
      </w:r>
    </w:p>
    <w:p w14:paraId="04893D3A"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4. Договор банковского счета заключается без указания срока его действия (является бессрочным).</w:t>
      </w:r>
    </w:p>
    <w:p w14:paraId="1FFE911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5. Договор банковского счета заключается с особыми условиями пользования денежными средствами, находящимися на Счете гарантийного фонда Платежной системы Участника-Страховщика, в том числе возврата Участнику-Страховщику (владельцу счета) указанных денежных средств (или их части), а именно (без дополнительных распоряжений Участника-Страховщика):</w:t>
      </w:r>
    </w:p>
    <w:p w14:paraId="04101F75"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на основании Распоряжений Оператора Системы о переводе денежных средств со Счета гарантийного фонда Платежной системы Участника-Страховщика для расчета с иными Участниками, при условии недостаточности денежных средств на счетах Участника-Страховщика или в случае наличия ограничений на осуществление операций по счетам Участника-Страховщика, открытых им в Расчетном центре для расчета с Участниками.</w:t>
      </w:r>
    </w:p>
    <w:p w14:paraId="79937CA7"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на основании Распоряжений Оператора Системы, либо на основании распоряжений Участника-Страховщика с согласия Оператора Системы о переводе денежных средств со Счета гарантийного фонда Платежной системы Участника-Страховщика на иной его счет, в случае признания такого Участника-Страховщика банкротом либо его желания отказаться от участия в Системе (прекратить участие в Системе).</w:t>
      </w:r>
    </w:p>
    <w:p w14:paraId="2A2218DE"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6. Договор банковского счета должен предусматривать возможность увеличения Участником-Страховщиком размера денежных средств, находящихся на Счете гарантийного фонда Платежной Системы такого Участника-Страховщика в течение срока действия Договора банковского счета.</w:t>
      </w:r>
    </w:p>
    <w:p w14:paraId="7920BC69"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7. Договор банковского счета должен предусматривать возможность уменьшения размера денежных средств, находящихся на Счете гарантийного фонда Платежной Системы такого Участника-Страховщика в течение срока действия Договора банковского счета только на основании согласия Оператора Системы на возврат части денежных </w:t>
      </w:r>
      <w:r w:rsidRPr="005F1B0E">
        <w:rPr>
          <w:rFonts w:ascii="Times New Roman" w:hAnsi="Times New Roman"/>
          <w:sz w:val="24"/>
          <w:szCs w:val="24"/>
        </w:rPr>
        <w:lastRenderedPageBreak/>
        <w:t>средств, находящихся на счете, либо на основании распоряжения Участника-Страховщика при условии предоставления письменного согласия Оператора Системы.</w:t>
      </w:r>
    </w:p>
    <w:p w14:paraId="77E8F816"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8. В случае истребования Оператором Системы денежных средств, находящихся на Счете гарантийного фонда Платежной Системы такого Участника-Страховщика (не связанного с возвратом их Участнику-Страховщику, открывшему счет), Участник-Страховщик обязан в течение 2 (двух) рабочих дней с даты перевода денежных средств с его Счета гарантийного фонда Платежной Системы восстановить гарантийный взнос в размере, рассчитанном в соответствии с пунктом 5.6.1 Правил Системы на последнюю расчетную дату календарного квартала, но не менее расчетного значения по итогам расчетов за второй квартал календарного года.</w:t>
      </w:r>
    </w:p>
    <w:p w14:paraId="3F824C38"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9. Досрочное расторжение Договора банковского счета возможно по инициативе Участника-Страховщика только в случае предоставления письменного согласия Оператора Системы.</w:t>
      </w:r>
    </w:p>
    <w:p w14:paraId="04B2CD4D"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 Договор банковского счета должен налагать на Участник-Банк следующие обязательства:</w:t>
      </w:r>
    </w:p>
    <w:p w14:paraId="5A7AA4FD"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10.1. Обеспечить Оператора Системы системой Интернет Клиент Банк или системой электронного документооборота с применением электронной подписи.</w:t>
      </w:r>
    </w:p>
    <w:p w14:paraId="2E186995"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10.2. При получении Распоряжения Оператора Системы, денежные средства в размере, указанном в распоряжении, должны быть перечислены по указанным в Распоряжении Оператора банковским реквизитам Участника-Страховщика не позднее 18:00 рабочего дня, следующего за днем получения распоряжения.</w:t>
      </w:r>
    </w:p>
    <w:p w14:paraId="799753A4"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Требование настоящего пункта не применяется к Договору банковского счета Участника-Банка, являющегося Расчетным центром в Платежной системе (осуществление перечислений денежных средств производится в соответствии с установленным Правилами временным регламентом).</w:t>
      </w:r>
    </w:p>
    <w:p w14:paraId="3D70A49A"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10.3. Распоряжение Оператора может быть направлено по реквизитам Участника-Банка, указанным в Договоре банковского счета или в виде электронного документа, направляемого Участнику-Банку по системе Интернет Клиент Банк в соответствии с договором, на основании которого Оператору Системы установлена система Интернет Клиент Банк, заключенным между Оператором Системы и Участником-Банком.</w:t>
      </w:r>
    </w:p>
    <w:p w14:paraId="256782AF"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Распоряжение Оператора считается полученным Участником-Банком:</w:t>
      </w:r>
    </w:p>
    <w:p w14:paraId="0F0D4C25"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при отправке Распоряжения Оператора в виде электронного документа — в момент завершения процедуры дешифрования файла электронного документа при условии положительного результата, полученного при проверке электронной подписи;</w:t>
      </w:r>
    </w:p>
    <w:p w14:paraId="0C2ECF6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при отправке Распоряжения Оператора на бумажном носителе — в дату и время, указанные уполномоченным лицом Участника-Банка для принятия корреспонденции, передаваемой курьером, в расписке (акте приема-передачи) о получении оригинала Распоряжения Оператора.</w:t>
      </w:r>
    </w:p>
    <w:p w14:paraId="7AD68EF5"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10.4. Договор банковского счета должен предусматривать ответственность Участника-Банка за несвоевременный перевод денежных средств при поступлении Распоряжения Оператора Системы о востребовании денежных средств (их части).</w:t>
      </w:r>
    </w:p>
    <w:p w14:paraId="14373B3A"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11. Договор банковского счета должен содержать поручение Участника-Страховщика Участнику-Банку его обязанности:</w:t>
      </w:r>
    </w:p>
    <w:p w14:paraId="25E7DB0A"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w:t>
      </w:r>
    </w:p>
    <w:p w14:paraId="4ACAE699"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не позднее 1 (одного) рабочего дня, следующего за датой получения запроса, отвечать на запросы Оператора Системы за период, указанный в запросе,</w:t>
      </w:r>
    </w:p>
    <w:p w14:paraId="64FD5EDC"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предоставлять запрашиваемую информацию в целях осуществления последним мониторинга открытого Участнику-Страховщику Счета гарантийного фонда Платежной Системы не позднее 1 (одного) рабочего дня, следующего за датой совершения соответствующей операции по счету.</w:t>
      </w:r>
    </w:p>
    <w:p w14:paraId="672D119C"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Предоставление информации, указанной в настоящем пункте, Оператору Системы, а также направление запросов Участнику-Банку осуществляется способом, </w:t>
      </w:r>
      <w:r w:rsidRPr="005F1B0E">
        <w:rPr>
          <w:rFonts w:ascii="Times New Roman" w:hAnsi="Times New Roman"/>
          <w:sz w:val="24"/>
          <w:szCs w:val="24"/>
        </w:rPr>
        <w:lastRenderedPageBreak/>
        <w:t>обеспечивающим защиту указанной информации от несанкционированного доступа к ней третьих лиц.</w:t>
      </w:r>
    </w:p>
    <w:p w14:paraId="470978E5"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При невозможности направления информации/запросов способом, обеспечивающим защиту указанной информации от несанкционированного доступа к ней третьих лиц, информация направляется по адресу электронной почты </w:t>
      </w:r>
      <w:hyperlink r:id="rId46" w:history="1">
        <w:r w:rsidRPr="005F1B0E">
          <w:rPr>
            <w:rFonts w:ascii="Times New Roman" w:hAnsi="Times New Roman"/>
            <w:sz w:val="24"/>
            <w:szCs w:val="24"/>
          </w:rPr>
          <w:t>ins-ps@ins-ps.ru</w:t>
        </w:r>
      </w:hyperlink>
      <w:r w:rsidRPr="005F1B0E">
        <w:rPr>
          <w:rFonts w:ascii="Times New Roman" w:hAnsi="Times New Roman"/>
          <w:sz w:val="24"/>
          <w:szCs w:val="24"/>
        </w:rPr>
        <w:t xml:space="preserve"> с последующим направлением письменного уведомления Оператору Системы по адресу: 115093, г. Москва, ул. Люсиновская, д.27, стр.3.</w:t>
      </w:r>
    </w:p>
    <w:p w14:paraId="516FC04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11.1. Договор банковского счета должен содержать поручение Участника-Страховщика Участнику-Банку его обязанность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 способом, обеспечивающим защиту указанной информации от несанкционированного доступа к ней третьих лиц, а также отвечать на запросы Оператора Системы и предоставлять запрашиваемую информацию в целях осуществления последним мониторинга открытого Участнику-Страховщику Счета гарантийного фонда Платежной Системы.</w:t>
      </w:r>
    </w:p>
    <w:p w14:paraId="472F805D"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12. Договор банковского счета должен содержать следующие приложения:</w:t>
      </w:r>
    </w:p>
    <w:p w14:paraId="045C4834"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12.1. Типовая форма уведомления Оператора Системы обо всех операциях по Счету гарантийного фонда Платежной Системы Участника-Страховщика.</w:t>
      </w:r>
    </w:p>
    <w:p w14:paraId="634AB341"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13. Договор специального банковского счета должен быть составлен в трех экземплярах, по одному для Участника-Банка, Участника-Страховщика и Оператора Системы.</w:t>
      </w:r>
    </w:p>
    <w:p w14:paraId="43CB9F94" w14:textId="77777777" w:rsidR="0065764C" w:rsidRPr="005F1B0E" w:rsidRDefault="0065764C" w:rsidP="0065764C">
      <w:pPr>
        <w:pStyle w:val="10"/>
        <w:rPr>
          <w:szCs w:val="24"/>
        </w:rPr>
      </w:pPr>
      <w:r w:rsidRPr="005F1B0E">
        <w:rPr>
          <w:szCs w:val="20"/>
        </w:rPr>
        <w:br w:type="page"/>
      </w:r>
      <w:bookmarkStart w:id="1117" w:name="_Toc69896953"/>
      <w:bookmarkStart w:id="1118" w:name="_Toc70341062"/>
      <w:bookmarkStart w:id="1119" w:name="_Toc73978882"/>
      <w:bookmarkStart w:id="1120" w:name="_Toc80272776"/>
      <w:bookmarkStart w:id="1121" w:name="_Toc84518183"/>
      <w:bookmarkStart w:id="1122" w:name="_Toc86145168"/>
      <w:bookmarkStart w:id="1123" w:name="_Toc492560437"/>
      <w:bookmarkStart w:id="1124" w:name="_Toc37426922"/>
      <w:bookmarkStart w:id="1125" w:name="_Toc38905283"/>
      <w:bookmarkStart w:id="1126" w:name="_Toc492560443"/>
      <w:bookmarkEnd w:id="1090"/>
      <w:r w:rsidRPr="005F1B0E">
        <w:rPr>
          <w:szCs w:val="20"/>
        </w:rPr>
        <w:lastRenderedPageBreak/>
        <w:t>Приложение №4</w:t>
      </w:r>
      <w:r w:rsidRPr="005F1B0E">
        <w:rPr>
          <w:szCs w:val="20"/>
        </w:rPr>
        <w:br/>
        <w:t>к Правилам Страховой платежной системы</w:t>
      </w:r>
      <w:r w:rsidRPr="005F1B0E">
        <w:rPr>
          <w:szCs w:val="20"/>
        </w:rPr>
        <w:br/>
      </w:r>
      <w:r w:rsidRPr="005F1B0E">
        <w:rPr>
          <w:szCs w:val="24"/>
        </w:rPr>
        <w:t>Формы документов, используемые в Системе.</w:t>
      </w:r>
      <w:bookmarkEnd w:id="1117"/>
      <w:bookmarkEnd w:id="1118"/>
      <w:bookmarkEnd w:id="1119"/>
      <w:bookmarkEnd w:id="1120"/>
      <w:bookmarkEnd w:id="1121"/>
      <w:bookmarkEnd w:id="1122"/>
    </w:p>
    <w:p w14:paraId="75B5B7DF" w14:textId="77777777" w:rsidR="0065764C" w:rsidRPr="005F1B0E" w:rsidRDefault="0065764C" w:rsidP="0065764C">
      <w:pPr>
        <w:spacing w:before="100" w:beforeAutospacing="1" w:after="100" w:afterAutospacing="1" w:line="240" w:lineRule="auto"/>
        <w:jc w:val="both"/>
        <w:rPr>
          <w:rFonts w:ascii="Times New Roman" w:hAnsi="Times New Roman"/>
          <w:b/>
          <w:color w:val="000000"/>
          <w:sz w:val="24"/>
          <w:szCs w:val="24"/>
        </w:rPr>
      </w:pPr>
      <w:r w:rsidRPr="005F1B0E">
        <w:rPr>
          <w:rFonts w:ascii="Times New Roman" w:hAnsi="Times New Roman"/>
          <w:b/>
          <w:color w:val="000000"/>
          <w:sz w:val="24"/>
          <w:szCs w:val="24"/>
        </w:rPr>
        <w:t>1. Форма Распоряжения, используемого в Системе (для всех видов переводов денежных средств в Системе)</w:t>
      </w:r>
    </w:p>
    <w:p w14:paraId="575BCE50" w14:textId="77777777" w:rsidR="0065764C" w:rsidRPr="005F1B0E" w:rsidRDefault="0065764C" w:rsidP="0065764C">
      <w:pPr>
        <w:pStyle w:val="ConsPlusNonformat"/>
        <w:jc w:val="both"/>
      </w:pPr>
      <w:r w:rsidRPr="005F1B0E">
        <w:rPr>
          <w:sz w:val="16"/>
        </w:rPr>
        <w:t xml:space="preserve">                                                                                        ┌───────┐</w:t>
      </w:r>
    </w:p>
    <w:p w14:paraId="7806A6E7" w14:textId="77777777" w:rsidR="0065764C" w:rsidRPr="005F1B0E" w:rsidRDefault="0065764C" w:rsidP="0065764C">
      <w:pPr>
        <w:pStyle w:val="ConsPlusNonformat"/>
        <w:jc w:val="both"/>
      </w:pPr>
      <w:r w:rsidRPr="005F1B0E">
        <w:rPr>
          <w:sz w:val="16"/>
        </w:rPr>
        <w:t xml:space="preserve">                                                                                        │0401061│</w:t>
      </w:r>
    </w:p>
    <w:p w14:paraId="323DF5F0" w14:textId="77777777" w:rsidR="0065764C" w:rsidRPr="005F1B0E" w:rsidRDefault="0065764C" w:rsidP="0065764C">
      <w:pPr>
        <w:pStyle w:val="ConsPlusNonformat"/>
        <w:jc w:val="both"/>
      </w:pPr>
      <w:r w:rsidRPr="005F1B0E">
        <w:rPr>
          <w:sz w:val="16"/>
        </w:rPr>
        <w:t>____________________  ____________________  ____________________                        └───────┘</w:t>
      </w:r>
    </w:p>
    <w:p w14:paraId="0E10C225" w14:textId="77777777" w:rsidR="0065764C" w:rsidRPr="005F1B0E" w:rsidRDefault="0065764C" w:rsidP="0065764C">
      <w:pPr>
        <w:pStyle w:val="ConsPlusNonformat"/>
        <w:jc w:val="both"/>
      </w:pPr>
      <w:r w:rsidRPr="005F1B0E">
        <w:rPr>
          <w:sz w:val="16"/>
        </w:rPr>
        <w:t>Поступ. в банк плат.  Оконч. срока акцепта  Списано со сч. плат.</w:t>
      </w:r>
    </w:p>
    <w:p w14:paraId="33F4C3A2" w14:textId="77777777" w:rsidR="0065764C" w:rsidRPr="005F1B0E" w:rsidRDefault="0065764C" w:rsidP="0065764C">
      <w:pPr>
        <w:pStyle w:val="ConsPlusNonformat"/>
        <w:jc w:val="both"/>
      </w:pPr>
    </w:p>
    <w:p w14:paraId="5001EE8C" w14:textId="77777777" w:rsidR="0065764C" w:rsidRPr="005F1B0E" w:rsidRDefault="0065764C" w:rsidP="0065764C">
      <w:pPr>
        <w:pStyle w:val="ConsPlusNonformat"/>
        <w:jc w:val="both"/>
      </w:pPr>
      <w:bookmarkStart w:id="1127" w:name="P1004"/>
      <w:bookmarkEnd w:id="1127"/>
      <w:r w:rsidRPr="005F1B0E">
        <w:rPr>
          <w:sz w:val="16"/>
        </w:rPr>
        <w:t>ПЛАТЕЖНОЕ ТРЕБОВАНИЕ N            ________________   __________________________________</w:t>
      </w:r>
    </w:p>
    <w:p w14:paraId="752962BF" w14:textId="77777777" w:rsidR="0065764C" w:rsidRPr="005F1B0E" w:rsidRDefault="0065764C" w:rsidP="0065764C">
      <w:pPr>
        <w:pStyle w:val="ConsPlusNonformat"/>
        <w:jc w:val="both"/>
      </w:pPr>
      <w:r w:rsidRPr="005F1B0E">
        <w:rPr>
          <w:sz w:val="16"/>
        </w:rPr>
        <w:t xml:space="preserve">                                        Дата                     Вид платежа</w:t>
      </w:r>
    </w:p>
    <w:p w14:paraId="4FBE3D2F" w14:textId="77777777" w:rsidR="0065764C" w:rsidRPr="005F1B0E" w:rsidRDefault="0065764C" w:rsidP="0065764C">
      <w:pPr>
        <w:pStyle w:val="ConsPlusNonformat"/>
        <w:jc w:val="both"/>
      </w:pPr>
    </w:p>
    <w:p w14:paraId="503E2165" w14:textId="77777777" w:rsidR="0065764C" w:rsidRPr="005F1B0E" w:rsidRDefault="0065764C" w:rsidP="0065764C">
      <w:pPr>
        <w:pStyle w:val="ConsPlusNonformat"/>
        <w:jc w:val="both"/>
      </w:pPr>
      <w:r w:rsidRPr="005F1B0E">
        <w:rPr>
          <w:sz w:val="16"/>
        </w:rPr>
        <w:t>────────┬────────────────────────────────────────────────────────────────────────┬─────────┬─────</w:t>
      </w:r>
    </w:p>
    <w:p w14:paraId="7A93FA0D" w14:textId="77777777" w:rsidR="0065764C" w:rsidRPr="005F1B0E" w:rsidRDefault="0065764C" w:rsidP="0065764C">
      <w:pPr>
        <w:pStyle w:val="ConsPlusNonformat"/>
        <w:jc w:val="both"/>
      </w:pPr>
      <w:r w:rsidRPr="005F1B0E">
        <w:rPr>
          <w:sz w:val="16"/>
        </w:rPr>
        <w:t>Условие │                                                                        │Срок для │</w:t>
      </w:r>
    </w:p>
    <w:p w14:paraId="19ECC72D" w14:textId="77777777" w:rsidR="0065764C" w:rsidRPr="005F1B0E" w:rsidRDefault="0065764C" w:rsidP="0065764C">
      <w:pPr>
        <w:pStyle w:val="ConsPlusNonformat"/>
        <w:jc w:val="both"/>
      </w:pPr>
      <w:r w:rsidRPr="005F1B0E">
        <w:rPr>
          <w:sz w:val="16"/>
        </w:rPr>
        <w:t>оплаты  │                                                                        │акцепта  │</w:t>
      </w:r>
    </w:p>
    <w:p w14:paraId="2BA1C5F7" w14:textId="77777777" w:rsidR="0065764C" w:rsidRPr="005F1B0E" w:rsidRDefault="0065764C" w:rsidP="0065764C">
      <w:pPr>
        <w:pStyle w:val="ConsPlusNonformat"/>
        <w:jc w:val="both"/>
      </w:pPr>
      <w:r w:rsidRPr="005F1B0E">
        <w:rPr>
          <w:sz w:val="16"/>
        </w:rPr>
        <w:t xml:space="preserve">        │                                                                        │         │</w:t>
      </w:r>
    </w:p>
    <w:p w14:paraId="78346C8B" w14:textId="77777777" w:rsidR="0065764C" w:rsidRPr="005F1B0E" w:rsidRDefault="0065764C" w:rsidP="0065764C">
      <w:pPr>
        <w:pStyle w:val="ConsPlusNonformat"/>
        <w:jc w:val="both"/>
      </w:pPr>
      <w:r w:rsidRPr="005F1B0E">
        <w:rPr>
          <w:sz w:val="16"/>
        </w:rPr>
        <w:t>────────┼────────────────────────────────────────────────────────────────────────┴─────────┴─────</w:t>
      </w:r>
    </w:p>
    <w:p w14:paraId="0E350C35" w14:textId="77777777" w:rsidR="0065764C" w:rsidRPr="005F1B0E" w:rsidRDefault="0065764C" w:rsidP="0065764C">
      <w:pPr>
        <w:pStyle w:val="ConsPlusNonformat"/>
        <w:jc w:val="both"/>
      </w:pPr>
      <w:r w:rsidRPr="005F1B0E">
        <w:rPr>
          <w:sz w:val="16"/>
        </w:rPr>
        <w:t>Сумма   │</w:t>
      </w:r>
    </w:p>
    <w:p w14:paraId="2421FC89" w14:textId="77777777" w:rsidR="0065764C" w:rsidRPr="005F1B0E" w:rsidRDefault="0065764C" w:rsidP="0065764C">
      <w:pPr>
        <w:pStyle w:val="ConsPlusNonformat"/>
        <w:jc w:val="both"/>
      </w:pPr>
      <w:r w:rsidRPr="005F1B0E">
        <w:rPr>
          <w:sz w:val="16"/>
        </w:rPr>
        <w:t>прописью│</w:t>
      </w:r>
    </w:p>
    <w:p w14:paraId="46E1DED9" w14:textId="77777777" w:rsidR="0065764C" w:rsidRPr="005F1B0E" w:rsidRDefault="0065764C" w:rsidP="0065764C">
      <w:pPr>
        <w:pStyle w:val="ConsPlusNonformat"/>
        <w:jc w:val="both"/>
      </w:pPr>
      <w:r w:rsidRPr="005F1B0E">
        <w:rPr>
          <w:sz w:val="16"/>
        </w:rPr>
        <w:t xml:space="preserve">        │</w:t>
      </w:r>
    </w:p>
    <w:p w14:paraId="622F04D2" w14:textId="77777777" w:rsidR="0065764C" w:rsidRPr="005F1B0E" w:rsidRDefault="0065764C" w:rsidP="0065764C">
      <w:pPr>
        <w:pStyle w:val="ConsPlusNonformat"/>
        <w:jc w:val="both"/>
      </w:pPr>
      <w:r w:rsidRPr="005F1B0E">
        <w:rPr>
          <w:sz w:val="16"/>
        </w:rPr>
        <w:t>────────┴────────────────────────────┬────────┬──────────────────────────────────────────────────</w:t>
      </w:r>
    </w:p>
    <w:p w14:paraId="40D8CBE6" w14:textId="77777777" w:rsidR="0065764C" w:rsidRPr="005F1B0E" w:rsidRDefault="0065764C" w:rsidP="0065764C">
      <w:pPr>
        <w:pStyle w:val="ConsPlusNonformat"/>
        <w:jc w:val="both"/>
      </w:pPr>
      <w:r w:rsidRPr="005F1B0E">
        <w:rPr>
          <w:sz w:val="16"/>
        </w:rPr>
        <w:t>ИНН                                  │Сумма   │</w:t>
      </w:r>
    </w:p>
    <w:p w14:paraId="581307B3" w14:textId="77777777" w:rsidR="0065764C" w:rsidRPr="005F1B0E" w:rsidRDefault="0065764C" w:rsidP="0065764C">
      <w:pPr>
        <w:pStyle w:val="ConsPlusNonformat"/>
        <w:jc w:val="both"/>
      </w:pPr>
      <w:r w:rsidRPr="005F1B0E">
        <w:rPr>
          <w:sz w:val="16"/>
        </w:rPr>
        <w:t xml:space="preserve">                                     │        │</w:t>
      </w:r>
    </w:p>
    <w:p w14:paraId="6D1B535D" w14:textId="77777777" w:rsidR="0065764C" w:rsidRPr="005F1B0E" w:rsidRDefault="0065764C" w:rsidP="0065764C">
      <w:pPr>
        <w:pStyle w:val="ConsPlusNonformat"/>
        <w:jc w:val="both"/>
      </w:pPr>
      <w:r w:rsidRPr="005F1B0E">
        <w:rPr>
          <w:sz w:val="16"/>
        </w:rPr>
        <w:t xml:space="preserve">                                     ├────────┼──────────────────────────────────────────────────</w:t>
      </w:r>
    </w:p>
    <w:p w14:paraId="4C5A01DB" w14:textId="77777777" w:rsidR="0065764C" w:rsidRPr="005F1B0E" w:rsidRDefault="0065764C" w:rsidP="0065764C">
      <w:pPr>
        <w:pStyle w:val="ConsPlusNonformat"/>
        <w:jc w:val="both"/>
      </w:pPr>
      <w:r w:rsidRPr="005F1B0E">
        <w:rPr>
          <w:sz w:val="16"/>
        </w:rPr>
        <w:t xml:space="preserve">                                     │Сч. N   │</w:t>
      </w:r>
    </w:p>
    <w:p w14:paraId="34061E21" w14:textId="77777777" w:rsidR="0065764C" w:rsidRPr="005F1B0E" w:rsidRDefault="0065764C" w:rsidP="0065764C">
      <w:pPr>
        <w:pStyle w:val="ConsPlusNonformat"/>
        <w:jc w:val="both"/>
      </w:pPr>
      <w:r w:rsidRPr="005F1B0E">
        <w:rPr>
          <w:sz w:val="16"/>
        </w:rPr>
        <w:t>Плательщик                           │        │</w:t>
      </w:r>
    </w:p>
    <w:p w14:paraId="69BE9D38" w14:textId="77777777" w:rsidR="0065764C" w:rsidRPr="005F1B0E" w:rsidRDefault="0065764C" w:rsidP="0065764C">
      <w:pPr>
        <w:pStyle w:val="ConsPlusNonformat"/>
        <w:jc w:val="both"/>
      </w:pPr>
      <w:r w:rsidRPr="005F1B0E">
        <w:rPr>
          <w:sz w:val="16"/>
        </w:rPr>
        <w:t>─────────────────────────────────────┼────────┤</w:t>
      </w:r>
    </w:p>
    <w:p w14:paraId="50A26740" w14:textId="77777777" w:rsidR="0065764C" w:rsidRPr="005F1B0E" w:rsidRDefault="0065764C" w:rsidP="0065764C">
      <w:pPr>
        <w:pStyle w:val="ConsPlusNonformat"/>
        <w:jc w:val="both"/>
      </w:pPr>
      <w:r w:rsidRPr="005F1B0E">
        <w:rPr>
          <w:sz w:val="16"/>
        </w:rPr>
        <w:t xml:space="preserve">                                     │БИК     │</w:t>
      </w:r>
    </w:p>
    <w:p w14:paraId="015FF066" w14:textId="77777777" w:rsidR="0065764C" w:rsidRPr="005F1B0E" w:rsidRDefault="0065764C" w:rsidP="0065764C">
      <w:pPr>
        <w:pStyle w:val="ConsPlusNonformat"/>
        <w:jc w:val="both"/>
      </w:pPr>
      <w:r w:rsidRPr="005F1B0E">
        <w:rPr>
          <w:sz w:val="16"/>
        </w:rPr>
        <w:t xml:space="preserve">                                     ├────────┤</w:t>
      </w:r>
    </w:p>
    <w:p w14:paraId="58962CFB" w14:textId="77777777" w:rsidR="0065764C" w:rsidRPr="005F1B0E" w:rsidRDefault="0065764C" w:rsidP="0065764C">
      <w:pPr>
        <w:pStyle w:val="ConsPlusNonformat"/>
        <w:jc w:val="both"/>
      </w:pPr>
      <w:r w:rsidRPr="005F1B0E">
        <w:rPr>
          <w:sz w:val="16"/>
        </w:rPr>
        <w:t xml:space="preserve">                                     │Сч. N   │</w:t>
      </w:r>
    </w:p>
    <w:p w14:paraId="14486E4E" w14:textId="77777777" w:rsidR="0065764C" w:rsidRPr="005F1B0E" w:rsidRDefault="0065764C" w:rsidP="0065764C">
      <w:pPr>
        <w:pStyle w:val="ConsPlusNonformat"/>
        <w:jc w:val="both"/>
      </w:pPr>
      <w:r w:rsidRPr="005F1B0E">
        <w:rPr>
          <w:sz w:val="16"/>
        </w:rPr>
        <w:t>Банк плательщика                     │        │</w:t>
      </w:r>
    </w:p>
    <w:p w14:paraId="39BC7277" w14:textId="77777777" w:rsidR="0065764C" w:rsidRPr="005F1B0E" w:rsidRDefault="0065764C" w:rsidP="0065764C">
      <w:pPr>
        <w:pStyle w:val="ConsPlusNonformat"/>
        <w:jc w:val="both"/>
      </w:pPr>
      <w:r w:rsidRPr="005F1B0E">
        <w:rPr>
          <w:sz w:val="16"/>
        </w:rPr>
        <w:t>─────────────────────────────────────┼────────┼──────────────────────────────────────────────────</w:t>
      </w:r>
    </w:p>
    <w:p w14:paraId="0D8007B1" w14:textId="77777777" w:rsidR="0065764C" w:rsidRPr="005F1B0E" w:rsidRDefault="0065764C" w:rsidP="0065764C">
      <w:pPr>
        <w:pStyle w:val="ConsPlusNonformat"/>
        <w:jc w:val="both"/>
      </w:pPr>
      <w:r w:rsidRPr="005F1B0E">
        <w:rPr>
          <w:sz w:val="16"/>
        </w:rPr>
        <w:t xml:space="preserve">                                     │БИК     │</w:t>
      </w:r>
    </w:p>
    <w:p w14:paraId="03B3B738" w14:textId="77777777" w:rsidR="0065764C" w:rsidRPr="005F1B0E" w:rsidRDefault="0065764C" w:rsidP="0065764C">
      <w:pPr>
        <w:pStyle w:val="ConsPlusNonformat"/>
        <w:jc w:val="both"/>
      </w:pPr>
      <w:r w:rsidRPr="005F1B0E">
        <w:rPr>
          <w:sz w:val="16"/>
        </w:rPr>
        <w:t xml:space="preserve">                                     ├────────┤</w:t>
      </w:r>
    </w:p>
    <w:p w14:paraId="20888F60" w14:textId="77777777" w:rsidR="0065764C" w:rsidRPr="005F1B0E" w:rsidRDefault="0065764C" w:rsidP="0065764C">
      <w:pPr>
        <w:pStyle w:val="ConsPlusNonformat"/>
        <w:jc w:val="both"/>
      </w:pPr>
      <w:r w:rsidRPr="005F1B0E">
        <w:rPr>
          <w:sz w:val="16"/>
        </w:rPr>
        <w:t xml:space="preserve">                                     │Сч. N   │</w:t>
      </w:r>
    </w:p>
    <w:p w14:paraId="31F119E9" w14:textId="77777777" w:rsidR="0065764C" w:rsidRPr="005F1B0E" w:rsidRDefault="0065764C" w:rsidP="0065764C">
      <w:pPr>
        <w:pStyle w:val="ConsPlusNonformat"/>
        <w:jc w:val="both"/>
      </w:pPr>
      <w:r w:rsidRPr="005F1B0E">
        <w:rPr>
          <w:sz w:val="16"/>
        </w:rPr>
        <w:t>Банк получателя                      │        │</w:t>
      </w:r>
    </w:p>
    <w:p w14:paraId="097BD6CA" w14:textId="77777777" w:rsidR="0065764C" w:rsidRPr="005F1B0E" w:rsidRDefault="0065764C" w:rsidP="0065764C">
      <w:pPr>
        <w:pStyle w:val="ConsPlusNonformat"/>
        <w:jc w:val="both"/>
      </w:pPr>
      <w:r w:rsidRPr="005F1B0E">
        <w:rPr>
          <w:sz w:val="16"/>
        </w:rPr>
        <w:t>─────────────────────────────────────┼────────┤</w:t>
      </w:r>
    </w:p>
    <w:p w14:paraId="6EEBC05F" w14:textId="77777777" w:rsidR="0065764C" w:rsidRPr="005F1B0E" w:rsidRDefault="0065764C" w:rsidP="0065764C">
      <w:pPr>
        <w:pStyle w:val="ConsPlusNonformat"/>
        <w:jc w:val="both"/>
      </w:pPr>
      <w:r w:rsidRPr="005F1B0E">
        <w:rPr>
          <w:sz w:val="16"/>
        </w:rPr>
        <w:t>ИНН                                  │Сч. N   │</w:t>
      </w:r>
    </w:p>
    <w:p w14:paraId="653FF72B" w14:textId="77777777" w:rsidR="0065764C" w:rsidRPr="005F1B0E" w:rsidRDefault="0065764C" w:rsidP="0065764C">
      <w:pPr>
        <w:pStyle w:val="ConsPlusNonformat"/>
        <w:jc w:val="both"/>
      </w:pPr>
      <w:r w:rsidRPr="005F1B0E">
        <w:rPr>
          <w:sz w:val="16"/>
        </w:rPr>
        <w:t xml:space="preserve">                                     │        │</w:t>
      </w:r>
    </w:p>
    <w:p w14:paraId="61FA13CC" w14:textId="77777777" w:rsidR="0065764C" w:rsidRPr="005F1B0E" w:rsidRDefault="0065764C" w:rsidP="0065764C">
      <w:pPr>
        <w:pStyle w:val="ConsPlusNonformat"/>
        <w:jc w:val="both"/>
      </w:pPr>
      <w:r w:rsidRPr="005F1B0E">
        <w:rPr>
          <w:sz w:val="16"/>
        </w:rPr>
        <w:t xml:space="preserve">                                     ├────────┼────────────────┬───────────┬─────────────────────</w:t>
      </w:r>
    </w:p>
    <w:p w14:paraId="51D65785" w14:textId="77777777" w:rsidR="0065764C" w:rsidRPr="005F1B0E" w:rsidRDefault="0065764C" w:rsidP="0065764C">
      <w:pPr>
        <w:pStyle w:val="ConsPlusNonformat"/>
        <w:jc w:val="both"/>
      </w:pPr>
      <w:r w:rsidRPr="005F1B0E">
        <w:rPr>
          <w:sz w:val="16"/>
        </w:rPr>
        <w:t xml:space="preserve">                                     │Вид оп. │                │Очер. плат.│</w:t>
      </w:r>
    </w:p>
    <w:p w14:paraId="26E85E10" w14:textId="77777777" w:rsidR="0065764C" w:rsidRPr="005F1B0E" w:rsidRDefault="0065764C" w:rsidP="0065764C">
      <w:pPr>
        <w:pStyle w:val="ConsPlusNonformat"/>
        <w:jc w:val="both"/>
      </w:pPr>
      <w:r w:rsidRPr="005F1B0E">
        <w:rPr>
          <w:sz w:val="16"/>
        </w:rPr>
        <w:t xml:space="preserve">                                     ├────────┤                │           │</w:t>
      </w:r>
    </w:p>
    <w:p w14:paraId="3B6D4FFF" w14:textId="77777777" w:rsidR="0065764C" w:rsidRPr="005F1B0E" w:rsidRDefault="0065764C" w:rsidP="0065764C">
      <w:pPr>
        <w:pStyle w:val="ConsPlusNonformat"/>
        <w:jc w:val="both"/>
      </w:pPr>
      <w:r w:rsidRPr="005F1B0E">
        <w:rPr>
          <w:sz w:val="16"/>
        </w:rPr>
        <w:t xml:space="preserve">                                     │Наз. пл.│                ├───────────┤</w:t>
      </w:r>
    </w:p>
    <w:p w14:paraId="6BA2CEB6" w14:textId="77777777" w:rsidR="0065764C" w:rsidRPr="005F1B0E" w:rsidRDefault="0065764C" w:rsidP="0065764C">
      <w:pPr>
        <w:pStyle w:val="ConsPlusNonformat"/>
        <w:jc w:val="both"/>
      </w:pPr>
      <w:r w:rsidRPr="005F1B0E">
        <w:rPr>
          <w:sz w:val="16"/>
        </w:rPr>
        <w:t xml:space="preserve">                                     ├────────┤                │Рез. поле  │</w:t>
      </w:r>
    </w:p>
    <w:p w14:paraId="5FE11D97" w14:textId="77777777" w:rsidR="0065764C" w:rsidRPr="005F1B0E" w:rsidRDefault="0065764C" w:rsidP="0065764C">
      <w:pPr>
        <w:pStyle w:val="ConsPlusNonformat"/>
        <w:jc w:val="both"/>
      </w:pPr>
      <w:r w:rsidRPr="005F1B0E">
        <w:rPr>
          <w:sz w:val="16"/>
        </w:rPr>
        <w:t>Получатель                           │Код     │                │           │</w:t>
      </w:r>
    </w:p>
    <w:p w14:paraId="5A392543" w14:textId="77777777" w:rsidR="0065764C" w:rsidRPr="005F1B0E" w:rsidRDefault="0065764C" w:rsidP="0065764C">
      <w:pPr>
        <w:pStyle w:val="ConsPlusNonformat"/>
        <w:jc w:val="both"/>
      </w:pPr>
      <w:r w:rsidRPr="005F1B0E">
        <w:rPr>
          <w:sz w:val="16"/>
        </w:rPr>
        <w:t>─────────────────────────────────────┴────────┴────────────────┴───────────┴─────────────────────</w:t>
      </w:r>
    </w:p>
    <w:p w14:paraId="5D575B65" w14:textId="77777777" w:rsidR="0065764C" w:rsidRPr="005F1B0E" w:rsidRDefault="0065764C" w:rsidP="0065764C">
      <w:pPr>
        <w:pStyle w:val="ConsPlusNonformat"/>
        <w:jc w:val="both"/>
      </w:pPr>
      <w:r w:rsidRPr="005F1B0E">
        <w:rPr>
          <w:sz w:val="16"/>
        </w:rPr>
        <w:t>Назначение платежа</w:t>
      </w:r>
    </w:p>
    <w:p w14:paraId="7B5A2CA5" w14:textId="77777777" w:rsidR="0065764C" w:rsidRPr="005F1B0E" w:rsidRDefault="0065764C" w:rsidP="0065764C">
      <w:pPr>
        <w:pStyle w:val="ConsPlusNonformat"/>
        <w:jc w:val="both"/>
      </w:pPr>
    </w:p>
    <w:p w14:paraId="4D6FB8EA" w14:textId="77777777" w:rsidR="0065764C" w:rsidRPr="005F1B0E" w:rsidRDefault="0065764C" w:rsidP="0065764C">
      <w:pPr>
        <w:pStyle w:val="ConsPlusNonformat"/>
        <w:jc w:val="both"/>
      </w:pPr>
      <w:r w:rsidRPr="005F1B0E">
        <w:rPr>
          <w:sz w:val="16"/>
        </w:rPr>
        <w:t>Дата отсылки (вручения) плательщику предусмотренных договором документов</w:t>
      </w:r>
    </w:p>
    <w:p w14:paraId="5215D654" w14:textId="77777777" w:rsidR="0065764C" w:rsidRPr="005F1B0E" w:rsidRDefault="0065764C" w:rsidP="0065764C">
      <w:pPr>
        <w:pStyle w:val="ConsPlusNonformat"/>
        <w:jc w:val="both"/>
      </w:pPr>
      <w:r w:rsidRPr="005F1B0E">
        <w:rPr>
          <w:sz w:val="16"/>
        </w:rPr>
        <w:t>_________________________________________________________________________________________________</w:t>
      </w:r>
    </w:p>
    <w:p w14:paraId="2ACC2EE1" w14:textId="77777777" w:rsidR="0065764C" w:rsidRPr="005F1B0E" w:rsidRDefault="0065764C" w:rsidP="0065764C">
      <w:pPr>
        <w:pStyle w:val="ConsPlusNonformat"/>
        <w:jc w:val="both"/>
      </w:pPr>
      <w:r w:rsidRPr="005F1B0E">
        <w:rPr>
          <w:sz w:val="16"/>
        </w:rPr>
        <w:t xml:space="preserve">                                      Подписи                       Отметки банка получателя</w:t>
      </w:r>
    </w:p>
    <w:p w14:paraId="762F49D2" w14:textId="77777777" w:rsidR="0065764C" w:rsidRPr="005F1B0E" w:rsidRDefault="0065764C" w:rsidP="0065764C">
      <w:pPr>
        <w:pStyle w:val="ConsPlusNonformat"/>
        <w:jc w:val="both"/>
      </w:pPr>
    </w:p>
    <w:p w14:paraId="0F300690" w14:textId="77777777" w:rsidR="0065764C" w:rsidRPr="005F1B0E" w:rsidRDefault="0065764C" w:rsidP="0065764C">
      <w:pPr>
        <w:pStyle w:val="ConsPlusNonformat"/>
        <w:jc w:val="both"/>
      </w:pPr>
      <w:r w:rsidRPr="005F1B0E">
        <w:rPr>
          <w:sz w:val="16"/>
        </w:rPr>
        <w:t xml:space="preserve">                           ______________________________</w:t>
      </w:r>
    </w:p>
    <w:p w14:paraId="40786CCC" w14:textId="77777777" w:rsidR="0065764C" w:rsidRPr="005F1B0E" w:rsidRDefault="0065764C" w:rsidP="0065764C">
      <w:pPr>
        <w:pStyle w:val="ConsPlusNonformat"/>
        <w:jc w:val="both"/>
      </w:pPr>
      <w:r w:rsidRPr="005F1B0E">
        <w:rPr>
          <w:sz w:val="16"/>
        </w:rPr>
        <w:t xml:space="preserve">            М.П.</w:t>
      </w:r>
    </w:p>
    <w:p w14:paraId="66F2A792" w14:textId="77777777" w:rsidR="0065764C" w:rsidRPr="005F1B0E" w:rsidRDefault="0065764C" w:rsidP="0065764C">
      <w:pPr>
        <w:pStyle w:val="ConsPlusNonformat"/>
        <w:jc w:val="both"/>
      </w:pPr>
      <w:r w:rsidRPr="005F1B0E">
        <w:rPr>
          <w:sz w:val="16"/>
        </w:rPr>
        <w:t xml:space="preserve">                           ______________________________</w:t>
      </w:r>
    </w:p>
    <w:p w14:paraId="0613879A" w14:textId="77777777" w:rsidR="0065764C" w:rsidRPr="005F1B0E" w:rsidRDefault="0065764C" w:rsidP="0065764C">
      <w:pPr>
        <w:pStyle w:val="ConsPlusNonformat"/>
        <w:jc w:val="both"/>
      </w:pPr>
    </w:p>
    <w:p w14:paraId="3645C037" w14:textId="77777777" w:rsidR="0065764C" w:rsidRPr="005F1B0E" w:rsidRDefault="0065764C" w:rsidP="0065764C">
      <w:pPr>
        <w:pStyle w:val="ConsPlusNonformat"/>
        <w:jc w:val="both"/>
      </w:pPr>
      <w:r w:rsidRPr="005F1B0E">
        <w:rPr>
          <w:sz w:val="16"/>
        </w:rPr>
        <w:t>──────┬────────┬──────────┬────────────────┬─────────────┬───────</w:t>
      </w:r>
    </w:p>
    <w:p w14:paraId="2CEBCA55" w14:textId="77777777" w:rsidR="0065764C" w:rsidRPr="005F1B0E" w:rsidRDefault="0065764C" w:rsidP="0065764C">
      <w:pPr>
        <w:pStyle w:val="ConsPlusNonformat"/>
        <w:jc w:val="both"/>
      </w:pPr>
      <w:r w:rsidRPr="005F1B0E">
        <w:rPr>
          <w:sz w:val="16"/>
        </w:rPr>
        <w:t xml:space="preserve"> N ч. │N плат. │Дата плат.│Сумма частичного│Сумма остатка│Подпись   Дата помещения в картотеку</w:t>
      </w:r>
    </w:p>
    <w:p w14:paraId="6CBDFC3D" w14:textId="77777777" w:rsidR="0065764C" w:rsidRPr="005F1B0E" w:rsidRDefault="0065764C" w:rsidP="0065764C">
      <w:pPr>
        <w:pStyle w:val="ConsPlusNonformat"/>
        <w:jc w:val="both"/>
      </w:pPr>
      <w:r w:rsidRPr="005F1B0E">
        <w:rPr>
          <w:sz w:val="16"/>
        </w:rPr>
        <w:t xml:space="preserve"> плат.│ ордера │  ордера  │    платежа     │   платежа   │</w:t>
      </w:r>
    </w:p>
    <w:p w14:paraId="4F829670" w14:textId="77777777" w:rsidR="0065764C" w:rsidRPr="005F1B0E" w:rsidRDefault="0065764C" w:rsidP="0065764C">
      <w:pPr>
        <w:pStyle w:val="ConsPlusNonformat"/>
        <w:jc w:val="both"/>
      </w:pPr>
      <w:r w:rsidRPr="005F1B0E">
        <w:rPr>
          <w:sz w:val="16"/>
        </w:rPr>
        <w:t>──────┼────────┼──────────┼────────────────┼─────────────┼───────</w:t>
      </w:r>
    </w:p>
    <w:p w14:paraId="5FD21E47" w14:textId="77777777" w:rsidR="0065764C" w:rsidRPr="005F1B0E" w:rsidRDefault="0065764C" w:rsidP="0065764C">
      <w:pPr>
        <w:pStyle w:val="ConsPlusNonformat"/>
        <w:jc w:val="both"/>
      </w:pPr>
      <w:r w:rsidRPr="005F1B0E">
        <w:rPr>
          <w:sz w:val="16"/>
        </w:rPr>
        <w:t xml:space="preserve">      │        │          │                │             │</w:t>
      </w:r>
    </w:p>
    <w:p w14:paraId="1AE07099" w14:textId="77777777" w:rsidR="0065764C" w:rsidRPr="005F1B0E" w:rsidRDefault="0065764C" w:rsidP="0065764C">
      <w:pPr>
        <w:pStyle w:val="ConsPlusNonformat"/>
        <w:jc w:val="both"/>
      </w:pPr>
      <w:r w:rsidRPr="005F1B0E">
        <w:rPr>
          <w:sz w:val="16"/>
        </w:rPr>
        <w:t xml:space="preserve">      │        │          │                │             │          Отметки банка плательщика</w:t>
      </w:r>
    </w:p>
    <w:p w14:paraId="2F4C5927" w14:textId="77777777" w:rsidR="0065764C" w:rsidRPr="005F1B0E" w:rsidRDefault="0065764C" w:rsidP="0065764C">
      <w:pPr>
        <w:pStyle w:val="ConsPlusNonformat"/>
        <w:jc w:val="both"/>
      </w:pPr>
      <w:r w:rsidRPr="005F1B0E">
        <w:rPr>
          <w:sz w:val="16"/>
        </w:rPr>
        <w:t xml:space="preserve">      │        │          │                │             │</w:t>
      </w:r>
    </w:p>
    <w:p w14:paraId="1F04F028" w14:textId="77777777" w:rsidR="0065764C" w:rsidRPr="005F1B0E" w:rsidRDefault="0065764C" w:rsidP="0065764C">
      <w:pPr>
        <w:pStyle w:val="ConsPlusNonformat"/>
        <w:jc w:val="both"/>
      </w:pPr>
      <w:r w:rsidRPr="005F1B0E">
        <w:rPr>
          <w:sz w:val="16"/>
        </w:rPr>
        <w:t xml:space="preserve">      │        │          │                │             │</w:t>
      </w:r>
    </w:p>
    <w:p w14:paraId="1B7DF0D8" w14:textId="77777777" w:rsidR="0065764C" w:rsidRPr="005F1B0E" w:rsidRDefault="0065764C" w:rsidP="0065764C">
      <w:pPr>
        <w:pStyle w:val="ConsPlusNonformat"/>
        <w:jc w:val="both"/>
        <w:rPr>
          <w:sz w:val="16"/>
        </w:rPr>
      </w:pPr>
      <w:r w:rsidRPr="005F1B0E">
        <w:rPr>
          <w:sz w:val="16"/>
        </w:rPr>
        <w:t xml:space="preserve">      │        │          │                │             │</w:t>
      </w:r>
    </w:p>
    <w:p w14:paraId="498D5ECB" w14:textId="77777777" w:rsidR="00FE0808" w:rsidRDefault="00FE0808">
      <w:pPr>
        <w:spacing w:after="0" w:line="240" w:lineRule="auto"/>
        <w:rPr>
          <w:rFonts w:ascii="Times New Roman" w:hAnsi="Times New Roman"/>
          <w:b/>
          <w:color w:val="000000"/>
          <w:sz w:val="24"/>
          <w:szCs w:val="24"/>
        </w:rPr>
      </w:pPr>
      <w:r>
        <w:rPr>
          <w:rFonts w:ascii="Times New Roman" w:hAnsi="Times New Roman"/>
          <w:b/>
          <w:color w:val="000000"/>
          <w:sz w:val="24"/>
          <w:szCs w:val="24"/>
        </w:rPr>
        <w:br w:type="page"/>
      </w:r>
    </w:p>
    <w:p w14:paraId="4F7A60CB" w14:textId="77777777" w:rsidR="0065764C" w:rsidRPr="005F1B0E" w:rsidRDefault="0065764C" w:rsidP="0065764C">
      <w:pPr>
        <w:jc w:val="both"/>
        <w:rPr>
          <w:rFonts w:ascii="Times New Roman" w:hAnsi="Times New Roman"/>
          <w:b/>
          <w:color w:val="000000"/>
          <w:sz w:val="24"/>
          <w:szCs w:val="24"/>
        </w:rPr>
      </w:pPr>
      <w:r w:rsidRPr="005F1B0E">
        <w:rPr>
          <w:rFonts w:ascii="Times New Roman" w:hAnsi="Times New Roman"/>
          <w:b/>
          <w:color w:val="000000"/>
          <w:sz w:val="24"/>
          <w:szCs w:val="24"/>
        </w:rPr>
        <w:lastRenderedPageBreak/>
        <w:t>1.1.</w:t>
      </w:r>
      <w:r w:rsidRPr="005F1B0E">
        <w:rPr>
          <w:rFonts w:cs="Calibri"/>
          <w:b/>
          <w:color w:val="000000"/>
        </w:rPr>
        <w:t xml:space="preserve"> </w:t>
      </w:r>
      <w:r w:rsidRPr="005F1B0E">
        <w:rPr>
          <w:rFonts w:ascii="Times New Roman" w:hAnsi="Times New Roman"/>
          <w:b/>
          <w:color w:val="000000"/>
          <w:sz w:val="24"/>
          <w:szCs w:val="24"/>
        </w:rPr>
        <w:t>Форма Распоряжения, используемого в Системе (для некоторых переводов денежных средств в соответствии с пунктами «а» и «а</w:t>
      </w:r>
      <w:r w:rsidRPr="005F1B0E">
        <w:rPr>
          <w:rFonts w:ascii="Times New Roman" w:hAnsi="Times New Roman"/>
          <w:b/>
          <w:color w:val="000000"/>
          <w:sz w:val="24"/>
          <w:szCs w:val="24"/>
          <w:vertAlign w:val="superscript"/>
        </w:rPr>
        <w:t>1</w:t>
      </w:r>
      <w:r w:rsidRPr="005F1B0E">
        <w:rPr>
          <w:rFonts w:ascii="Times New Roman" w:hAnsi="Times New Roman"/>
          <w:b/>
          <w:color w:val="000000"/>
          <w:sz w:val="24"/>
          <w:szCs w:val="24"/>
        </w:rPr>
        <w:t>» Раздела 2 Правил Системы)</w:t>
      </w:r>
    </w:p>
    <w:p w14:paraId="24E03DCA" w14:textId="77777777" w:rsidR="0065764C" w:rsidRPr="005F1B0E" w:rsidRDefault="0065764C" w:rsidP="0065764C">
      <w:pPr>
        <w:pStyle w:val="ConsPlusNonformat"/>
        <w:jc w:val="both"/>
      </w:pPr>
      <w:r w:rsidRPr="005F1B0E">
        <w:t xml:space="preserve">                                                                  ┌───────┐</w:t>
      </w:r>
    </w:p>
    <w:p w14:paraId="49AF3364" w14:textId="77777777" w:rsidR="0065764C" w:rsidRPr="005F1B0E" w:rsidRDefault="0065764C" w:rsidP="0065764C">
      <w:pPr>
        <w:pStyle w:val="ConsPlusNonformat"/>
        <w:jc w:val="both"/>
      </w:pPr>
      <w:r w:rsidRPr="005F1B0E">
        <w:t xml:space="preserve">                                                                  │0401060│</w:t>
      </w:r>
    </w:p>
    <w:p w14:paraId="61536854" w14:textId="77777777" w:rsidR="0065764C" w:rsidRPr="005F1B0E" w:rsidRDefault="0065764C" w:rsidP="0065764C">
      <w:pPr>
        <w:pStyle w:val="ConsPlusNonformat"/>
        <w:jc w:val="both"/>
      </w:pPr>
      <w:r w:rsidRPr="005F1B0E">
        <w:t>______________________  ______________________                    └───────┘</w:t>
      </w:r>
    </w:p>
    <w:p w14:paraId="57D65906" w14:textId="77777777" w:rsidR="0065764C" w:rsidRPr="005F1B0E" w:rsidRDefault="0065764C" w:rsidP="0065764C">
      <w:pPr>
        <w:pStyle w:val="ConsPlusNonformat"/>
        <w:jc w:val="both"/>
      </w:pPr>
      <w:r w:rsidRPr="005F1B0E">
        <w:t xml:space="preserve"> Поступ. в банк плат.    Списано со сч. плат.</w:t>
      </w:r>
    </w:p>
    <w:p w14:paraId="55221458" w14:textId="77777777" w:rsidR="0065764C" w:rsidRPr="005F1B0E" w:rsidRDefault="0065764C" w:rsidP="0065764C">
      <w:pPr>
        <w:pStyle w:val="ConsPlusNonformat"/>
        <w:jc w:val="both"/>
      </w:pPr>
    </w:p>
    <w:p w14:paraId="177353A8" w14:textId="77777777" w:rsidR="0065764C" w:rsidRPr="005F1B0E" w:rsidRDefault="0065764C" w:rsidP="0065764C">
      <w:pPr>
        <w:pStyle w:val="ConsPlusNonformat"/>
        <w:jc w:val="both"/>
      </w:pPr>
      <w:r w:rsidRPr="005F1B0E">
        <w:t xml:space="preserve">                                                                    ┌─────┐</w:t>
      </w:r>
    </w:p>
    <w:p w14:paraId="3E5D05C9" w14:textId="77777777" w:rsidR="0065764C" w:rsidRPr="005F1B0E" w:rsidRDefault="0065764C" w:rsidP="0065764C">
      <w:pPr>
        <w:pStyle w:val="ConsPlusNonformat"/>
        <w:jc w:val="both"/>
      </w:pPr>
      <w:bookmarkStart w:id="1128" w:name="P743"/>
      <w:bookmarkEnd w:id="1128"/>
      <w:r w:rsidRPr="005F1B0E">
        <w:t>ПЛАТЕЖНОЕ ПОРУЧЕНИЕ N            ______________ _________________   │     │</w:t>
      </w:r>
    </w:p>
    <w:p w14:paraId="11B3BAE0" w14:textId="77777777" w:rsidR="0065764C" w:rsidRPr="005F1B0E" w:rsidRDefault="0065764C" w:rsidP="0065764C">
      <w:pPr>
        <w:pStyle w:val="ConsPlusNonformat"/>
        <w:jc w:val="both"/>
      </w:pPr>
      <w:r w:rsidRPr="005F1B0E">
        <w:t xml:space="preserve">                                      Дата         Вид платежа      └─────┘</w:t>
      </w:r>
    </w:p>
    <w:p w14:paraId="3714E876" w14:textId="77777777" w:rsidR="0065764C" w:rsidRPr="005F1B0E" w:rsidRDefault="0065764C" w:rsidP="0065764C">
      <w:pPr>
        <w:pStyle w:val="ConsPlusNonformat"/>
        <w:jc w:val="both"/>
      </w:pPr>
    </w:p>
    <w:p w14:paraId="3826BC7A" w14:textId="77777777" w:rsidR="0065764C" w:rsidRPr="005F1B0E" w:rsidRDefault="0065764C" w:rsidP="0065764C">
      <w:pPr>
        <w:pStyle w:val="ConsPlusNonformat"/>
        <w:jc w:val="both"/>
      </w:pPr>
      <w:r w:rsidRPr="005F1B0E">
        <w:t>Сумма   │</w:t>
      </w:r>
    </w:p>
    <w:p w14:paraId="41196458" w14:textId="77777777" w:rsidR="0065764C" w:rsidRPr="005F1B0E" w:rsidRDefault="0065764C" w:rsidP="0065764C">
      <w:pPr>
        <w:pStyle w:val="ConsPlusNonformat"/>
        <w:jc w:val="both"/>
      </w:pPr>
      <w:r w:rsidRPr="005F1B0E">
        <w:t>прописью│</w:t>
      </w:r>
    </w:p>
    <w:p w14:paraId="062B5D83" w14:textId="77777777" w:rsidR="0065764C" w:rsidRPr="005F1B0E" w:rsidRDefault="0065764C" w:rsidP="0065764C">
      <w:pPr>
        <w:pStyle w:val="ConsPlusNonformat"/>
        <w:jc w:val="both"/>
      </w:pPr>
      <w:r w:rsidRPr="005F1B0E">
        <w:t xml:space="preserve">        │</w:t>
      </w:r>
    </w:p>
    <w:p w14:paraId="48AF2063" w14:textId="77777777" w:rsidR="0065764C" w:rsidRPr="005F1B0E" w:rsidRDefault="0065764C" w:rsidP="0065764C">
      <w:pPr>
        <w:pStyle w:val="ConsPlusNonformat"/>
        <w:jc w:val="both"/>
      </w:pPr>
      <w:r w:rsidRPr="005F1B0E">
        <w:t>────────┴───────┬────────────────────┬────────┬────────────────────────────</w:t>
      </w:r>
    </w:p>
    <w:p w14:paraId="017A5FD8" w14:textId="77777777" w:rsidR="0065764C" w:rsidRPr="005F1B0E" w:rsidRDefault="0065764C" w:rsidP="0065764C">
      <w:pPr>
        <w:pStyle w:val="ConsPlusNonformat"/>
        <w:jc w:val="both"/>
      </w:pPr>
      <w:r w:rsidRPr="005F1B0E">
        <w:t>ИНН             │КПП                 │Сумма   │</w:t>
      </w:r>
    </w:p>
    <w:p w14:paraId="4EBB87D5" w14:textId="77777777" w:rsidR="0065764C" w:rsidRPr="005F1B0E" w:rsidRDefault="0065764C" w:rsidP="0065764C">
      <w:pPr>
        <w:pStyle w:val="ConsPlusNonformat"/>
        <w:jc w:val="both"/>
      </w:pPr>
      <w:r w:rsidRPr="005F1B0E">
        <w:t>────────────────┴────────────────────┤        │</w:t>
      </w:r>
    </w:p>
    <w:p w14:paraId="0B56D039" w14:textId="77777777" w:rsidR="0065764C" w:rsidRPr="005F1B0E" w:rsidRDefault="0065764C" w:rsidP="0065764C">
      <w:pPr>
        <w:pStyle w:val="ConsPlusNonformat"/>
        <w:jc w:val="both"/>
      </w:pPr>
      <w:r w:rsidRPr="005F1B0E">
        <w:t xml:space="preserve">                                     ├────────┼────────────────────────────</w:t>
      </w:r>
    </w:p>
    <w:p w14:paraId="1C7ED17B" w14:textId="77777777" w:rsidR="0065764C" w:rsidRPr="005F1B0E" w:rsidRDefault="0065764C" w:rsidP="0065764C">
      <w:pPr>
        <w:pStyle w:val="ConsPlusNonformat"/>
        <w:jc w:val="both"/>
      </w:pPr>
      <w:r w:rsidRPr="005F1B0E">
        <w:t xml:space="preserve">                                     │Сч. N   │</w:t>
      </w:r>
    </w:p>
    <w:p w14:paraId="48372D0E" w14:textId="77777777" w:rsidR="0065764C" w:rsidRPr="005F1B0E" w:rsidRDefault="0065764C" w:rsidP="0065764C">
      <w:pPr>
        <w:pStyle w:val="ConsPlusNonformat"/>
        <w:jc w:val="both"/>
      </w:pPr>
      <w:r w:rsidRPr="005F1B0E">
        <w:t>Плательщик                           │        │</w:t>
      </w:r>
    </w:p>
    <w:p w14:paraId="07C855F8" w14:textId="77777777" w:rsidR="0065764C" w:rsidRPr="005F1B0E" w:rsidRDefault="0065764C" w:rsidP="0065764C">
      <w:pPr>
        <w:pStyle w:val="ConsPlusNonformat"/>
        <w:jc w:val="both"/>
      </w:pPr>
      <w:r w:rsidRPr="005F1B0E">
        <w:t>─────────────────────────────────────┼────────┤</w:t>
      </w:r>
    </w:p>
    <w:p w14:paraId="2B96C371" w14:textId="77777777" w:rsidR="0065764C" w:rsidRPr="005F1B0E" w:rsidRDefault="0065764C" w:rsidP="0065764C">
      <w:pPr>
        <w:pStyle w:val="ConsPlusNonformat"/>
        <w:jc w:val="both"/>
      </w:pPr>
      <w:r w:rsidRPr="005F1B0E">
        <w:t xml:space="preserve">                                     │БИК     │</w:t>
      </w:r>
    </w:p>
    <w:p w14:paraId="51D4904E" w14:textId="77777777" w:rsidR="0065764C" w:rsidRPr="005F1B0E" w:rsidRDefault="0065764C" w:rsidP="0065764C">
      <w:pPr>
        <w:pStyle w:val="ConsPlusNonformat"/>
        <w:jc w:val="both"/>
      </w:pPr>
      <w:r w:rsidRPr="005F1B0E">
        <w:t xml:space="preserve">                                     ├────────┤</w:t>
      </w:r>
    </w:p>
    <w:p w14:paraId="62B0DA66" w14:textId="77777777" w:rsidR="0065764C" w:rsidRPr="005F1B0E" w:rsidRDefault="0065764C" w:rsidP="0065764C">
      <w:pPr>
        <w:pStyle w:val="ConsPlusNonformat"/>
        <w:jc w:val="both"/>
      </w:pPr>
      <w:r w:rsidRPr="005F1B0E">
        <w:t xml:space="preserve">                                     │Сч. N   │</w:t>
      </w:r>
    </w:p>
    <w:p w14:paraId="35B761A2" w14:textId="77777777" w:rsidR="0065764C" w:rsidRPr="005F1B0E" w:rsidRDefault="0065764C" w:rsidP="0065764C">
      <w:pPr>
        <w:pStyle w:val="ConsPlusNonformat"/>
        <w:jc w:val="both"/>
      </w:pPr>
      <w:r w:rsidRPr="005F1B0E">
        <w:t>Банк плательщика                     │        │</w:t>
      </w:r>
    </w:p>
    <w:p w14:paraId="572950E0" w14:textId="77777777" w:rsidR="0065764C" w:rsidRPr="005F1B0E" w:rsidRDefault="0065764C" w:rsidP="0065764C">
      <w:pPr>
        <w:pStyle w:val="ConsPlusNonformat"/>
        <w:jc w:val="both"/>
      </w:pPr>
      <w:r w:rsidRPr="005F1B0E">
        <w:t>─────────────────────────────────────┼────────┼────────────────────────────</w:t>
      </w:r>
    </w:p>
    <w:p w14:paraId="67109716" w14:textId="77777777" w:rsidR="0065764C" w:rsidRPr="005F1B0E" w:rsidRDefault="0065764C" w:rsidP="0065764C">
      <w:pPr>
        <w:pStyle w:val="ConsPlusNonformat"/>
        <w:jc w:val="both"/>
      </w:pPr>
      <w:r w:rsidRPr="005F1B0E">
        <w:t xml:space="preserve">                                     │БИК     │</w:t>
      </w:r>
    </w:p>
    <w:p w14:paraId="02810E8C" w14:textId="77777777" w:rsidR="0065764C" w:rsidRPr="005F1B0E" w:rsidRDefault="0065764C" w:rsidP="0065764C">
      <w:pPr>
        <w:pStyle w:val="ConsPlusNonformat"/>
        <w:jc w:val="both"/>
      </w:pPr>
      <w:r w:rsidRPr="005F1B0E">
        <w:t xml:space="preserve">                                     ├────────┤</w:t>
      </w:r>
    </w:p>
    <w:p w14:paraId="2C17C563" w14:textId="77777777" w:rsidR="0065764C" w:rsidRPr="005F1B0E" w:rsidRDefault="0065764C" w:rsidP="0065764C">
      <w:pPr>
        <w:pStyle w:val="ConsPlusNonformat"/>
        <w:jc w:val="both"/>
      </w:pPr>
      <w:r w:rsidRPr="005F1B0E">
        <w:t xml:space="preserve">                                     │Сч. N   │</w:t>
      </w:r>
    </w:p>
    <w:p w14:paraId="26FC271C" w14:textId="77777777" w:rsidR="0065764C" w:rsidRPr="005F1B0E" w:rsidRDefault="0065764C" w:rsidP="0065764C">
      <w:pPr>
        <w:pStyle w:val="ConsPlusNonformat"/>
        <w:jc w:val="both"/>
      </w:pPr>
      <w:r w:rsidRPr="005F1B0E">
        <w:t>Банк получателя                      │        │</w:t>
      </w:r>
    </w:p>
    <w:p w14:paraId="327513DF" w14:textId="77777777" w:rsidR="0065764C" w:rsidRPr="005F1B0E" w:rsidRDefault="0065764C" w:rsidP="0065764C">
      <w:pPr>
        <w:pStyle w:val="ConsPlusNonformat"/>
        <w:jc w:val="both"/>
      </w:pPr>
      <w:r w:rsidRPr="005F1B0E">
        <w:t>────────────────┬────────────────────┼────────┤</w:t>
      </w:r>
    </w:p>
    <w:p w14:paraId="50881C6A" w14:textId="77777777" w:rsidR="0065764C" w:rsidRPr="005F1B0E" w:rsidRDefault="0065764C" w:rsidP="0065764C">
      <w:pPr>
        <w:pStyle w:val="ConsPlusNonformat"/>
        <w:jc w:val="both"/>
      </w:pPr>
      <w:r w:rsidRPr="005F1B0E">
        <w:t>ИНН             │КПП                 │Сч. N   │</w:t>
      </w:r>
    </w:p>
    <w:p w14:paraId="10B6F683" w14:textId="77777777" w:rsidR="0065764C" w:rsidRPr="005F1B0E" w:rsidRDefault="0065764C" w:rsidP="0065764C">
      <w:pPr>
        <w:pStyle w:val="ConsPlusNonformat"/>
        <w:jc w:val="both"/>
      </w:pPr>
      <w:r w:rsidRPr="005F1B0E">
        <w:t>────────────────┴────────────────────┤        │</w:t>
      </w:r>
    </w:p>
    <w:p w14:paraId="561BB78F" w14:textId="77777777" w:rsidR="0065764C" w:rsidRPr="005F1B0E" w:rsidRDefault="0065764C" w:rsidP="0065764C">
      <w:pPr>
        <w:pStyle w:val="ConsPlusNonformat"/>
        <w:jc w:val="both"/>
      </w:pPr>
      <w:r w:rsidRPr="005F1B0E">
        <w:t xml:space="preserve">                                     ├────────┼──────┬───────────┬─────────</w:t>
      </w:r>
    </w:p>
    <w:p w14:paraId="005DDD18" w14:textId="77777777" w:rsidR="0065764C" w:rsidRPr="005F1B0E" w:rsidRDefault="0065764C" w:rsidP="0065764C">
      <w:pPr>
        <w:pStyle w:val="ConsPlusNonformat"/>
        <w:jc w:val="both"/>
      </w:pPr>
      <w:r w:rsidRPr="005F1B0E">
        <w:t xml:space="preserve">                                     │Вид оп. │      │Срок плат. │</w:t>
      </w:r>
    </w:p>
    <w:p w14:paraId="2BF783AA" w14:textId="77777777" w:rsidR="0065764C" w:rsidRPr="005F1B0E" w:rsidRDefault="0065764C" w:rsidP="0065764C">
      <w:pPr>
        <w:pStyle w:val="ConsPlusNonformat"/>
        <w:jc w:val="both"/>
      </w:pPr>
      <w:r w:rsidRPr="005F1B0E">
        <w:t xml:space="preserve">                                     ├────────┤      ├───────────┤</w:t>
      </w:r>
    </w:p>
    <w:p w14:paraId="5182CF19" w14:textId="77777777" w:rsidR="0065764C" w:rsidRPr="005F1B0E" w:rsidRDefault="0065764C" w:rsidP="0065764C">
      <w:pPr>
        <w:pStyle w:val="ConsPlusNonformat"/>
        <w:jc w:val="both"/>
      </w:pPr>
      <w:r w:rsidRPr="005F1B0E">
        <w:t xml:space="preserve">                                     │Наз. пл.│      │Очер. плат.│</w:t>
      </w:r>
    </w:p>
    <w:p w14:paraId="224FDF1B" w14:textId="77777777" w:rsidR="0065764C" w:rsidRPr="005F1B0E" w:rsidRDefault="0065764C" w:rsidP="0065764C">
      <w:pPr>
        <w:pStyle w:val="ConsPlusNonformat"/>
        <w:jc w:val="both"/>
      </w:pPr>
      <w:r w:rsidRPr="005F1B0E">
        <w:t xml:space="preserve">                                     ├────────┤      ├───────────┤</w:t>
      </w:r>
    </w:p>
    <w:p w14:paraId="6D2ECD4C" w14:textId="77777777" w:rsidR="0065764C" w:rsidRPr="005F1B0E" w:rsidRDefault="0065764C" w:rsidP="0065764C">
      <w:pPr>
        <w:pStyle w:val="ConsPlusNonformat"/>
        <w:jc w:val="both"/>
      </w:pPr>
      <w:r w:rsidRPr="005F1B0E">
        <w:t>Получатель                           │Код     │      │Рез. поле  │</w:t>
      </w:r>
    </w:p>
    <w:p w14:paraId="3786C92E" w14:textId="77777777" w:rsidR="0065764C" w:rsidRPr="005F1B0E" w:rsidRDefault="0065764C" w:rsidP="0065764C">
      <w:pPr>
        <w:pStyle w:val="ConsPlusNonformat"/>
        <w:jc w:val="both"/>
      </w:pPr>
      <w:r w:rsidRPr="005F1B0E">
        <w:t>──────────────┬────────────┬─────┬───┴────┬───┴──────┴───┬───────┴───┬─────</w:t>
      </w:r>
    </w:p>
    <w:p w14:paraId="48E0CB31" w14:textId="77777777" w:rsidR="0065764C" w:rsidRPr="005F1B0E" w:rsidRDefault="0065764C" w:rsidP="0065764C">
      <w:pPr>
        <w:pStyle w:val="ConsPlusNonformat"/>
        <w:jc w:val="both"/>
      </w:pPr>
      <w:r w:rsidRPr="005F1B0E">
        <w:t xml:space="preserve">              │            │     │        │              │           │</w:t>
      </w:r>
    </w:p>
    <w:p w14:paraId="72DFFCB3" w14:textId="77777777" w:rsidR="0065764C" w:rsidRPr="005F1B0E" w:rsidRDefault="0065764C" w:rsidP="0065764C">
      <w:pPr>
        <w:pStyle w:val="ConsPlusNonformat"/>
        <w:jc w:val="both"/>
      </w:pPr>
      <w:r w:rsidRPr="005F1B0E">
        <w:t>──────────────┴────────────┴─────┴────────┴──────────────┴───────────┴─────</w:t>
      </w:r>
    </w:p>
    <w:p w14:paraId="15EE606E" w14:textId="77777777" w:rsidR="0065764C" w:rsidRPr="005F1B0E" w:rsidRDefault="0065764C" w:rsidP="0065764C">
      <w:pPr>
        <w:pStyle w:val="ConsPlusNonformat"/>
        <w:jc w:val="both"/>
      </w:pPr>
    </w:p>
    <w:p w14:paraId="74F62A1C" w14:textId="77777777" w:rsidR="0065764C" w:rsidRPr="005F1B0E" w:rsidRDefault="0065764C" w:rsidP="0065764C">
      <w:pPr>
        <w:pStyle w:val="ConsPlusNonformat"/>
        <w:jc w:val="both"/>
      </w:pPr>
      <w:r w:rsidRPr="005F1B0E">
        <w:t>Назначение платежа</w:t>
      </w:r>
    </w:p>
    <w:p w14:paraId="22BA5F52" w14:textId="77777777" w:rsidR="0065764C" w:rsidRPr="005F1B0E" w:rsidRDefault="0065764C" w:rsidP="0065764C">
      <w:pPr>
        <w:pStyle w:val="ConsPlusNonformat"/>
        <w:jc w:val="both"/>
      </w:pPr>
      <w:r w:rsidRPr="005F1B0E">
        <w:t>___________________________________________________________________________</w:t>
      </w:r>
    </w:p>
    <w:p w14:paraId="62E79D09" w14:textId="77777777" w:rsidR="0065764C" w:rsidRPr="005F1B0E" w:rsidRDefault="0065764C" w:rsidP="0065764C">
      <w:pPr>
        <w:pStyle w:val="ConsPlusNonformat"/>
        <w:jc w:val="both"/>
      </w:pPr>
      <w:r w:rsidRPr="005F1B0E">
        <w:t xml:space="preserve">                                  Подписи             Отметки банка</w:t>
      </w:r>
    </w:p>
    <w:p w14:paraId="6A8050B6" w14:textId="77777777" w:rsidR="0065764C" w:rsidRPr="005F1B0E" w:rsidRDefault="0065764C" w:rsidP="0065764C">
      <w:pPr>
        <w:pStyle w:val="ConsPlusNonformat"/>
        <w:jc w:val="both"/>
      </w:pPr>
    </w:p>
    <w:p w14:paraId="57A54C47" w14:textId="77777777" w:rsidR="0065764C" w:rsidRPr="005F1B0E" w:rsidRDefault="0065764C" w:rsidP="0065764C">
      <w:pPr>
        <w:pStyle w:val="ConsPlusNonformat"/>
        <w:jc w:val="both"/>
      </w:pPr>
      <w:r w:rsidRPr="005F1B0E">
        <w:t xml:space="preserve">                         _________________________</w:t>
      </w:r>
    </w:p>
    <w:p w14:paraId="7B6C2ACA" w14:textId="77777777" w:rsidR="0065764C" w:rsidRPr="005F1B0E" w:rsidRDefault="0065764C" w:rsidP="0065764C">
      <w:pPr>
        <w:pStyle w:val="ConsPlusNonformat"/>
        <w:jc w:val="both"/>
      </w:pPr>
      <w:r w:rsidRPr="005F1B0E">
        <w:t xml:space="preserve">            М.П.</w:t>
      </w:r>
    </w:p>
    <w:p w14:paraId="7FB26FE7" w14:textId="77777777" w:rsidR="0065764C" w:rsidRPr="005F1B0E" w:rsidRDefault="0065764C" w:rsidP="0065764C">
      <w:pPr>
        <w:pStyle w:val="ConsPlusNonformat"/>
        <w:jc w:val="both"/>
      </w:pPr>
      <w:r w:rsidRPr="005F1B0E">
        <w:t xml:space="preserve">                         _________________________</w:t>
      </w:r>
    </w:p>
    <w:p w14:paraId="7B7C001A" w14:textId="77777777" w:rsidR="0065764C" w:rsidRPr="005F1B0E" w:rsidRDefault="0065764C" w:rsidP="0065764C">
      <w:pPr>
        <w:autoSpaceDE w:val="0"/>
        <w:autoSpaceDN w:val="0"/>
        <w:adjustRightInd w:val="0"/>
        <w:spacing w:after="0" w:line="240" w:lineRule="auto"/>
        <w:ind w:firstLine="720"/>
        <w:jc w:val="both"/>
        <w:rPr>
          <w:rFonts w:ascii="Arial" w:hAnsi="Arial" w:cs="Arial"/>
          <w:sz w:val="20"/>
          <w:szCs w:val="20"/>
          <w:lang w:eastAsia="ru-RU"/>
        </w:rPr>
      </w:pPr>
    </w:p>
    <w:p w14:paraId="5F1CEA24" w14:textId="77777777" w:rsidR="00FE0808" w:rsidRDefault="00FE0808">
      <w:pPr>
        <w:spacing w:after="0" w:line="240" w:lineRule="auto"/>
        <w:rPr>
          <w:rFonts w:ascii="Times New Roman" w:hAnsi="Times New Roman"/>
          <w:b/>
          <w:color w:val="000000"/>
          <w:sz w:val="24"/>
          <w:szCs w:val="24"/>
        </w:rPr>
      </w:pPr>
      <w:r>
        <w:rPr>
          <w:rFonts w:ascii="Times New Roman" w:hAnsi="Times New Roman"/>
          <w:b/>
          <w:color w:val="000000"/>
          <w:sz w:val="24"/>
          <w:szCs w:val="24"/>
        </w:rPr>
        <w:br w:type="page"/>
      </w:r>
    </w:p>
    <w:p w14:paraId="734F5B4A" w14:textId="77777777" w:rsidR="0065764C" w:rsidRPr="005F1B0E" w:rsidRDefault="0065764C" w:rsidP="0065764C">
      <w:pPr>
        <w:autoSpaceDE w:val="0"/>
        <w:autoSpaceDN w:val="0"/>
        <w:adjustRightInd w:val="0"/>
        <w:spacing w:after="0" w:line="240" w:lineRule="auto"/>
        <w:jc w:val="both"/>
        <w:rPr>
          <w:rFonts w:ascii="Times New Roman" w:hAnsi="Times New Roman"/>
          <w:b/>
          <w:color w:val="000000"/>
          <w:sz w:val="24"/>
          <w:szCs w:val="24"/>
        </w:rPr>
      </w:pPr>
      <w:r w:rsidRPr="005F1B0E">
        <w:rPr>
          <w:rFonts w:ascii="Times New Roman" w:hAnsi="Times New Roman"/>
          <w:b/>
          <w:color w:val="000000"/>
          <w:sz w:val="24"/>
          <w:szCs w:val="24"/>
        </w:rPr>
        <w:lastRenderedPageBreak/>
        <w:t>2.</w:t>
      </w:r>
      <w:r w:rsidRPr="005F1B0E">
        <w:rPr>
          <w:rFonts w:cs="Calibri"/>
          <w:b/>
          <w:color w:val="000000"/>
        </w:rPr>
        <w:t xml:space="preserve"> </w:t>
      </w:r>
      <w:r w:rsidRPr="005F1B0E">
        <w:rPr>
          <w:rFonts w:ascii="Times New Roman" w:hAnsi="Times New Roman"/>
          <w:b/>
          <w:color w:val="000000"/>
          <w:sz w:val="24"/>
          <w:szCs w:val="24"/>
        </w:rPr>
        <w:t>Состав информации, необходимой для формирования Ненулевого Распоряжения Участника (для переводов денежных средств в соответствии с пунктом «а» Раздела 2 Правил):</w:t>
      </w:r>
    </w:p>
    <w:p w14:paraId="466E1B85" w14:textId="77777777" w:rsidR="0065764C" w:rsidRPr="005F1B0E" w:rsidRDefault="0065764C" w:rsidP="0065764C">
      <w:pPr>
        <w:autoSpaceDE w:val="0"/>
        <w:autoSpaceDN w:val="0"/>
        <w:adjustRightInd w:val="0"/>
        <w:spacing w:after="0" w:line="240" w:lineRule="auto"/>
        <w:jc w:val="both"/>
        <w:rPr>
          <w:rFonts w:ascii="Times New Roman" w:hAnsi="Times New Roman"/>
          <w:b/>
          <w:color w:val="000000"/>
          <w:sz w:val="20"/>
          <w:szCs w:val="20"/>
        </w:rPr>
      </w:pPr>
    </w:p>
    <w:p w14:paraId="09229E0D" w14:textId="77777777" w:rsidR="0065764C" w:rsidRPr="005F1B0E" w:rsidRDefault="0065764C" w:rsidP="0065764C">
      <w:pPr>
        <w:autoSpaceDE w:val="0"/>
        <w:autoSpaceDN w:val="0"/>
        <w:adjustRightInd w:val="0"/>
        <w:spacing w:after="0" w:line="240" w:lineRule="auto"/>
        <w:jc w:val="both"/>
        <w:rPr>
          <w:rFonts w:ascii="Times New Roman" w:hAnsi="Times New Roman"/>
          <w:color w:val="000000"/>
          <w:sz w:val="20"/>
          <w:szCs w:val="20"/>
        </w:rPr>
      </w:pPr>
      <w:r w:rsidRPr="005F1B0E">
        <w:rPr>
          <w:rFonts w:ascii="Times New Roman" w:hAnsi="Times New Roman"/>
          <w:color w:val="000000"/>
          <w:sz w:val="20"/>
          <w:szCs w:val="20"/>
        </w:rPr>
        <w:t>- идентификатор электронного информационного сообщения Участника-Страховщика;</w:t>
      </w:r>
    </w:p>
    <w:p w14:paraId="10161F4F" w14:textId="77777777" w:rsidR="0065764C" w:rsidRPr="005F1B0E" w:rsidRDefault="0065764C" w:rsidP="0065764C">
      <w:pPr>
        <w:autoSpaceDE w:val="0"/>
        <w:autoSpaceDN w:val="0"/>
        <w:adjustRightInd w:val="0"/>
        <w:spacing w:after="0" w:line="240" w:lineRule="auto"/>
        <w:jc w:val="both"/>
        <w:rPr>
          <w:rFonts w:ascii="Times New Roman" w:hAnsi="Times New Roman"/>
          <w:color w:val="000000"/>
          <w:sz w:val="20"/>
          <w:szCs w:val="20"/>
        </w:rPr>
      </w:pPr>
      <w:r w:rsidRPr="005F1B0E">
        <w:rPr>
          <w:rFonts w:ascii="Times New Roman" w:hAnsi="Times New Roman"/>
          <w:color w:val="000000"/>
          <w:sz w:val="20"/>
          <w:szCs w:val="20"/>
        </w:rPr>
        <w:t>- сумма платежа (размер выплаты по прямому возмещению убытков);</w:t>
      </w:r>
    </w:p>
    <w:p w14:paraId="3BBBD139" w14:textId="77777777" w:rsidR="0065764C" w:rsidRPr="005F1B0E" w:rsidRDefault="0065764C" w:rsidP="0065764C">
      <w:pPr>
        <w:autoSpaceDE w:val="0"/>
        <w:autoSpaceDN w:val="0"/>
        <w:adjustRightInd w:val="0"/>
        <w:spacing w:after="0" w:line="240" w:lineRule="auto"/>
        <w:jc w:val="both"/>
        <w:rPr>
          <w:rFonts w:ascii="Times New Roman" w:hAnsi="Times New Roman"/>
          <w:color w:val="000000"/>
          <w:sz w:val="20"/>
          <w:szCs w:val="20"/>
        </w:rPr>
      </w:pPr>
      <w:r w:rsidRPr="005F1B0E">
        <w:rPr>
          <w:rFonts w:ascii="Times New Roman" w:hAnsi="Times New Roman"/>
          <w:color w:val="000000"/>
          <w:sz w:val="20"/>
          <w:szCs w:val="20"/>
        </w:rPr>
        <w:t>- наименование Участника-Страховщика причинителя вреда (плательщик);</w:t>
      </w:r>
    </w:p>
    <w:p w14:paraId="2F56420A" w14:textId="77777777" w:rsidR="0065764C" w:rsidRPr="005F1B0E" w:rsidRDefault="0065764C" w:rsidP="0065764C">
      <w:pPr>
        <w:autoSpaceDE w:val="0"/>
        <w:autoSpaceDN w:val="0"/>
        <w:adjustRightInd w:val="0"/>
        <w:spacing w:after="0" w:line="240" w:lineRule="auto"/>
        <w:jc w:val="both"/>
        <w:rPr>
          <w:rFonts w:ascii="Times New Roman" w:hAnsi="Times New Roman"/>
          <w:color w:val="000000"/>
          <w:sz w:val="20"/>
          <w:szCs w:val="20"/>
        </w:rPr>
      </w:pPr>
      <w:r w:rsidRPr="005F1B0E">
        <w:rPr>
          <w:rFonts w:ascii="Times New Roman" w:hAnsi="Times New Roman"/>
          <w:color w:val="000000"/>
          <w:sz w:val="20"/>
          <w:szCs w:val="20"/>
        </w:rPr>
        <w:t>- наименование Участника-Страховщика потерпевшего (получатель);</w:t>
      </w:r>
    </w:p>
    <w:p w14:paraId="1B30344E" w14:textId="77777777" w:rsidR="0065764C" w:rsidRPr="005F1B0E" w:rsidRDefault="0065764C" w:rsidP="0065764C">
      <w:pPr>
        <w:autoSpaceDE w:val="0"/>
        <w:autoSpaceDN w:val="0"/>
        <w:adjustRightInd w:val="0"/>
        <w:spacing w:after="0" w:line="240" w:lineRule="auto"/>
        <w:jc w:val="both"/>
        <w:rPr>
          <w:rFonts w:ascii="Times New Roman" w:hAnsi="Times New Roman"/>
          <w:bCs/>
          <w:sz w:val="20"/>
          <w:szCs w:val="20"/>
        </w:rPr>
      </w:pPr>
      <w:r w:rsidRPr="005F1B0E">
        <w:rPr>
          <w:rFonts w:ascii="Times New Roman" w:hAnsi="Times New Roman"/>
          <w:color w:val="000000"/>
          <w:sz w:val="20"/>
          <w:szCs w:val="20"/>
        </w:rPr>
        <w:t>- информация о назначении платежа</w:t>
      </w:r>
      <w:r w:rsidRPr="005F1B0E">
        <w:rPr>
          <w:rFonts w:ascii="Times New Roman" w:hAnsi="Times New Roman"/>
          <w:sz w:val="20"/>
          <w:szCs w:val="20"/>
        </w:rPr>
        <w:t>.</w:t>
      </w:r>
    </w:p>
    <w:p w14:paraId="2353506E" w14:textId="77777777" w:rsidR="0065764C" w:rsidRPr="005F1B0E" w:rsidRDefault="0065764C" w:rsidP="0065764C">
      <w:pPr>
        <w:rPr>
          <w:rFonts w:ascii="Times New Roman" w:hAnsi="Times New Roman"/>
          <w:b/>
          <w:color w:val="000000"/>
          <w:sz w:val="24"/>
          <w:szCs w:val="24"/>
        </w:rPr>
      </w:pPr>
    </w:p>
    <w:p w14:paraId="4E41595C" w14:textId="77777777" w:rsidR="0065764C" w:rsidRPr="005F1B0E" w:rsidRDefault="0065764C" w:rsidP="0065764C">
      <w:pPr>
        <w:jc w:val="both"/>
        <w:rPr>
          <w:rFonts w:ascii="Times New Roman" w:hAnsi="Times New Roman"/>
          <w:b/>
          <w:color w:val="000000"/>
          <w:sz w:val="24"/>
          <w:szCs w:val="24"/>
        </w:rPr>
      </w:pPr>
      <w:r w:rsidRPr="005F1B0E">
        <w:rPr>
          <w:rFonts w:ascii="Times New Roman" w:hAnsi="Times New Roman"/>
          <w:b/>
          <w:color w:val="000000"/>
          <w:sz w:val="24"/>
          <w:szCs w:val="24"/>
        </w:rPr>
        <w:t>3.</w:t>
      </w:r>
      <w:r w:rsidRPr="005F1B0E">
        <w:rPr>
          <w:rFonts w:cs="Calibri"/>
          <w:b/>
          <w:color w:val="000000"/>
        </w:rPr>
        <w:t xml:space="preserve"> </w:t>
      </w:r>
      <w:r w:rsidRPr="005F1B0E">
        <w:rPr>
          <w:rFonts w:ascii="Times New Roman" w:hAnsi="Times New Roman"/>
          <w:b/>
          <w:color w:val="000000"/>
          <w:sz w:val="24"/>
          <w:szCs w:val="24"/>
        </w:rPr>
        <w:t>Состав информации, необходимой для формирования Распоряжения Участника (для переводов денежных средств в соответствии с пунктом «б» Раздела 2 Правил):</w:t>
      </w:r>
    </w:p>
    <w:p w14:paraId="3C0E109D" w14:textId="77777777" w:rsidR="0065764C" w:rsidRPr="005F1B0E" w:rsidRDefault="0065764C" w:rsidP="0065764C">
      <w:pPr>
        <w:spacing w:after="0" w:line="240" w:lineRule="auto"/>
        <w:jc w:val="both"/>
        <w:rPr>
          <w:rFonts w:ascii="Times New Roman" w:hAnsi="Times New Roman"/>
          <w:bCs/>
          <w:color w:val="000000"/>
          <w:sz w:val="20"/>
          <w:szCs w:val="20"/>
        </w:rPr>
      </w:pPr>
      <w:r w:rsidRPr="005F1B0E">
        <w:rPr>
          <w:rFonts w:ascii="Times New Roman" w:hAnsi="Times New Roman"/>
          <w:bCs/>
          <w:color w:val="000000"/>
          <w:sz w:val="20"/>
          <w:szCs w:val="20"/>
        </w:rPr>
        <w:t>- идентификатор электронного информационного сообщения Участника-Страховщика;</w:t>
      </w:r>
    </w:p>
    <w:p w14:paraId="02A029FC" w14:textId="77777777" w:rsidR="0065764C" w:rsidRPr="005F1B0E" w:rsidRDefault="0065764C" w:rsidP="0065764C">
      <w:pPr>
        <w:spacing w:after="0" w:line="240" w:lineRule="auto"/>
        <w:jc w:val="both"/>
        <w:rPr>
          <w:rFonts w:ascii="Times New Roman" w:hAnsi="Times New Roman"/>
          <w:bCs/>
          <w:color w:val="000000"/>
          <w:sz w:val="20"/>
          <w:szCs w:val="20"/>
        </w:rPr>
      </w:pPr>
      <w:r w:rsidRPr="005F1B0E">
        <w:rPr>
          <w:rFonts w:ascii="Times New Roman" w:hAnsi="Times New Roman"/>
          <w:bCs/>
          <w:color w:val="000000"/>
          <w:sz w:val="20"/>
          <w:szCs w:val="20"/>
        </w:rPr>
        <w:t>- сумма платежа;</w:t>
      </w:r>
    </w:p>
    <w:p w14:paraId="55775EF2" w14:textId="77777777" w:rsidR="0065764C" w:rsidRPr="005F1B0E" w:rsidRDefault="0065764C" w:rsidP="0065764C">
      <w:pPr>
        <w:spacing w:after="0" w:line="240" w:lineRule="auto"/>
        <w:jc w:val="both"/>
        <w:rPr>
          <w:rFonts w:ascii="Times New Roman" w:hAnsi="Times New Roman"/>
          <w:bCs/>
          <w:color w:val="000000"/>
          <w:sz w:val="20"/>
          <w:szCs w:val="20"/>
        </w:rPr>
      </w:pPr>
      <w:r w:rsidRPr="005F1B0E">
        <w:rPr>
          <w:rFonts w:ascii="Times New Roman" w:hAnsi="Times New Roman"/>
          <w:bCs/>
          <w:color w:val="000000"/>
          <w:sz w:val="20"/>
          <w:szCs w:val="20"/>
        </w:rPr>
        <w:t>- наименование Участника-Страховщика (плательщик);</w:t>
      </w:r>
    </w:p>
    <w:p w14:paraId="5F823ECF" w14:textId="77777777" w:rsidR="0065764C" w:rsidRPr="005F1B0E" w:rsidRDefault="0065764C" w:rsidP="0065764C">
      <w:pPr>
        <w:spacing w:after="0" w:line="240" w:lineRule="auto"/>
        <w:jc w:val="both"/>
        <w:rPr>
          <w:rFonts w:ascii="Times New Roman" w:hAnsi="Times New Roman"/>
          <w:bCs/>
          <w:color w:val="000000"/>
          <w:sz w:val="20"/>
          <w:szCs w:val="20"/>
        </w:rPr>
      </w:pPr>
      <w:r w:rsidRPr="005F1B0E">
        <w:rPr>
          <w:rFonts w:ascii="Times New Roman" w:hAnsi="Times New Roman"/>
          <w:bCs/>
          <w:color w:val="000000"/>
          <w:sz w:val="20"/>
          <w:szCs w:val="20"/>
        </w:rPr>
        <w:t>- наименование Участника-Страховщика (получатель);</w:t>
      </w:r>
    </w:p>
    <w:p w14:paraId="22B07453" w14:textId="77777777" w:rsidR="0065764C" w:rsidRPr="005F1B0E" w:rsidRDefault="0065764C" w:rsidP="0065764C">
      <w:pPr>
        <w:spacing w:after="0" w:line="240" w:lineRule="auto"/>
        <w:jc w:val="both"/>
        <w:rPr>
          <w:rFonts w:ascii="Times New Roman" w:hAnsi="Times New Roman"/>
          <w:bCs/>
          <w:color w:val="000000"/>
          <w:sz w:val="20"/>
          <w:szCs w:val="20"/>
        </w:rPr>
      </w:pPr>
      <w:r w:rsidRPr="005F1B0E">
        <w:rPr>
          <w:rFonts w:ascii="Times New Roman" w:hAnsi="Times New Roman"/>
          <w:bCs/>
          <w:color w:val="000000"/>
          <w:sz w:val="20"/>
          <w:szCs w:val="20"/>
        </w:rPr>
        <w:t>- информация о назначении платежа</w:t>
      </w:r>
      <w:r w:rsidRPr="005F1B0E">
        <w:rPr>
          <w:rFonts w:ascii="Times New Roman" w:hAnsi="Times New Roman"/>
          <w:sz w:val="20"/>
          <w:szCs w:val="20"/>
        </w:rPr>
        <w:t>.</w:t>
      </w:r>
    </w:p>
    <w:p w14:paraId="666B67EC" w14:textId="77777777" w:rsidR="0065764C" w:rsidRPr="005F1B0E" w:rsidRDefault="0065764C" w:rsidP="0065764C">
      <w:pPr>
        <w:rPr>
          <w:rFonts w:ascii="Times New Roman" w:hAnsi="Times New Roman"/>
          <w:b/>
          <w:color w:val="000000"/>
          <w:sz w:val="24"/>
          <w:szCs w:val="24"/>
        </w:rPr>
      </w:pPr>
    </w:p>
    <w:p w14:paraId="417EA56C" w14:textId="77777777" w:rsidR="0065764C" w:rsidRPr="005F1B0E" w:rsidRDefault="0065764C" w:rsidP="0065764C">
      <w:pPr>
        <w:jc w:val="both"/>
        <w:rPr>
          <w:rFonts w:ascii="Times New Roman" w:hAnsi="Times New Roman"/>
          <w:b/>
          <w:color w:val="000000"/>
          <w:szCs w:val="24"/>
        </w:rPr>
      </w:pPr>
      <w:r w:rsidRPr="005F1B0E">
        <w:rPr>
          <w:rFonts w:ascii="Times New Roman" w:hAnsi="Times New Roman"/>
          <w:b/>
          <w:color w:val="000000"/>
          <w:sz w:val="24"/>
          <w:szCs w:val="24"/>
        </w:rPr>
        <w:t>4.</w:t>
      </w:r>
      <w:r w:rsidRPr="005F1B0E">
        <w:rPr>
          <w:rFonts w:cs="Calibri"/>
          <w:b/>
          <w:color w:val="000000"/>
        </w:rPr>
        <w:t xml:space="preserve"> </w:t>
      </w:r>
      <w:r w:rsidRPr="005F1B0E">
        <w:rPr>
          <w:rFonts w:ascii="Times New Roman" w:hAnsi="Times New Roman"/>
          <w:b/>
          <w:color w:val="000000"/>
          <w:sz w:val="24"/>
          <w:szCs w:val="24"/>
        </w:rPr>
        <w:t>Состав информации, необходимой для формирования Распоряжения Участника (для переводов денежных средств в соответствии с пунктом «в» Раздела 2 Правил):</w:t>
      </w:r>
    </w:p>
    <w:p w14:paraId="329CEE29" w14:textId="77777777" w:rsidR="0065764C" w:rsidRPr="005F1B0E" w:rsidRDefault="0065764C" w:rsidP="0065764C">
      <w:pPr>
        <w:spacing w:after="0" w:line="240" w:lineRule="auto"/>
        <w:jc w:val="both"/>
        <w:rPr>
          <w:rFonts w:ascii="Times New Roman" w:hAnsi="Times New Roman"/>
          <w:color w:val="000000"/>
          <w:sz w:val="20"/>
          <w:szCs w:val="20"/>
        </w:rPr>
      </w:pPr>
      <w:r w:rsidRPr="005F1B0E">
        <w:rPr>
          <w:rFonts w:ascii="Times New Roman" w:hAnsi="Times New Roman"/>
          <w:color w:val="000000"/>
          <w:sz w:val="20"/>
          <w:szCs w:val="20"/>
        </w:rPr>
        <w:t>- идентификатор электронного информационного сообщения Участника-Страховщика;</w:t>
      </w:r>
    </w:p>
    <w:p w14:paraId="49697123" w14:textId="77777777" w:rsidR="0065764C" w:rsidRPr="005F1B0E" w:rsidRDefault="0065764C" w:rsidP="0065764C">
      <w:pPr>
        <w:spacing w:after="0" w:line="240" w:lineRule="auto"/>
        <w:jc w:val="both"/>
        <w:rPr>
          <w:rFonts w:ascii="Times New Roman" w:hAnsi="Times New Roman"/>
          <w:color w:val="000000"/>
          <w:sz w:val="20"/>
          <w:szCs w:val="20"/>
        </w:rPr>
      </w:pPr>
      <w:r w:rsidRPr="005F1B0E">
        <w:rPr>
          <w:rFonts w:ascii="Times New Roman" w:hAnsi="Times New Roman"/>
          <w:color w:val="000000"/>
          <w:sz w:val="20"/>
          <w:szCs w:val="20"/>
        </w:rPr>
        <w:t>- сумма платежа;</w:t>
      </w:r>
    </w:p>
    <w:p w14:paraId="6D26282D" w14:textId="77777777" w:rsidR="0065764C" w:rsidRPr="005F1B0E" w:rsidRDefault="0065764C" w:rsidP="0065764C">
      <w:pPr>
        <w:spacing w:after="0" w:line="240" w:lineRule="auto"/>
        <w:jc w:val="both"/>
        <w:rPr>
          <w:rFonts w:ascii="Times New Roman" w:hAnsi="Times New Roman"/>
          <w:color w:val="000000"/>
          <w:sz w:val="20"/>
          <w:szCs w:val="20"/>
        </w:rPr>
      </w:pPr>
      <w:r w:rsidRPr="005F1B0E">
        <w:rPr>
          <w:rFonts w:ascii="Times New Roman" w:hAnsi="Times New Roman"/>
          <w:color w:val="000000"/>
          <w:sz w:val="20"/>
          <w:szCs w:val="20"/>
        </w:rPr>
        <w:t>- наименование Участника-Страховщика (плательщик);</w:t>
      </w:r>
    </w:p>
    <w:p w14:paraId="6BE025BB" w14:textId="77777777" w:rsidR="0065764C" w:rsidRPr="005F1B0E" w:rsidRDefault="0065764C" w:rsidP="0065764C">
      <w:pPr>
        <w:spacing w:after="0" w:line="240" w:lineRule="auto"/>
        <w:jc w:val="both"/>
        <w:rPr>
          <w:rFonts w:ascii="Times New Roman" w:hAnsi="Times New Roman"/>
          <w:color w:val="000000"/>
          <w:sz w:val="20"/>
          <w:szCs w:val="20"/>
        </w:rPr>
      </w:pPr>
      <w:r w:rsidRPr="005F1B0E">
        <w:rPr>
          <w:rFonts w:ascii="Times New Roman" w:hAnsi="Times New Roman"/>
          <w:color w:val="000000"/>
          <w:sz w:val="20"/>
          <w:szCs w:val="20"/>
        </w:rPr>
        <w:t>- наименование Участника-Страховщика (получатель);</w:t>
      </w:r>
    </w:p>
    <w:p w14:paraId="1114599E" w14:textId="77777777" w:rsidR="0065764C" w:rsidRPr="005F1B0E" w:rsidRDefault="0065764C" w:rsidP="0065764C">
      <w:pPr>
        <w:spacing w:after="0" w:line="240" w:lineRule="auto"/>
        <w:jc w:val="both"/>
        <w:rPr>
          <w:rFonts w:ascii="Times New Roman" w:hAnsi="Times New Roman"/>
          <w:bCs/>
          <w:color w:val="000000"/>
          <w:sz w:val="20"/>
          <w:szCs w:val="20"/>
        </w:rPr>
      </w:pPr>
      <w:r w:rsidRPr="005F1B0E">
        <w:rPr>
          <w:rFonts w:ascii="Times New Roman" w:hAnsi="Times New Roman"/>
          <w:color w:val="000000"/>
          <w:sz w:val="20"/>
          <w:szCs w:val="20"/>
        </w:rPr>
        <w:t>- информация о назначении платежа</w:t>
      </w:r>
      <w:r w:rsidRPr="005F1B0E">
        <w:rPr>
          <w:rFonts w:ascii="Times New Roman" w:hAnsi="Times New Roman"/>
          <w:sz w:val="20"/>
          <w:szCs w:val="20"/>
        </w:rPr>
        <w:t>.</w:t>
      </w:r>
    </w:p>
    <w:p w14:paraId="54BEBE6A" w14:textId="77777777" w:rsidR="0065764C" w:rsidRPr="005F1B0E" w:rsidRDefault="0065764C" w:rsidP="0065764C">
      <w:pPr>
        <w:jc w:val="both"/>
        <w:rPr>
          <w:rFonts w:ascii="Times New Roman" w:hAnsi="Times New Roman"/>
          <w:b/>
          <w:color w:val="000000"/>
          <w:szCs w:val="24"/>
        </w:rPr>
      </w:pPr>
    </w:p>
    <w:p w14:paraId="349BD54E" w14:textId="77777777" w:rsidR="0065764C" w:rsidRPr="005F1B0E" w:rsidRDefault="0065764C" w:rsidP="0065764C">
      <w:pPr>
        <w:jc w:val="both"/>
        <w:rPr>
          <w:rFonts w:ascii="Times New Roman" w:hAnsi="Times New Roman"/>
          <w:b/>
          <w:bCs/>
          <w:sz w:val="24"/>
          <w:szCs w:val="24"/>
        </w:rPr>
      </w:pPr>
      <w:r w:rsidRPr="005F1B0E">
        <w:rPr>
          <w:rFonts w:ascii="Times New Roman" w:hAnsi="Times New Roman"/>
          <w:b/>
          <w:color w:val="000000"/>
        </w:rPr>
        <w:t>5.</w:t>
      </w:r>
      <w:r w:rsidRPr="005F1B0E">
        <w:rPr>
          <w:rFonts w:ascii="Times New Roman" w:hAnsi="Times New Roman"/>
          <w:b/>
          <w:color w:val="000000"/>
          <w:sz w:val="24"/>
          <w:szCs w:val="24"/>
        </w:rPr>
        <w:t xml:space="preserve"> Состав информации, необходимой для формирования Ненулевого Распоряжения Участника (для переводов денежных средств в соответствии с пунктом «</w:t>
      </w:r>
      <w:r w:rsidRPr="005F1B0E">
        <w:rPr>
          <w:rFonts w:ascii="Times New Roman" w:hAnsi="Times New Roman"/>
          <w:b/>
          <w:sz w:val="24"/>
          <w:szCs w:val="24"/>
        </w:rPr>
        <w:t>а</w:t>
      </w:r>
      <w:r w:rsidRPr="005F1B0E">
        <w:rPr>
          <w:rFonts w:ascii="Times New Roman" w:hAnsi="Times New Roman"/>
          <w:b/>
          <w:sz w:val="24"/>
          <w:szCs w:val="24"/>
          <w:vertAlign w:val="superscript"/>
        </w:rPr>
        <w:t>1</w:t>
      </w:r>
      <w:r w:rsidRPr="005F1B0E">
        <w:rPr>
          <w:rFonts w:ascii="Times New Roman" w:hAnsi="Times New Roman"/>
          <w:b/>
          <w:color w:val="000000"/>
          <w:sz w:val="24"/>
          <w:szCs w:val="24"/>
        </w:rPr>
        <w:t>» Раздела 2 Правил).</w:t>
      </w:r>
    </w:p>
    <w:p w14:paraId="5952E149" w14:textId="77777777" w:rsidR="0065764C" w:rsidRPr="005F1B0E" w:rsidRDefault="0065764C" w:rsidP="0065764C">
      <w:pPr>
        <w:spacing w:after="0" w:line="240" w:lineRule="auto"/>
        <w:rPr>
          <w:rFonts w:ascii="Times New Roman" w:hAnsi="Times New Roman"/>
          <w:color w:val="000000"/>
          <w:sz w:val="20"/>
          <w:szCs w:val="20"/>
        </w:rPr>
      </w:pPr>
      <w:r w:rsidRPr="005F1B0E">
        <w:rPr>
          <w:rFonts w:ascii="Times New Roman" w:hAnsi="Times New Roman"/>
          <w:color w:val="000000"/>
          <w:sz w:val="20"/>
          <w:szCs w:val="20"/>
        </w:rPr>
        <w:t>- идентификатор электронного информационного сообщения Участника-Страховщика;</w:t>
      </w:r>
    </w:p>
    <w:p w14:paraId="5B998017" w14:textId="77777777" w:rsidR="0065764C" w:rsidRPr="005F1B0E" w:rsidRDefault="0065764C" w:rsidP="0065764C">
      <w:pPr>
        <w:spacing w:after="0" w:line="240" w:lineRule="auto"/>
        <w:rPr>
          <w:rFonts w:ascii="Times New Roman" w:hAnsi="Times New Roman"/>
          <w:color w:val="000000"/>
          <w:sz w:val="20"/>
          <w:szCs w:val="20"/>
        </w:rPr>
      </w:pPr>
      <w:r w:rsidRPr="005F1B0E">
        <w:rPr>
          <w:rFonts w:ascii="Times New Roman" w:hAnsi="Times New Roman"/>
          <w:color w:val="000000"/>
          <w:sz w:val="20"/>
          <w:szCs w:val="20"/>
        </w:rPr>
        <w:t>- сумма платежа (размер суброгационного требования);</w:t>
      </w:r>
    </w:p>
    <w:p w14:paraId="2AD3D2A4" w14:textId="77777777" w:rsidR="0065764C" w:rsidRPr="005F1B0E" w:rsidRDefault="0065764C" w:rsidP="0065764C">
      <w:pPr>
        <w:spacing w:after="0" w:line="240" w:lineRule="auto"/>
        <w:rPr>
          <w:rFonts w:ascii="Times New Roman" w:hAnsi="Times New Roman"/>
          <w:color w:val="000000"/>
          <w:sz w:val="20"/>
          <w:szCs w:val="20"/>
        </w:rPr>
      </w:pPr>
      <w:r w:rsidRPr="005F1B0E">
        <w:rPr>
          <w:rFonts w:ascii="Times New Roman" w:hAnsi="Times New Roman"/>
          <w:color w:val="000000"/>
          <w:sz w:val="20"/>
          <w:szCs w:val="20"/>
        </w:rPr>
        <w:t>- наименование Участника-Страховщика (плательщик);</w:t>
      </w:r>
    </w:p>
    <w:p w14:paraId="1B44A0B7" w14:textId="77777777" w:rsidR="0065764C" w:rsidRPr="005F1B0E" w:rsidRDefault="0065764C" w:rsidP="0065764C">
      <w:pPr>
        <w:spacing w:after="0" w:line="240" w:lineRule="auto"/>
        <w:rPr>
          <w:rFonts w:ascii="Times New Roman" w:hAnsi="Times New Roman"/>
          <w:color w:val="000000"/>
          <w:sz w:val="20"/>
          <w:szCs w:val="20"/>
        </w:rPr>
      </w:pPr>
      <w:r w:rsidRPr="005F1B0E">
        <w:rPr>
          <w:rFonts w:ascii="Times New Roman" w:hAnsi="Times New Roman"/>
          <w:color w:val="000000"/>
          <w:sz w:val="20"/>
          <w:szCs w:val="20"/>
        </w:rPr>
        <w:t>- наименование Участника-Страховщика (получатель);</w:t>
      </w:r>
    </w:p>
    <w:p w14:paraId="32D65CBB" w14:textId="77777777" w:rsidR="0065764C" w:rsidRPr="005F1B0E" w:rsidRDefault="0065764C" w:rsidP="0065764C">
      <w:pPr>
        <w:spacing w:after="0" w:line="240" w:lineRule="auto"/>
        <w:rPr>
          <w:rFonts w:ascii="Times New Roman" w:hAnsi="Times New Roman"/>
          <w:color w:val="000000"/>
          <w:sz w:val="20"/>
          <w:szCs w:val="20"/>
        </w:rPr>
      </w:pPr>
      <w:r w:rsidRPr="005F1B0E">
        <w:rPr>
          <w:rFonts w:ascii="Times New Roman" w:hAnsi="Times New Roman"/>
          <w:color w:val="000000"/>
          <w:sz w:val="20"/>
          <w:szCs w:val="20"/>
        </w:rPr>
        <w:t>- информация о назначении платежа.</w:t>
      </w:r>
    </w:p>
    <w:p w14:paraId="64B03A03" w14:textId="77777777" w:rsidR="0065764C" w:rsidRPr="005F1B0E" w:rsidRDefault="0065764C" w:rsidP="0065764C">
      <w:pPr>
        <w:rPr>
          <w:rFonts w:ascii="Times New Roman" w:hAnsi="Times New Roman"/>
          <w:color w:val="000000"/>
        </w:rPr>
      </w:pPr>
    </w:p>
    <w:p w14:paraId="57AE7B40" w14:textId="77777777" w:rsidR="0065764C" w:rsidRPr="005F1B0E" w:rsidRDefault="0065764C" w:rsidP="0065764C">
      <w:pPr>
        <w:jc w:val="both"/>
        <w:rPr>
          <w:rFonts w:ascii="Times New Roman" w:hAnsi="Times New Roman"/>
          <w:b/>
          <w:color w:val="000000"/>
          <w:sz w:val="24"/>
          <w:szCs w:val="24"/>
        </w:rPr>
      </w:pPr>
      <w:r w:rsidRPr="005F1B0E">
        <w:rPr>
          <w:rFonts w:ascii="Times New Roman" w:hAnsi="Times New Roman"/>
          <w:b/>
          <w:color w:val="000000"/>
        </w:rPr>
        <w:t>6.</w:t>
      </w:r>
      <w:r w:rsidRPr="005F1B0E">
        <w:rPr>
          <w:rFonts w:ascii="Times New Roman" w:hAnsi="Times New Roman"/>
          <w:b/>
          <w:color w:val="000000"/>
          <w:sz w:val="24"/>
          <w:szCs w:val="24"/>
        </w:rPr>
        <w:t xml:space="preserve"> Состав информации, необходимой для формирования Распоряжения о переводе денежных средств (для некоторых переводов денежных средств в соответствии с пунктами «а» и «</w:t>
      </w:r>
      <w:r w:rsidRPr="005F1B0E">
        <w:rPr>
          <w:rFonts w:ascii="Times New Roman" w:hAnsi="Times New Roman"/>
          <w:b/>
          <w:sz w:val="24"/>
          <w:szCs w:val="24"/>
        </w:rPr>
        <w:t>а</w:t>
      </w:r>
      <w:r w:rsidRPr="005F1B0E">
        <w:rPr>
          <w:rFonts w:ascii="Times New Roman" w:hAnsi="Times New Roman"/>
          <w:b/>
          <w:sz w:val="24"/>
          <w:szCs w:val="24"/>
          <w:vertAlign w:val="superscript"/>
        </w:rPr>
        <w:t>1</w:t>
      </w:r>
      <w:r w:rsidRPr="005F1B0E">
        <w:rPr>
          <w:rFonts w:ascii="Times New Roman" w:hAnsi="Times New Roman"/>
          <w:b/>
          <w:color w:val="000000"/>
          <w:sz w:val="24"/>
          <w:szCs w:val="24"/>
        </w:rPr>
        <w:t>» Раздела 2 Правил).</w:t>
      </w:r>
    </w:p>
    <w:p w14:paraId="5BBB313F" w14:textId="77777777" w:rsidR="0065764C" w:rsidRPr="005F1B0E" w:rsidRDefault="0065764C" w:rsidP="0065764C">
      <w:pPr>
        <w:autoSpaceDE w:val="0"/>
        <w:autoSpaceDN w:val="0"/>
        <w:adjustRightInd w:val="0"/>
        <w:spacing w:after="0" w:line="240" w:lineRule="auto"/>
        <w:jc w:val="both"/>
        <w:rPr>
          <w:rFonts w:ascii="Times New Roman" w:hAnsi="Times New Roman"/>
          <w:sz w:val="20"/>
          <w:szCs w:val="24"/>
        </w:rPr>
      </w:pPr>
      <w:r w:rsidRPr="005F1B0E">
        <w:rPr>
          <w:rFonts w:ascii="Times New Roman" w:hAnsi="Times New Roman"/>
          <w:sz w:val="20"/>
          <w:szCs w:val="24"/>
        </w:rPr>
        <w:t>- идентификатор электронного информационного сообщения Участника-Страховщика;</w:t>
      </w:r>
    </w:p>
    <w:p w14:paraId="375D266A" w14:textId="77777777" w:rsidR="0065764C" w:rsidRPr="005F1B0E" w:rsidRDefault="0065764C" w:rsidP="0065764C">
      <w:pPr>
        <w:autoSpaceDE w:val="0"/>
        <w:autoSpaceDN w:val="0"/>
        <w:adjustRightInd w:val="0"/>
        <w:spacing w:after="0" w:line="240" w:lineRule="auto"/>
        <w:jc w:val="both"/>
        <w:rPr>
          <w:rFonts w:ascii="Times New Roman" w:hAnsi="Times New Roman"/>
          <w:sz w:val="20"/>
          <w:szCs w:val="24"/>
        </w:rPr>
      </w:pPr>
      <w:r w:rsidRPr="005F1B0E">
        <w:rPr>
          <w:rFonts w:ascii="Times New Roman" w:hAnsi="Times New Roman"/>
          <w:sz w:val="20"/>
          <w:szCs w:val="24"/>
        </w:rPr>
        <w:t>- сумма платежа (размер выплаты по прямому возмещению убытков или суброгационного требования);</w:t>
      </w:r>
    </w:p>
    <w:p w14:paraId="0B9772E6" w14:textId="77777777" w:rsidR="0065764C" w:rsidRPr="005F1B0E" w:rsidRDefault="0065764C" w:rsidP="0065764C">
      <w:pPr>
        <w:autoSpaceDE w:val="0"/>
        <w:autoSpaceDN w:val="0"/>
        <w:adjustRightInd w:val="0"/>
        <w:spacing w:after="0" w:line="240" w:lineRule="auto"/>
        <w:jc w:val="both"/>
        <w:rPr>
          <w:rFonts w:ascii="Times New Roman" w:hAnsi="Times New Roman"/>
          <w:sz w:val="20"/>
          <w:szCs w:val="24"/>
        </w:rPr>
      </w:pPr>
      <w:r w:rsidRPr="005F1B0E">
        <w:rPr>
          <w:rFonts w:ascii="Times New Roman" w:hAnsi="Times New Roman"/>
          <w:sz w:val="20"/>
          <w:szCs w:val="24"/>
        </w:rPr>
        <w:t>- наименование Участника-Страховщика (плательщик);</w:t>
      </w:r>
    </w:p>
    <w:p w14:paraId="4C1F927C" w14:textId="77777777" w:rsidR="0065764C" w:rsidRPr="005F1B0E" w:rsidRDefault="0065764C" w:rsidP="0065764C">
      <w:pPr>
        <w:spacing w:after="0" w:line="240" w:lineRule="auto"/>
        <w:jc w:val="both"/>
        <w:rPr>
          <w:rFonts w:ascii="Times New Roman" w:hAnsi="Times New Roman"/>
          <w:b/>
          <w:bCs/>
          <w:szCs w:val="24"/>
        </w:rPr>
      </w:pPr>
      <w:r w:rsidRPr="005F1B0E">
        <w:rPr>
          <w:rFonts w:ascii="Times New Roman" w:hAnsi="Times New Roman"/>
          <w:sz w:val="20"/>
          <w:szCs w:val="24"/>
        </w:rPr>
        <w:t>- наименование Участника-Страховщика (получатель).</w:t>
      </w:r>
    </w:p>
    <w:p w14:paraId="724369F9" w14:textId="77777777" w:rsidR="0065764C" w:rsidRPr="005F1B0E" w:rsidRDefault="0065764C" w:rsidP="0065764C">
      <w:pPr>
        <w:rPr>
          <w:rFonts w:ascii="Times New Roman" w:hAnsi="Times New Roman"/>
          <w:color w:val="000000"/>
        </w:rPr>
      </w:pPr>
    </w:p>
    <w:p w14:paraId="1F4567E0" w14:textId="77777777" w:rsidR="0065764C" w:rsidRPr="005F1B0E" w:rsidRDefault="0065764C" w:rsidP="0065764C">
      <w:pPr>
        <w:jc w:val="both"/>
        <w:rPr>
          <w:rFonts w:ascii="Times New Roman" w:hAnsi="Times New Roman"/>
          <w:b/>
          <w:color w:val="000000"/>
          <w:sz w:val="24"/>
          <w:szCs w:val="24"/>
        </w:rPr>
      </w:pPr>
      <w:r w:rsidRPr="005F1B0E">
        <w:rPr>
          <w:rFonts w:ascii="Times New Roman" w:hAnsi="Times New Roman"/>
          <w:b/>
          <w:color w:val="000000"/>
          <w:sz w:val="24"/>
          <w:szCs w:val="24"/>
        </w:rPr>
        <w:t>7.</w:t>
      </w:r>
      <w:r w:rsidRPr="005F1B0E">
        <w:rPr>
          <w:rFonts w:ascii="Times New Roman" w:hAnsi="Times New Roman"/>
          <w:b/>
          <w:color w:val="000000"/>
        </w:rPr>
        <w:t xml:space="preserve"> </w:t>
      </w:r>
      <w:r w:rsidRPr="005F1B0E">
        <w:rPr>
          <w:rFonts w:ascii="Times New Roman" w:hAnsi="Times New Roman"/>
          <w:b/>
          <w:color w:val="000000"/>
          <w:sz w:val="24"/>
          <w:szCs w:val="24"/>
        </w:rPr>
        <w:t xml:space="preserve">Форма реестра, направляемого Платежным клиринговым центром в Расчетный центр </w:t>
      </w:r>
      <w:r w:rsidRPr="005F1B0E">
        <w:rPr>
          <w:rFonts w:ascii="Times New Roman" w:hAnsi="Times New Roman"/>
          <w:b/>
          <w:sz w:val="24"/>
          <w:szCs w:val="24"/>
        </w:rPr>
        <w:t>для осуществления перевода денежных средств</w:t>
      </w:r>
      <w:r w:rsidRPr="005F1B0E">
        <w:rPr>
          <w:rFonts w:ascii="Times New Roman" w:hAnsi="Times New Roman"/>
          <w:b/>
          <w:color w:val="000000"/>
          <w:sz w:val="24"/>
          <w:szCs w:val="24"/>
        </w:rPr>
        <w:t>.</w:t>
      </w:r>
    </w:p>
    <w:tbl>
      <w:tblPr>
        <w:tblW w:w="5000" w:type="pct"/>
        <w:tblCellMar>
          <w:left w:w="0" w:type="dxa"/>
          <w:right w:w="0" w:type="dxa"/>
        </w:tblCellMar>
        <w:tblLook w:val="00A0" w:firstRow="1" w:lastRow="0" w:firstColumn="1" w:lastColumn="0" w:noHBand="0" w:noVBand="0"/>
      </w:tblPr>
      <w:tblGrid>
        <w:gridCol w:w="2017"/>
        <w:gridCol w:w="7553"/>
      </w:tblGrid>
      <w:tr w:rsidR="0065764C" w:rsidRPr="005F1B0E" w14:paraId="2C2C547C" w14:textId="77777777" w:rsidTr="00DC52B1">
        <w:trPr>
          <w:trHeight w:val="315"/>
        </w:trPr>
        <w:tc>
          <w:tcPr>
            <w:tcW w:w="105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4AEBDF0" w14:textId="77777777" w:rsidR="0065764C" w:rsidRPr="005F1B0E" w:rsidRDefault="0065764C" w:rsidP="00A10223">
            <w:pPr>
              <w:spacing w:line="240" w:lineRule="auto"/>
              <w:contextualSpacing/>
              <w:jc w:val="both"/>
              <w:rPr>
                <w:rFonts w:ascii="Times New Roman" w:hAnsi="Times New Roman"/>
                <w:b/>
                <w:bCs/>
                <w:color w:val="000000"/>
                <w:sz w:val="20"/>
                <w:szCs w:val="20"/>
              </w:rPr>
            </w:pPr>
            <w:r w:rsidRPr="005F1B0E">
              <w:rPr>
                <w:rFonts w:ascii="Times New Roman" w:hAnsi="Times New Roman"/>
                <w:b/>
                <w:bCs/>
                <w:color w:val="000000"/>
                <w:sz w:val="20"/>
                <w:szCs w:val="20"/>
              </w:rPr>
              <w:t>№</w:t>
            </w:r>
          </w:p>
        </w:tc>
        <w:tc>
          <w:tcPr>
            <w:tcW w:w="3946"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7EB9778D" w14:textId="77777777" w:rsidR="0065764C" w:rsidRPr="005F1B0E" w:rsidRDefault="0065764C" w:rsidP="00A10223">
            <w:pPr>
              <w:spacing w:line="240" w:lineRule="auto"/>
              <w:contextualSpacing/>
              <w:jc w:val="center"/>
              <w:rPr>
                <w:rFonts w:ascii="Times New Roman" w:hAnsi="Times New Roman"/>
                <w:b/>
                <w:bCs/>
                <w:color w:val="000000"/>
                <w:sz w:val="20"/>
                <w:szCs w:val="20"/>
              </w:rPr>
            </w:pPr>
            <w:r w:rsidRPr="005F1B0E">
              <w:rPr>
                <w:rFonts w:ascii="Times New Roman" w:hAnsi="Times New Roman"/>
                <w:b/>
                <w:bCs/>
                <w:color w:val="000000"/>
                <w:sz w:val="20"/>
                <w:szCs w:val="20"/>
              </w:rPr>
              <w:t>Наименование поля</w:t>
            </w:r>
          </w:p>
        </w:tc>
      </w:tr>
      <w:tr w:rsidR="0065764C" w:rsidRPr="005F1B0E" w14:paraId="32139EEB" w14:textId="77777777" w:rsidTr="00DC52B1">
        <w:trPr>
          <w:trHeight w:val="300"/>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BB1E10E" w14:textId="77777777" w:rsidR="0065764C" w:rsidRPr="005F1B0E" w:rsidRDefault="0065764C" w:rsidP="00A10223">
            <w:pPr>
              <w:spacing w:after="0" w:line="240" w:lineRule="auto"/>
              <w:contextualSpacing/>
              <w:jc w:val="center"/>
              <w:rPr>
                <w:rFonts w:ascii="Times New Roman" w:hAnsi="Times New Roman"/>
                <w:b/>
                <w:bCs/>
                <w:color w:val="000000"/>
                <w:sz w:val="20"/>
                <w:szCs w:val="20"/>
              </w:rPr>
            </w:pPr>
            <w:r w:rsidRPr="005F1B0E">
              <w:rPr>
                <w:rFonts w:ascii="Times New Roman" w:hAnsi="Times New Roman"/>
                <w:b/>
                <w:bCs/>
                <w:color w:val="000000"/>
                <w:sz w:val="20"/>
                <w:szCs w:val="20"/>
              </w:rPr>
              <w:t>Общая информация</w:t>
            </w:r>
          </w:p>
        </w:tc>
      </w:tr>
      <w:tr w:rsidR="0065764C" w:rsidRPr="005F1B0E" w14:paraId="61ACB533" w14:textId="77777777" w:rsidTr="00DC52B1">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5C46621"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1.</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4A8EC1C6"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Количество передаваемых записей в этом сообщении</w:t>
            </w:r>
          </w:p>
        </w:tc>
      </w:tr>
      <w:tr w:rsidR="0065764C" w:rsidRPr="005F1B0E" w14:paraId="2D6A6354" w14:textId="77777777" w:rsidTr="00DC52B1">
        <w:trPr>
          <w:trHeight w:val="348"/>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9B0516D"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lastRenderedPageBreak/>
              <w:t>2.</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3C308BA7"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 xml:space="preserve">Номер последнего принятого сообщения </w:t>
            </w:r>
          </w:p>
        </w:tc>
      </w:tr>
      <w:tr w:rsidR="0065764C" w:rsidRPr="005F1B0E" w14:paraId="4C38A37B" w14:textId="77777777" w:rsidTr="00DC52B1">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571694D"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3.</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4AE19C5E"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Номер расчетной сессии</w:t>
            </w:r>
          </w:p>
        </w:tc>
      </w:tr>
      <w:tr w:rsidR="0065764C" w:rsidRPr="005F1B0E" w14:paraId="447C43D1" w14:textId="77777777" w:rsidTr="00DC52B1">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3E47DA7"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4.</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5FB52C95"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Классификатор расчетной сессии</w:t>
            </w:r>
          </w:p>
        </w:tc>
      </w:tr>
      <w:tr w:rsidR="0065764C" w:rsidRPr="005F1B0E" w14:paraId="56A3E38C" w14:textId="77777777" w:rsidTr="00DC52B1">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E429425"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5.</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0B3A4CE0"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Порядковый номер сообщения в реестре</w:t>
            </w:r>
          </w:p>
        </w:tc>
      </w:tr>
      <w:tr w:rsidR="0065764C" w:rsidRPr="005F1B0E" w14:paraId="11743729" w14:textId="77777777" w:rsidTr="00DC52B1">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85D5836"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6.</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600DEE1A"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Всего сообщений в реестре</w:t>
            </w:r>
          </w:p>
        </w:tc>
      </w:tr>
      <w:tr w:rsidR="0065764C" w:rsidRPr="005F1B0E" w14:paraId="20B22319" w14:textId="77777777" w:rsidTr="00DC52B1">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274DFF6"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7.</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48C09F75"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Маска назначения платежа</w:t>
            </w:r>
          </w:p>
        </w:tc>
      </w:tr>
      <w:tr w:rsidR="0065764C" w:rsidRPr="005F1B0E" w14:paraId="2B6B5050" w14:textId="77777777" w:rsidTr="00DC52B1">
        <w:trPr>
          <w:trHeight w:val="471"/>
        </w:trPr>
        <w:tc>
          <w:tcPr>
            <w:tcW w:w="105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CF93685"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8.</w:t>
            </w:r>
          </w:p>
        </w:tc>
        <w:tc>
          <w:tcPr>
            <w:tcW w:w="3946"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2FAD6E40"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Сумма денежных средств по всем распоряжениям в этом сообщении (контрольная сумма), руб.</w:t>
            </w:r>
          </w:p>
        </w:tc>
      </w:tr>
      <w:tr w:rsidR="0065764C" w:rsidRPr="005F1B0E" w14:paraId="21CFBA2C" w14:textId="77777777" w:rsidTr="00DC52B1">
        <w:trPr>
          <w:trHeight w:val="300"/>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EF4D657" w14:textId="77777777" w:rsidR="0065764C" w:rsidRPr="005F1B0E" w:rsidRDefault="0065764C" w:rsidP="00A10223">
            <w:pPr>
              <w:spacing w:after="0" w:line="240" w:lineRule="auto"/>
              <w:contextualSpacing/>
              <w:jc w:val="center"/>
              <w:rPr>
                <w:rFonts w:ascii="Times New Roman" w:hAnsi="Times New Roman"/>
                <w:b/>
                <w:bCs/>
                <w:color w:val="000000"/>
                <w:sz w:val="20"/>
                <w:szCs w:val="20"/>
              </w:rPr>
            </w:pPr>
            <w:r w:rsidRPr="005F1B0E">
              <w:rPr>
                <w:rFonts w:ascii="Times New Roman" w:hAnsi="Times New Roman"/>
                <w:b/>
                <w:bCs/>
                <w:color w:val="000000"/>
                <w:sz w:val="20"/>
                <w:szCs w:val="20"/>
              </w:rPr>
              <w:t>Информация по отдельному распоряжению</w:t>
            </w:r>
          </w:p>
        </w:tc>
      </w:tr>
      <w:tr w:rsidR="0065764C" w:rsidRPr="005F1B0E" w14:paraId="5EB1D5BD" w14:textId="77777777" w:rsidTr="00DC52B1">
        <w:trPr>
          <w:trHeight w:val="315"/>
        </w:trPr>
        <w:tc>
          <w:tcPr>
            <w:tcW w:w="105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3925F969"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1.</w:t>
            </w:r>
          </w:p>
        </w:tc>
        <w:tc>
          <w:tcPr>
            <w:tcW w:w="3946"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00DDF94E"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 платежа</w:t>
            </w:r>
          </w:p>
        </w:tc>
      </w:tr>
      <w:tr w:rsidR="0065764C" w:rsidRPr="005F1B0E" w14:paraId="0EF7EB91" w14:textId="77777777" w:rsidTr="00DC52B1">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7619A89"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2.</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26726E23"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Счет плательщика</w:t>
            </w:r>
          </w:p>
        </w:tc>
      </w:tr>
      <w:tr w:rsidR="0065764C" w:rsidRPr="005F1B0E" w14:paraId="0F3825AF" w14:textId="77777777" w:rsidTr="00DC52B1">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814CBA7"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3.</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30D5A56D"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Счет получателя</w:t>
            </w:r>
          </w:p>
        </w:tc>
      </w:tr>
      <w:tr w:rsidR="0065764C" w:rsidRPr="005F1B0E" w14:paraId="5ECB4C0E" w14:textId="77777777" w:rsidTr="00DC52B1">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80A714E"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4.</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43A9A928"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 xml:space="preserve">Код валюты (ISO) символьный </w:t>
            </w:r>
          </w:p>
        </w:tc>
      </w:tr>
      <w:tr w:rsidR="0065764C" w:rsidRPr="005F1B0E" w14:paraId="07D20E34" w14:textId="77777777" w:rsidTr="00DC52B1">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8319DD6"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5.</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6280F208"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Сумма, руб.</w:t>
            </w:r>
          </w:p>
        </w:tc>
      </w:tr>
      <w:tr w:rsidR="0065764C" w:rsidRPr="005F1B0E" w14:paraId="61C754CB" w14:textId="77777777" w:rsidTr="00DC52B1">
        <w:trPr>
          <w:trHeight w:val="263"/>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0778695"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6.</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2472C39E"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Параметры назначения платежа</w:t>
            </w:r>
          </w:p>
        </w:tc>
      </w:tr>
    </w:tbl>
    <w:p w14:paraId="370CEC21" w14:textId="77777777" w:rsidR="0065764C" w:rsidRPr="005F1B0E" w:rsidRDefault="0065764C" w:rsidP="0065764C">
      <w:pPr>
        <w:spacing w:before="240"/>
        <w:jc w:val="both"/>
        <w:rPr>
          <w:rFonts w:ascii="Times New Roman" w:hAnsi="Times New Roman"/>
          <w:b/>
          <w:color w:val="000000"/>
          <w:sz w:val="24"/>
          <w:szCs w:val="24"/>
        </w:rPr>
      </w:pPr>
      <w:r w:rsidRPr="005F1B0E">
        <w:rPr>
          <w:rFonts w:ascii="Times New Roman" w:hAnsi="Times New Roman"/>
          <w:b/>
          <w:color w:val="000000"/>
          <w:sz w:val="24"/>
          <w:szCs w:val="24"/>
        </w:rPr>
        <w:t>8.</w:t>
      </w:r>
      <w:r w:rsidRPr="005F1B0E">
        <w:rPr>
          <w:rFonts w:cs="Calibri"/>
          <w:b/>
          <w:color w:val="000000"/>
        </w:rPr>
        <w:t xml:space="preserve"> </w:t>
      </w:r>
      <w:r w:rsidRPr="005F1B0E">
        <w:rPr>
          <w:rFonts w:ascii="Times New Roman" w:hAnsi="Times New Roman"/>
          <w:b/>
          <w:color w:val="000000"/>
          <w:sz w:val="24"/>
          <w:szCs w:val="24"/>
        </w:rPr>
        <w:t>Формы документов, используемых Оператором Системы при взаимодействии с Участниками-Банками для осуществления перевода денежных средств со Счета гарантийного фонда Платежной Системы Участника-Страховщика.</w:t>
      </w:r>
    </w:p>
    <w:p w14:paraId="05CB758C" w14:textId="77777777" w:rsidR="0065764C" w:rsidRPr="005F1B0E" w:rsidRDefault="0065764C" w:rsidP="0065764C">
      <w:pPr>
        <w:spacing w:line="240" w:lineRule="auto"/>
        <w:jc w:val="both"/>
        <w:rPr>
          <w:rFonts w:ascii="Times New Roman" w:hAnsi="Times New Roman"/>
          <w:b/>
          <w:color w:val="000000"/>
          <w:sz w:val="24"/>
          <w:szCs w:val="24"/>
        </w:rPr>
      </w:pPr>
      <w:r w:rsidRPr="005F1B0E">
        <w:rPr>
          <w:rFonts w:ascii="Times New Roman" w:hAnsi="Times New Roman"/>
          <w:b/>
          <w:color w:val="000000"/>
          <w:sz w:val="24"/>
          <w:szCs w:val="24"/>
        </w:rPr>
        <w:t xml:space="preserve">8.1. Реестр для направления </w:t>
      </w:r>
      <w:r w:rsidRPr="005F1B0E">
        <w:rPr>
          <w:rFonts w:ascii="Times New Roman" w:hAnsi="Times New Roman"/>
          <w:b/>
          <w:sz w:val="24"/>
          <w:szCs w:val="24"/>
        </w:rPr>
        <w:t>Участнику-Банку, который является одновременно Расчетным центром.</w:t>
      </w:r>
    </w:p>
    <w:tbl>
      <w:tblPr>
        <w:tblW w:w="8920" w:type="dxa"/>
        <w:tblInd w:w="-23" w:type="dxa"/>
        <w:tblCellMar>
          <w:left w:w="0" w:type="dxa"/>
          <w:right w:w="0" w:type="dxa"/>
        </w:tblCellMar>
        <w:tblLook w:val="00A0" w:firstRow="1" w:lastRow="0" w:firstColumn="1" w:lastColumn="0" w:noHBand="0" w:noVBand="0"/>
      </w:tblPr>
      <w:tblGrid>
        <w:gridCol w:w="1880"/>
        <w:gridCol w:w="7040"/>
      </w:tblGrid>
      <w:tr w:rsidR="0065764C" w:rsidRPr="005F1B0E" w14:paraId="34441144" w14:textId="77777777" w:rsidTr="00A10223">
        <w:trPr>
          <w:trHeight w:val="315"/>
        </w:trPr>
        <w:tc>
          <w:tcPr>
            <w:tcW w:w="18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969413E" w14:textId="77777777" w:rsidR="0065764C" w:rsidRPr="005F1B0E" w:rsidRDefault="0065764C" w:rsidP="00A10223">
            <w:pPr>
              <w:spacing w:line="240" w:lineRule="auto"/>
              <w:contextualSpacing/>
              <w:jc w:val="both"/>
              <w:rPr>
                <w:rFonts w:ascii="Times New Roman" w:hAnsi="Times New Roman"/>
                <w:b/>
                <w:bCs/>
                <w:color w:val="000000"/>
                <w:sz w:val="20"/>
                <w:szCs w:val="20"/>
              </w:rPr>
            </w:pPr>
            <w:r w:rsidRPr="005F1B0E">
              <w:rPr>
                <w:rFonts w:ascii="Times New Roman" w:hAnsi="Times New Roman"/>
                <w:b/>
                <w:bCs/>
                <w:color w:val="000000"/>
                <w:sz w:val="20"/>
                <w:szCs w:val="20"/>
              </w:rPr>
              <w:t>№</w:t>
            </w:r>
          </w:p>
        </w:tc>
        <w:tc>
          <w:tcPr>
            <w:tcW w:w="70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5F8C902" w14:textId="77777777" w:rsidR="0065764C" w:rsidRPr="005F1B0E" w:rsidRDefault="0065764C" w:rsidP="00A10223">
            <w:pPr>
              <w:spacing w:line="240" w:lineRule="auto"/>
              <w:contextualSpacing/>
              <w:jc w:val="both"/>
              <w:rPr>
                <w:rFonts w:ascii="Times New Roman" w:hAnsi="Times New Roman"/>
                <w:b/>
                <w:bCs/>
                <w:color w:val="000000"/>
                <w:sz w:val="20"/>
                <w:szCs w:val="20"/>
              </w:rPr>
            </w:pPr>
            <w:r w:rsidRPr="005F1B0E">
              <w:rPr>
                <w:rFonts w:ascii="Times New Roman" w:hAnsi="Times New Roman"/>
                <w:b/>
                <w:bCs/>
                <w:color w:val="000000"/>
                <w:sz w:val="20"/>
                <w:szCs w:val="20"/>
              </w:rPr>
              <w:t>Наименование поля</w:t>
            </w:r>
          </w:p>
        </w:tc>
      </w:tr>
      <w:tr w:rsidR="0065764C" w:rsidRPr="005F1B0E" w14:paraId="57289F19" w14:textId="77777777" w:rsidTr="00A10223">
        <w:trPr>
          <w:trHeight w:val="300"/>
        </w:trPr>
        <w:tc>
          <w:tcPr>
            <w:tcW w:w="892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25738BE" w14:textId="77777777" w:rsidR="0065764C" w:rsidRPr="005F1B0E" w:rsidRDefault="0065764C" w:rsidP="00A10223">
            <w:pPr>
              <w:spacing w:line="240" w:lineRule="auto"/>
              <w:contextualSpacing/>
              <w:jc w:val="center"/>
              <w:rPr>
                <w:rFonts w:ascii="Times New Roman" w:hAnsi="Times New Roman"/>
                <w:b/>
                <w:bCs/>
                <w:color w:val="000000"/>
                <w:sz w:val="20"/>
                <w:szCs w:val="20"/>
              </w:rPr>
            </w:pPr>
            <w:r w:rsidRPr="005F1B0E">
              <w:rPr>
                <w:rFonts w:ascii="Times New Roman" w:hAnsi="Times New Roman"/>
                <w:b/>
                <w:bCs/>
                <w:color w:val="000000"/>
                <w:sz w:val="20"/>
                <w:szCs w:val="20"/>
              </w:rPr>
              <w:t>Общая информация</w:t>
            </w:r>
          </w:p>
        </w:tc>
      </w:tr>
      <w:tr w:rsidR="0065764C" w:rsidRPr="005F1B0E" w14:paraId="79CF0A14" w14:textId="77777777" w:rsidTr="00A10223">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C6C6643"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1.</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759BEC8E"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Количество передаваемых записей в этом сообщении</w:t>
            </w:r>
          </w:p>
        </w:tc>
      </w:tr>
      <w:tr w:rsidR="0065764C" w:rsidRPr="005F1B0E" w14:paraId="0CFFB958" w14:textId="77777777" w:rsidTr="00A10223">
        <w:trPr>
          <w:trHeight w:val="348"/>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6C2A345"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2.</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43FE473D"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 xml:space="preserve">Номер последнего принятого сообщения </w:t>
            </w:r>
          </w:p>
        </w:tc>
      </w:tr>
      <w:tr w:rsidR="0065764C" w:rsidRPr="005F1B0E" w14:paraId="65E6AE38" w14:textId="77777777" w:rsidTr="00A10223">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97611B3"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3.</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5191EAB9"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Номер расчетной сессии</w:t>
            </w:r>
          </w:p>
        </w:tc>
      </w:tr>
      <w:tr w:rsidR="0065764C" w:rsidRPr="005F1B0E" w14:paraId="352CC8F7" w14:textId="77777777" w:rsidTr="00A10223">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DB69394"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4.</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40486A8F"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Классификатор расчетной сессии</w:t>
            </w:r>
          </w:p>
        </w:tc>
      </w:tr>
      <w:tr w:rsidR="0065764C" w:rsidRPr="005F1B0E" w14:paraId="02E98A52" w14:textId="77777777" w:rsidTr="00A10223">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2267D7B"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5.</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69A891AD"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Порядковый номер сообщения в реестре</w:t>
            </w:r>
          </w:p>
        </w:tc>
      </w:tr>
      <w:tr w:rsidR="0065764C" w:rsidRPr="005F1B0E" w14:paraId="4534B247" w14:textId="77777777" w:rsidTr="00A10223">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46C118D"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6.</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50EA3D0B"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Всего сообщений в реестре</w:t>
            </w:r>
          </w:p>
        </w:tc>
      </w:tr>
      <w:tr w:rsidR="0065764C" w:rsidRPr="005F1B0E" w14:paraId="240D3155" w14:textId="77777777" w:rsidTr="00A10223">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1A81B1F"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7.</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7925391E"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Маска назначения платежа</w:t>
            </w:r>
          </w:p>
        </w:tc>
      </w:tr>
      <w:tr w:rsidR="0065764C" w:rsidRPr="005F1B0E" w14:paraId="6716CC63" w14:textId="77777777" w:rsidTr="00A10223">
        <w:trPr>
          <w:trHeight w:val="630"/>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2A400E"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8.</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54E81913"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Сумма денежных средств по всем распоряжениям в этом сообщении (контрольная сумма), руб.</w:t>
            </w:r>
          </w:p>
        </w:tc>
      </w:tr>
      <w:tr w:rsidR="0065764C" w:rsidRPr="005F1B0E" w14:paraId="09FE4C47" w14:textId="77777777" w:rsidTr="00A10223">
        <w:trPr>
          <w:trHeight w:val="300"/>
        </w:trPr>
        <w:tc>
          <w:tcPr>
            <w:tcW w:w="892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0ABCDAD" w14:textId="77777777" w:rsidR="0065764C" w:rsidRPr="005F1B0E" w:rsidRDefault="0065764C" w:rsidP="00A10223">
            <w:pPr>
              <w:spacing w:after="0" w:line="240" w:lineRule="auto"/>
              <w:contextualSpacing/>
              <w:jc w:val="center"/>
              <w:rPr>
                <w:rFonts w:ascii="Times New Roman" w:hAnsi="Times New Roman"/>
                <w:b/>
                <w:bCs/>
                <w:color w:val="000000"/>
                <w:sz w:val="20"/>
                <w:szCs w:val="20"/>
              </w:rPr>
            </w:pPr>
            <w:r w:rsidRPr="005F1B0E">
              <w:rPr>
                <w:rFonts w:ascii="Times New Roman" w:hAnsi="Times New Roman"/>
                <w:b/>
                <w:bCs/>
                <w:color w:val="000000"/>
                <w:sz w:val="20"/>
                <w:szCs w:val="20"/>
              </w:rPr>
              <w:t>Информация по отдельному распоряжению</w:t>
            </w:r>
          </w:p>
        </w:tc>
      </w:tr>
      <w:tr w:rsidR="0065764C" w:rsidRPr="005F1B0E" w14:paraId="00510626" w14:textId="77777777" w:rsidTr="00A10223">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BC0FEF4"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1.</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3601DB90"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 платежа</w:t>
            </w:r>
          </w:p>
        </w:tc>
      </w:tr>
      <w:tr w:rsidR="0065764C" w:rsidRPr="005F1B0E" w14:paraId="24734C15" w14:textId="77777777" w:rsidTr="00A10223">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F658352"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2.</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346BBE61"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Счет плательщика</w:t>
            </w:r>
          </w:p>
        </w:tc>
      </w:tr>
      <w:tr w:rsidR="0065764C" w:rsidRPr="005F1B0E" w14:paraId="45A4AAAC" w14:textId="77777777" w:rsidTr="00A10223">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63A87FC"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3.</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3E7FBDE4"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Счет получателя</w:t>
            </w:r>
          </w:p>
        </w:tc>
      </w:tr>
      <w:tr w:rsidR="0065764C" w:rsidRPr="005F1B0E" w14:paraId="7E16AFD3" w14:textId="77777777" w:rsidTr="00A10223">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9344FF7"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4.</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46EC9B82"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 xml:space="preserve">Код валюты (ISO) символьный </w:t>
            </w:r>
          </w:p>
        </w:tc>
      </w:tr>
      <w:tr w:rsidR="0065764C" w:rsidRPr="005F1B0E" w14:paraId="089EC7A4" w14:textId="77777777" w:rsidTr="00A10223">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7643D8B" w14:textId="77777777" w:rsidR="0065764C" w:rsidRPr="005F1B0E" w:rsidRDefault="0065764C" w:rsidP="00A10223">
            <w:pPr>
              <w:spacing w:after="0" w:line="240" w:lineRule="auto"/>
              <w:contextualSpacing/>
              <w:rPr>
                <w:rFonts w:ascii="Times New Roman" w:hAnsi="Times New Roman"/>
                <w:color w:val="000000"/>
                <w:sz w:val="20"/>
                <w:szCs w:val="20"/>
              </w:rPr>
            </w:pPr>
            <w:r w:rsidRPr="005F1B0E">
              <w:rPr>
                <w:rFonts w:ascii="Times New Roman" w:hAnsi="Times New Roman"/>
                <w:color w:val="000000"/>
                <w:sz w:val="20"/>
                <w:szCs w:val="20"/>
              </w:rPr>
              <w:t>5.</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6B99DC21"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Сумма, руб.</w:t>
            </w:r>
          </w:p>
        </w:tc>
      </w:tr>
      <w:tr w:rsidR="0065764C" w:rsidRPr="005F1B0E" w14:paraId="0913614F" w14:textId="77777777" w:rsidTr="00A10223">
        <w:trPr>
          <w:trHeight w:val="414"/>
        </w:trPr>
        <w:tc>
          <w:tcPr>
            <w:tcW w:w="18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E5D968D"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6.</w:t>
            </w:r>
          </w:p>
        </w:tc>
        <w:tc>
          <w:tcPr>
            <w:tcW w:w="70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7656CFF" w14:textId="77777777" w:rsidR="0065764C" w:rsidRPr="005F1B0E" w:rsidRDefault="0065764C" w:rsidP="00A10223">
            <w:pPr>
              <w:spacing w:after="0" w:line="240" w:lineRule="auto"/>
              <w:contextualSpacing/>
              <w:jc w:val="both"/>
              <w:rPr>
                <w:rFonts w:ascii="Times New Roman" w:hAnsi="Times New Roman"/>
                <w:color w:val="000000"/>
                <w:sz w:val="20"/>
                <w:szCs w:val="20"/>
              </w:rPr>
            </w:pPr>
            <w:r w:rsidRPr="005F1B0E">
              <w:rPr>
                <w:rFonts w:ascii="Times New Roman" w:hAnsi="Times New Roman"/>
                <w:color w:val="000000"/>
                <w:sz w:val="20"/>
                <w:szCs w:val="20"/>
              </w:rPr>
              <w:t>Параметры назначения платежа</w:t>
            </w:r>
          </w:p>
        </w:tc>
      </w:tr>
    </w:tbl>
    <w:p w14:paraId="4788D21D" w14:textId="77777777" w:rsidR="00FE0808" w:rsidRDefault="00FE0808" w:rsidP="005227E6">
      <w:pPr>
        <w:spacing w:after="0"/>
        <w:jc w:val="both"/>
        <w:rPr>
          <w:rFonts w:ascii="Times New Roman" w:hAnsi="Times New Roman"/>
          <w:b/>
          <w:color w:val="000000"/>
          <w:sz w:val="24"/>
          <w:szCs w:val="24"/>
        </w:rPr>
      </w:pPr>
    </w:p>
    <w:p w14:paraId="66F18823" w14:textId="77777777" w:rsidR="0065764C" w:rsidRPr="005F1B0E" w:rsidRDefault="0065764C" w:rsidP="009E0C29">
      <w:pPr>
        <w:spacing w:after="0"/>
        <w:jc w:val="both"/>
        <w:rPr>
          <w:rFonts w:ascii="Times New Roman" w:hAnsi="Times New Roman"/>
          <w:b/>
          <w:sz w:val="24"/>
        </w:rPr>
      </w:pPr>
      <w:r w:rsidRPr="005F1B0E">
        <w:rPr>
          <w:rFonts w:ascii="Times New Roman" w:hAnsi="Times New Roman"/>
          <w:b/>
          <w:color w:val="000000"/>
          <w:sz w:val="24"/>
          <w:szCs w:val="24"/>
        </w:rPr>
        <w:t xml:space="preserve">8.2. Распоряжение для направления </w:t>
      </w:r>
      <w:r w:rsidRPr="005F1B0E">
        <w:rPr>
          <w:rFonts w:ascii="Times New Roman" w:hAnsi="Times New Roman"/>
          <w:b/>
          <w:sz w:val="24"/>
          <w:szCs w:val="24"/>
        </w:rPr>
        <w:t xml:space="preserve">Участнику-Банку, который не является одновременно Расчетным центром, если договором, заключенным между Оператором системы данным Участником-Банком, не предусмотрено </w:t>
      </w:r>
      <w:r w:rsidRPr="005F1B0E">
        <w:rPr>
          <w:rFonts w:ascii="Times New Roman" w:hAnsi="Times New Roman"/>
          <w:b/>
          <w:bCs/>
          <w:sz w:val="24"/>
          <w:szCs w:val="24"/>
        </w:rPr>
        <w:t>поручение Участника-Страховщика</w:t>
      </w:r>
      <w:r w:rsidRPr="005F1B0E">
        <w:rPr>
          <w:rFonts w:ascii="Times New Roman" w:hAnsi="Times New Roman"/>
          <w:b/>
          <w:sz w:val="24"/>
          <w:szCs w:val="24"/>
        </w:rPr>
        <w:t xml:space="preserve"> при поступлении от Оператора Системы, подписанного уполномоченными лицами реестра на перевод средств, размещенных на Счете </w:t>
      </w:r>
      <w:r w:rsidRPr="005F1B0E">
        <w:rPr>
          <w:rFonts w:ascii="Times New Roman" w:hAnsi="Times New Roman"/>
          <w:b/>
          <w:sz w:val="24"/>
          <w:szCs w:val="24"/>
        </w:rPr>
        <w:lastRenderedPageBreak/>
        <w:t xml:space="preserve">гарантийного фонда, по реквизитам, указанным в реестре, </w:t>
      </w:r>
      <w:r w:rsidRPr="005F1B0E">
        <w:rPr>
          <w:rFonts w:ascii="Times New Roman" w:hAnsi="Times New Roman"/>
          <w:b/>
          <w:bCs/>
          <w:sz w:val="24"/>
          <w:szCs w:val="24"/>
        </w:rPr>
        <w:t>составить платежное поручение и осуществить перечисление денежных средств:</w:t>
      </w:r>
    </w:p>
    <w:p w14:paraId="3F110515" w14:textId="7C5B8BD0" w:rsidR="0065764C" w:rsidRPr="005F1B0E" w:rsidRDefault="0065764C" w:rsidP="009E0C29">
      <w:pPr>
        <w:spacing w:after="0" w:line="240" w:lineRule="auto"/>
        <w:rPr>
          <w:rFonts w:ascii="Courier New" w:hAnsi="Courier New" w:cs="Courier New"/>
          <w:sz w:val="20"/>
          <w:szCs w:val="20"/>
          <w:lang w:eastAsia="ru-RU"/>
        </w:rPr>
      </w:pPr>
      <w:del w:id="1129" w:author="Ожерельева Ольга Владимировна" w:date="2021-10-26T12:15:00Z">
        <w:r w:rsidRPr="005F1B0E">
          <w:rPr>
            <w:rFonts w:ascii="Times New Roman" w:hAnsi="Times New Roman"/>
            <w:b/>
            <w:bCs/>
            <w:sz w:val="24"/>
            <w:szCs w:val="24"/>
          </w:rPr>
          <w:br w:type="page"/>
        </w:r>
      </w:del>
      <w:r w:rsidRPr="005F1B0E">
        <w:rPr>
          <w:rFonts w:ascii="Courier New" w:hAnsi="Courier New" w:cs="Courier New"/>
          <w:sz w:val="20"/>
          <w:szCs w:val="20"/>
          <w:lang w:eastAsia="ru-RU"/>
        </w:rPr>
        <w:t xml:space="preserve">                                                      ┌─────────────────┐</w:t>
      </w:r>
    </w:p>
    <w:p w14:paraId="0AFCD950" w14:textId="77777777" w:rsidR="0065764C" w:rsidRPr="005F1B0E" w:rsidRDefault="0065764C" w:rsidP="0065764C">
      <w:pPr>
        <w:autoSpaceDE w:val="0"/>
        <w:autoSpaceDN w:val="0"/>
        <w:adjustRightInd w:val="0"/>
        <w:spacing w:after="0" w:line="240" w:lineRule="auto"/>
        <w:jc w:val="both"/>
        <w:rPr>
          <w:rFonts w:ascii="Courier New" w:hAnsi="Courier New" w:cs="Courier New"/>
          <w:sz w:val="20"/>
          <w:szCs w:val="20"/>
          <w:lang w:eastAsia="ru-RU"/>
        </w:rPr>
      </w:pPr>
      <w:r w:rsidRPr="005F1B0E">
        <w:rPr>
          <w:rFonts w:ascii="Courier New" w:hAnsi="Courier New" w:cs="Courier New"/>
          <w:sz w:val="20"/>
          <w:szCs w:val="20"/>
          <w:lang w:eastAsia="ru-RU"/>
        </w:rPr>
        <w:t xml:space="preserve">_______________________    _____________________      │     </w:t>
      </w:r>
      <w:r w:rsidRPr="005F1B0E">
        <w:rPr>
          <w:rFonts w:ascii="Courier New" w:hAnsi="Courier New" w:cs="Courier New"/>
          <w:b/>
          <w:bCs/>
          <w:color w:val="26282F"/>
          <w:sz w:val="20"/>
          <w:szCs w:val="20"/>
          <w:lang w:eastAsia="ru-RU"/>
        </w:rPr>
        <w:t>0401060</w:t>
      </w:r>
      <w:r w:rsidRPr="005F1B0E">
        <w:rPr>
          <w:rFonts w:ascii="Courier New" w:hAnsi="Courier New" w:cs="Courier New"/>
          <w:sz w:val="20"/>
          <w:szCs w:val="20"/>
          <w:lang w:eastAsia="ru-RU"/>
        </w:rPr>
        <w:t xml:space="preserve">     │</w:t>
      </w:r>
    </w:p>
    <w:p w14:paraId="21298E02" w14:textId="77777777" w:rsidR="0065764C" w:rsidRPr="005F1B0E" w:rsidRDefault="0065764C" w:rsidP="0065764C">
      <w:pPr>
        <w:autoSpaceDE w:val="0"/>
        <w:autoSpaceDN w:val="0"/>
        <w:adjustRightInd w:val="0"/>
        <w:spacing w:after="0" w:line="240" w:lineRule="auto"/>
        <w:jc w:val="both"/>
        <w:rPr>
          <w:rFonts w:ascii="Courier New" w:hAnsi="Courier New" w:cs="Courier New"/>
          <w:sz w:val="20"/>
          <w:szCs w:val="20"/>
          <w:lang w:eastAsia="ru-RU"/>
        </w:rPr>
      </w:pPr>
      <w:r w:rsidRPr="005F1B0E">
        <w:rPr>
          <w:rFonts w:ascii="Courier New" w:hAnsi="Courier New" w:cs="Courier New"/>
          <w:sz w:val="20"/>
          <w:szCs w:val="20"/>
          <w:lang w:eastAsia="ru-RU"/>
        </w:rPr>
        <w:t xml:space="preserve">  Поступ. в банк плат.      Списано со сч. плат.      └─────────────────┘</w:t>
      </w:r>
    </w:p>
    <w:p w14:paraId="5239A231" w14:textId="77777777" w:rsidR="0065764C" w:rsidRPr="005F1B0E" w:rsidRDefault="0065764C" w:rsidP="0065764C">
      <w:pPr>
        <w:autoSpaceDE w:val="0"/>
        <w:autoSpaceDN w:val="0"/>
        <w:adjustRightInd w:val="0"/>
        <w:spacing w:after="0" w:line="240" w:lineRule="auto"/>
        <w:ind w:firstLine="720"/>
        <w:jc w:val="both"/>
        <w:rPr>
          <w:rFonts w:ascii="Arial" w:hAnsi="Arial" w:cs="Arial"/>
          <w:color w:val="000000"/>
          <w:sz w:val="20"/>
          <w:szCs w:val="20"/>
          <w:lang w:eastAsia="ru-RU"/>
        </w:rPr>
      </w:pPr>
    </w:p>
    <w:p w14:paraId="081005E0" w14:textId="77777777" w:rsidR="0065764C" w:rsidRPr="005F1B0E" w:rsidRDefault="0065764C" w:rsidP="0065764C">
      <w:pPr>
        <w:autoSpaceDE w:val="0"/>
        <w:autoSpaceDN w:val="0"/>
        <w:adjustRightInd w:val="0"/>
        <w:spacing w:after="0" w:line="240" w:lineRule="auto"/>
        <w:jc w:val="both"/>
        <w:rPr>
          <w:rFonts w:ascii="Courier New" w:hAnsi="Courier New" w:cs="Courier New"/>
          <w:color w:val="000000"/>
          <w:sz w:val="20"/>
          <w:szCs w:val="20"/>
          <w:lang w:eastAsia="ru-RU"/>
        </w:rPr>
      </w:pPr>
      <w:r w:rsidRPr="005F1B0E">
        <w:rPr>
          <w:rFonts w:ascii="Courier New" w:hAnsi="Courier New" w:cs="Courier New"/>
          <w:color w:val="000000"/>
          <w:sz w:val="20"/>
          <w:szCs w:val="20"/>
          <w:lang w:eastAsia="ru-RU"/>
        </w:rPr>
        <w:t xml:space="preserve">                                                                  ┌─────┐</w:t>
      </w:r>
    </w:p>
    <w:p w14:paraId="69BE0E35" w14:textId="77777777" w:rsidR="0065764C" w:rsidRPr="005F1B0E" w:rsidRDefault="0065764C" w:rsidP="0065764C">
      <w:pPr>
        <w:autoSpaceDE w:val="0"/>
        <w:autoSpaceDN w:val="0"/>
        <w:adjustRightInd w:val="0"/>
        <w:spacing w:after="0" w:line="240" w:lineRule="auto"/>
        <w:jc w:val="both"/>
        <w:rPr>
          <w:rFonts w:ascii="Courier New" w:hAnsi="Courier New" w:cs="Courier New"/>
          <w:color w:val="000000"/>
          <w:sz w:val="20"/>
          <w:szCs w:val="20"/>
          <w:lang w:eastAsia="ru-RU"/>
        </w:rPr>
      </w:pPr>
      <w:r w:rsidRPr="005F1B0E">
        <w:rPr>
          <w:rFonts w:ascii="Courier New" w:hAnsi="Courier New" w:cs="Courier New"/>
          <w:b/>
          <w:bCs/>
          <w:color w:val="000000"/>
          <w:sz w:val="20"/>
          <w:szCs w:val="20"/>
          <w:lang w:eastAsia="ru-RU"/>
        </w:rPr>
        <w:t>ПЛАТЕЖНОЕ ПОРУЧЕНИЕ N</w:t>
      </w:r>
      <w:r w:rsidRPr="005F1B0E">
        <w:rPr>
          <w:rFonts w:ascii="Courier New" w:hAnsi="Courier New" w:cs="Courier New"/>
          <w:color w:val="000000"/>
          <w:sz w:val="20"/>
          <w:szCs w:val="20"/>
          <w:lang w:eastAsia="ru-RU"/>
        </w:rPr>
        <w:t xml:space="preserve">        _________________ ________________   │     │</w:t>
      </w:r>
    </w:p>
    <w:p w14:paraId="3B33EB0F" w14:textId="77777777" w:rsidR="0065764C" w:rsidRPr="005F1B0E" w:rsidRDefault="0065764C" w:rsidP="0065764C">
      <w:pPr>
        <w:autoSpaceDE w:val="0"/>
        <w:autoSpaceDN w:val="0"/>
        <w:adjustRightInd w:val="0"/>
        <w:spacing w:after="0" w:line="240" w:lineRule="auto"/>
        <w:jc w:val="both"/>
        <w:rPr>
          <w:rFonts w:ascii="Courier New" w:hAnsi="Courier New" w:cs="Courier New"/>
          <w:color w:val="000000"/>
          <w:sz w:val="20"/>
          <w:szCs w:val="20"/>
          <w:lang w:eastAsia="ru-RU"/>
        </w:rPr>
      </w:pPr>
      <w:r w:rsidRPr="005F1B0E">
        <w:rPr>
          <w:rFonts w:ascii="Courier New" w:hAnsi="Courier New" w:cs="Courier New"/>
          <w:color w:val="000000"/>
          <w:sz w:val="20"/>
          <w:szCs w:val="20"/>
          <w:lang w:eastAsia="ru-RU"/>
        </w:rPr>
        <w:t xml:space="preserve">                                   Дата           Вид платежа     └─────┘</w:t>
      </w:r>
    </w:p>
    <w:tbl>
      <w:tblPr>
        <w:tblW w:w="916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93"/>
        <w:gridCol w:w="1195"/>
        <w:gridCol w:w="269"/>
        <w:gridCol w:w="1200"/>
        <w:gridCol w:w="509"/>
        <w:gridCol w:w="565"/>
        <w:gridCol w:w="485"/>
        <w:gridCol w:w="1010"/>
        <w:gridCol w:w="974"/>
        <w:gridCol w:w="475"/>
        <w:gridCol w:w="714"/>
        <w:gridCol w:w="117"/>
        <w:gridCol w:w="25"/>
        <w:gridCol w:w="211"/>
        <w:gridCol w:w="25"/>
      </w:tblGrid>
      <w:tr w:rsidR="0065764C" w:rsidRPr="005F1B0E" w14:paraId="63790C09" w14:textId="77777777" w:rsidTr="00A10223">
        <w:trPr>
          <w:gridAfter w:val="4"/>
          <w:wAfter w:w="378" w:type="dxa"/>
        </w:trPr>
        <w:tc>
          <w:tcPr>
            <w:tcW w:w="1393" w:type="dxa"/>
            <w:tcBorders>
              <w:top w:val="nil"/>
              <w:left w:val="nil"/>
              <w:bottom w:val="single" w:sz="4" w:space="0" w:color="auto"/>
              <w:right w:val="single" w:sz="4" w:space="0" w:color="auto"/>
            </w:tcBorders>
          </w:tcPr>
          <w:p w14:paraId="51CD7631"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Сумма прописью</w:t>
            </w:r>
          </w:p>
        </w:tc>
        <w:tc>
          <w:tcPr>
            <w:tcW w:w="7396" w:type="dxa"/>
            <w:gridSpan w:val="10"/>
            <w:tcBorders>
              <w:top w:val="nil"/>
              <w:left w:val="single" w:sz="4" w:space="0" w:color="auto"/>
              <w:bottom w:val="single" w:sz="4" w:space="0" w:color="auto"/>
              <w:right w:val="nil"/>
            </w:tcBorders>
          </w:tcPr>
          <w:p w14:paraId="523C042D"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r w:rsidR="0065764C" w:rsidRPr="005F1B0E" w14:paraId="4138B75F" w14:textId="77777777" w:rsidTr="00A10223">
        <w:trPr>
          <w:gridAfter w:val="4"/>
          <w:wAfter w:w="378" w:type="dxa"/>
        </w:trPr>
        <w:tc>
          <w:tcPr>
            <w:tcW w:w="2857" w:type="dxa"/>
            <w:gridSpan w:val="3"/>
            <w:tcBorders>
              <w:top w:val="single" w:sz="4" w:space="0" w:color="auto"/>
              <w:left w:val="nil"/>
              <w:bottom w:val="single" w:sz="4" w:space="0" w:color="auto"/>
              <w:right w:val="single" w:sz="4" w:space="0" w:color="auto"/>
            </w:tcBorders>
          </w:tcPr>
          <w:p w14:paraId="35CF9F5E"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ИНН</w:t>
            </w:r>
          </w:p>
        </w:tc>
        <w:tc>
          <w:tcPr>
            <w:tcW w:w="2274" w:type="dxa"/>
            <w:gridSpan w:val="3"/>
            <w:tcBorders>
              <w:top w:val="single" w:sz="4" w:space="0" w:color="auto"/>
              <w:left w:val="single" w:sz="4" w:space="0" w:color="auto"/>
              <w:bottom w:val="single" w:sz="4" w:space="0" w:color="auto"/>
              <w:right w:val="single" w:sz="4" w:space="0" w:color="auto"/>
            </w:tcBorders>
          </w:tcPr>
          <w:p w14:paraId="7921BAC7"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КПП</w:t>
            </w:r>
          </w:p>
        </w:tc>
        <w:tc>
          <w:tcPr>
            <w:tcW w:w="1495" w:type="dxa"/>
            <w:gridSpan w:val="2"/>
            <w:vMerge w:val="restart"/>
            <w:tcBorders>
              <w:top w:val="single" w:sz="4" w:space="0" w:color="auto"/>
              <w:left w:val="single" w:sz="4" w:space="0" w:color="auto"/>
              <w:bottom w:val="nil"/>
              <w:right w:val="single" w:sz="4" w:space="0" w:color="auto"/>
            </w:tcBorders>
          </w:tcPr>
          <w:p w14:paraId="1E075822"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Сумма</w:t>
            </w:r>
          </w:p>
        </w:tc>
        <w:tc>
          <w:tcPr>
            <w:tcW w:w="2163" w:type="dxa"/>
            <w:gridSpan w:val="3"/>
            <w:vMerge w:val="restart"/>
            <w:tcBorders>
              <w:top w:val="single" w:sz="4" w:space="0" w:color="auto"/>
              <w:left w:val="single" w:sz="4" w:space="0" w:color="auto"/>
              <w:bottom w:val="nil"/>
              <w:right w:val="nil"/>
            </w:tcBorders>
          </w:tcPr>
          <w:p w14:paraId="1ACCE34D"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r w:rsidR="0065764C" w:rsidRPr="005F1B0E" w14:paraId="429AB4FA" w14:textId="77777777" w:rsidTr="00A10223">
        <w:trPr>
          <w:gridAfter w:val="4"/>
          <w:wAfter w:w="378" w:type="dxa"/>
        </w:trPr>
        <w:tc>
          <w:tcPr>
            <w:tcW w:w="5131" w:type="dxa"/>
            <w:gridSpan w:val="6"/>
            <w:tcBorders>
              <w:top w:val="single" w:sz="4" w:space="0" w:color="auto"/>
              <w:left w:val="nil"/>
              <w:bottom w:val="nil"/>
              <w:right w:val="single" w:sz="4" w:space="0" w:color="auto"/>
            </w:tcBorders>
          </w:tcPr>
          <w:p w14:paraId="37DF8C68"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1495" w:type="dxa"/>
            <w:gridSpan w:val="2"/>
            <w:vMerge/>
            <w:tcBorders>
              <w:top w:val="nil"/>
              <w:left w:val="single" w:sz="4" w:space="0" w:color="auto"/>
              <w:bottom w:val="single" w:sz="4" w:space="0" w:color="auto"/>
              <w:right w:val="single" w:sz="4" w:space="0" w:color="auto"/>
            </w:tcBorders>
          </w:tcPr>
          <w:p w14:paraId="161A43E8"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2163" w:type="dxa"/>
            <w:gridSpan w:val="3"/>
            <w:vMerge/>
            <w:tcBorders>
              <w:top w:val="nil"/>
              <w:left w:val="single" w:sz="4" w:space="0" w:color="auto"/>
              <w:bottom w:val="single" w:sz="4" w:space="0" w:color="auto"/>
              <w:right w:val="nil"/>
            </w:tcBorders>
          </w:tcPr>
          <w:p w14:paraId="08ABD1C2"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r w:rsidR="0065764C" w:rsidRPr="005F1B0E" w14:paraId="2CF36C6C" w14:textId="77777777" w:rsidTr="00A10223">
        <w:trPr>
          <w:gridAfter w:val="4"/>
          <w:wAfter w:w="378" w:type="dxa"/>
        </w:trPr>
        <w:tc>
          <w:tcPr>
            <w:tcW w:w="2588" w:type="dxa"/>
            <w:gridSpan w:val="2"/>
            <w:tcBorders>
              <w:top w:val="nil"/>
              <w:left w:val="nil"/>
              <w:bottom w:val="single" w:sz="4" w:space="0" w:color="auto"/>
              <w:right w:val="nil"/>
            </w:tcBorders>
          </w:tcPr>
          <w:p w14:paraId="441DA8D2"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p w14:paraId="40E25D80"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Плательщик</w:t>
            </w:r>
          </w:p>
        </w:tc>
        <w:tc>
          <w:tcPr>
            <w:tcW w:w="1469" w:type="dxa"/>
            <w:gridSpan w:val="2"/>
            <w:tcBorders>
              <w:top w:val="nil"/>
              <w:left w:val="nil"/>
              <w:bottom w:val="single" w:sz="4" w:space="0" w:color="auto"/>
              <w:right w:val="nil"/>
            </w:tcBorders>
          </w:tcPr>
          <w:p w14:paraId="4729CFD7"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509" w:type="dxa"/>
            <w:tcBorders>
              <w:top w:val="nil"/>
              <w:left w:val="nil"/>
              <w:bottom w:val="single" w:sz="4" w:space="0" w:color="auto"/>
              <w:right w:val="nil"/>
            </w:tcBorders>
          </w:tcPr>
          <w:p w14:paraId="2A174ADE"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565" w:type="dxa"/>
            <w:tcBorders>
              <w:top w:val="nil"/>
              <w:left w:val="nil"/>
              <w:bottom w:val="single" w:sz="4" w:space="0" w:color="auto"/>
              <w:right w:val="single" w:sz="4" w:space="0" w:color="auto"/>
            </w:tcBorders>
          </w:tcPr>
          <w:p w14:paraId="5A9FDF5E"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1495" w:type="dxa"/>
            <w:gridSpan w:val="2"/>
            <w:tcBorders>
              <w:top w:val="single" w:sz="4" w:space="0" w:color="auto"/>
              <w:left w:val="single" w:sz="4" w:space="0" w:color="auto"/>
              <w:bottom w:val="single" w:sz="4" w:space="0" w:color="auto"/>
              <w:right w:val="single" w:sz="4" w:space="0" w:color="auto"/>
            </w:tcBorders>
          </w:tcPr>
          <w:p w14:paraId="4249063F"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Сч. N </w:t>
            </w:r>
          </w:p>
        </w:tc>
        <w:tc>
          <w:tcPr>
            <w:tcW w:w="2163" w:type="dxa"/>
            <w:gridSpan w:val="3"/>
            <w:tcBorders>
              <w:top w:val="single" w:sz="4" w:space="0" w:color="auto"/>
              <w:left w:val="single" w:sz="4" w:space="0" w:color="auto"/>
              <w:bottom w:val="nil"/>
              <w:right w:val="nil"/>
            </w:tcBorders>
          </w:tcPr>
          <w:p w14:paraId="06816459"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r w:rsidR="0065764C" w:rsidRPr="005F1B0E" w14:paraId="53A63AA6" w14:textId="77777777" w:rsidTr="00A10223">
        <w:trPr>
          <w:gridAfter w:val="4"/>
          <w:wAfter w:w="378" w:type="dxa"/>
        </w:trPr>
        <w:tc>
          <w:tcPr>
            <w:tcW w:w="5131" w:type="dxa"/>
            <w:gridSpan w:val="6"/>
            <w:tcBorders>
              <w:top w:val="single" w:sz="4" w:space="0" w:color="auto"/>
              <w:left w:val="nil"/>
              <w:bottom w:val="nil"/>
              <w:right w:val="single" w:sz="4" w:space="0" w:color="auto"/>
            </w:tcBorders>
          </w:tcPr>
          <w:p w14:paraId="119326A8"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1495" w:type="dxa"/>
            <w:gridSpan w:val="2"/>
            <w:tcBorders>
              <w:top w:val="single" w:sz="4" w:space="0" w:color="auto"/>
              <w:left w:val="single" w:sz="4" w:space="0" w:color="auto"/>
              <w:bottom w:val="single" w:sz="4" w:space="0" w:color="auto"/>
              <w:right w:val="single" w:sz="4" w:space="0" w:color="auto"/>
            </w:tcBorders>
          </w:tcPr>
          <w:p w14:paraId="553EB014" w14:textId="77777777" w:rsidR="0065764C" w:rsidRPr="005F1B0E" w:rsidRDefault="006C1976" w:rsidP="00A10223">
            <w:pPr>
              <w:autoSpaceDE w:val="0"/>
              <w:autoSpaceDN w:val="0"/>
              <w:adjustRightInd w:val="0"/>
              <w:spacing w:after="0" w:line="240" w:lineRule="auto"/>
              <w:rPr>
                <w:rFonts w:ascii="Times New Roman" w:hAnsi="Times New Roman"/>
                <w:color w:val="000000"/>
                <w:sz w:val="20"/>
                <w:szCs w:val="20"/>
                <w:lang w:eastAsia="ru-RU"/>
              </w:rPr>
            </w:pPr>
            <w:hyperlink r:id="rId47" w:history="1">
              <w:r w:rsidR="0065764C" w:rsidRPr="005F1B0E">
                <w:rPr>
                  <w:rFonts w:ascii="Times New Roman" w:hAnsi="Times New Roman"/>
                  <w:color w:val="000000"/>
                  <w:sz w:val="20"/>
                  <w:szCs w:val="20"/>
                  <w:lang w:eastAsia="ru-RU"/>
                </w:rPr>
                <w:t>БИК</w:t>
              </w:r>
            </w:hyperlink>
          </w:p>
        </w:tc>
        <w:tc>
          <w:tcPr>
            <w:tcW w:w="2163" w:type="dxa"/>
            <w:gridSpan w:val="3"/>
            <w:vMerge w:val="restart"/>
            <w:tcBorders>
              <w:top w:val="nil"/>
              <w:left w:val="single" w:sz="4" w:space="0" w:color="auto"/>
              <w:bottom w:val="nil"/>
              <w:right w:val="nil"/>
            </w:tcBorders>
          </w:tcPr>
          <w:p w14:paraId="60F5E02E"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r w:rsidR="0065764C" w:rsidRPr="005F1B0E" w14:paraId="6B37CB74" w14:textId="77777777" w:rsidTr="00A10223">
        <w:trPr>
          <w:gridAfter w:val="4"/>
          <w:wAfter w:w="378" w:type="dxa"/>
        </w:trPr>
        <w:tc>
          <w:tcPr>
            <w:tcW w:w="5131" w:type="dxa"/>
            <w:gridSpan w:val="6"/>
            <w:tcBorders>
              <w:top w:val="nil"/>
              <w:left w:val="nil"/>
              <w:bottom w:val="single" w:sz="4" w:space="0" w:color="auto"/>
              <w:right w:val="single" w:sz="4" w:space="0" w:color="auto"/>
            </w:tcBorders>
          </w:tcPr>
          <w:p w14:paraId="2B24C866"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p w14:paraId="3D28BF94"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Банк плательщика</w:t>
            </w:r>
          </w:p>
        </w:tc>
        <w:tc>
          <w:tcPr>
            <w:tcW w:w="1495" w:type="dxa"/>
            <w:gridSpan w:val="2"/>
            <w:tcBorders>
              <w:top w:val="single" w:sz="4" w:space="0" w:color="auto"/>
              <w:left w:val="single" w:sz="4" w:space="0" w:color="auto"/>
              <w:bottom w:val="single" w:sz="4" w:space="0" w:color="auto"/>
              <w:right w:val="single" w:sz="4" w:space="0" w:color="auto"/>
            </w:tcBorders>
          </w:tcPr>
          <w:p w14:paraId="5F4A7864"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Сч. N </w:t>
            </w:r>
          </w:p>
        </w:tc>
        <w:tc>
          <w:tcPr>
            <w:tcW w:w="2163" w:type="dxa"/>
            <w:gridSpan w:val="3"/>
            <w:vMerge/>
            <w:tcBorders>
              <w:top w:val="nil"/>
              <w:left w:val="single" w:sz="4" w:space="0" w:color="auto"/>
              <w:bottom w:val="single" w:sz="4" w:space="0" w:color="auto"/>
              <w:right w:val="nil"/>
            </w:tcBorders>
          </w:tcPr>
          <w:p w14:paraId="46F9762F"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r w:rsidR="0065764C" w:rsidRPr="005F1B0E" w14:paraId="4E267DCD" w14:textId="77777777" w:rsidTr="00A10223">
        <w:trPr>
          <w:gridAfter w:val="4"/>
          <w:wAfter w:w="378" w:type="dxa"/>
        </w:trPr>
        <w:tc>
          <w:tcPr>
            <w:tcW w:w="5131" w:type="dxa"/>
            <w:gridSpan w:val="6"/>
            <w:tcBorders>
              <w:top w:val="single" w:sz="4" w:space="0" w:color="auto"/>
              <w:left w:val="nil"/>
              <w:bottom w:val="nil"/>
              <w:right w:val="single" w:sz="4" w:space="0" w:color="auto"/>
            </w:tcBorders>
          </w:tcPr>
          <w:p w14:paraId="56850DEF"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1495" w:type="dxa"/>
            <w:gridSpan w:val="2"/>
            <w:tcBorders>
              <w:top w:val="single" w:sz="4" w:space="0" w:color="auto"/>
              <w:left w:val="single" w:sz="4" w:space="0" w:color="auto"/>
              <w:bottom w:val="single" w:sz="4" w:space="0" w:color="auto"/>
              <w:right w:val="single" w:sz="4" w:space="0" w:color="auto"/>
            </w:tcBorders>
          </w:tcPr>
          <w:p w14:paraId="49748023" w14:textId="77777777" w:rsidR="0065764C" w:rsidRPr="005F1B0E" w:rsidRDefault="006C1976" w:rsidP="00A10223">
            <w:pPr>
              <w:autoSpaceDE w:val="0"/>
              <w:autoSpaceDN w:val="0"/>
              <w:adjustRightInd w:val="0"/>
              <w:spacing w:after="0" w:line="240" w:lineRule="auto"/>
              <w:rPr>
                <w:rFonts w:ascii="Times New Roman" w:hAnsi="Times New Roman"/>
                <w:color w:val="000000"/>
                <w:sz w:val="20"/>
                <w:szCs w:val="20"/>
                <w:lang w:eastAsia="ru-RU"/>
              </w:rPr>
            </w:pPr>
            <w:hyperlink r:id="rId48" w:history="1">
              <w:r w:rsidR="0065764C" w:rsidRPr="005F1B0E">
                <w:rPr>
                  <w:rFonts w:ascii="Times New Roman" w:hAnsi="Times New Roman"/>
                  <w:color w:val="000000"/>
                  <w:sz w:val="20"/>
                  <w:szCs w:val="20"/>
                  <w:lang w:eastAsia="ru-RU"/>
                </w:rPr>
                <w:t>БИК</w:t>
              </w:r>
            </w:hyperlink>
          </w:p>
        </w:tc>
        <w:tc>
          <w:tcPr>
            <w:tcW w:w="2163" w:type="dxa"/>
            <w:gridSpan w:val="3"/>
            <w:vMerge w:val="restart"/>
            <w:tcBorders>
              <w:top w:val="single" w:sz="4" w:space="0" w:color="auto"/>
              <w:left w:val="single" w:sz="4" w:space="0" w:color="auto"/>
              <w:bottom w:val="nil"/>
              <w:right w:val="nil"/>
            </w:tcBorders>
          </w:tcPr>
          <w:p w14:paraId="1564914A"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r w:rsidR="0065764C" w:rsidRPr="005F1B0E" w14:paraId="45883EDF" w14:textId="77777777" w:rsidTr="00A10223">
        <w:trPr>
          <w:gridAfter w:val="4"/>
          <w:wAfter w:w="378" w:type="dxa"/>
        </w:trPr>
        <w:tc>
          <w:tcPr>
            <w:tcW w:w="5131" w:type="dxa"/>
            <w:gridSpan w:val="6"/>
            <w:tcBorders>
              <w:top w:val="nil"/>
              <w:left w:val="nil"/>
              <w:bottom w:val="single" w:sz="4" w:space="0" w:color="auto"/>
              <w:right w:val="single" w:sz="4" w:space="0" w:color="auto"/>
            </w:tcBorders>
          </w:tcPr>
          <w:p w14:paraId="35B50AF9"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p w14:paraId="7D72C2B4"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Банк получателя</w:t>
            </w:r>
          </w:p>
        </w:tc>
        <w:tc>
          <w:tcPr>
            <w:tcW w:w="1495" w:type="dxa"/>
            <w:gridSpan w:val="2"/>
            <w:tcBorders>
              <w:top w:val="single" w:sz="4" w:space="0" w:color="auto"/>
              <w:left w:val="single" w:sz="4" w:space="0" w:color="auto"/>
              <w:bottom w:val="single" w:sz="4" w:space="0" w:color="auto"/>
              <w:right w:val="single" w:sz="4" w:space="0" w:color="auto"/>
            </w:tcBorders>
          </w:tcPr>
          <w:p w14:paraId="36A461D6"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Сч. N </w:t>
            </w:r>
          </w:p>
        </w:tc>
        <w:tc>
          <w:tcPr>
            <w:tcW w:w="2163" w:type="dxa"/>
            <w:gridSpan w:val="3"/>
            <w:vMerge/>
            <w:tcBorders>
              <w:top w:val="nil"/>
              <w:left w:val="single" w:sz="4" w:space="0" w:color="auto"/>
              <w:bottom w:val="nil"/>
              <w:right w:val="nil"/>
            </w:tcBorders>
          </w:tcPr>
          <w:p w14:paraId="5B4A1EB0"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r w:rsidR="0065764C" w:rsidRPr="005F1B0E" w14:paraId="31BFFA69" w14:textId="77777777" w:rsidTr="00A10223">
        <w:trPr>
          <w:gridAfter w:val="4"/>
          <w:wAfter w:w="378" w:type="dxa"/>
        </w:trPr>
        <w:tc>
          <w:tcPr>
            <w:tcW w:w="2857" w:type="dxa"/>
            <w:gridSpan w:val="3"/>
            <w:tcBorders>
              <w:top w:val="single" w:sz="4" w:space="0" w:color="auto"/>
              <w:left w:val="nil"/>
              <w:bottom w:val="single" w:sz="4" w:space="0" w:color="auto"/>
              <w:right w:val="single" w:sz="4" w:space="0" w:color="auto"/>
            </w:tcBorders>
          </w:tcPr>
          <w:p w14:paraId="16E0D14C"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ИНН</w:t>
            </w:r>
          </w:p>
        </w:tc>
        <w:tc>
          <w:tcPr>
            <w:tcW w:w="2274" w:type="dxa"/>
            <w:gridSpan w:val="3"/>
            <w:tcBorders>
              <w:top w:val="single" w:sz="4" w:space="0" w:color="auto"/>
              <w:left w:val="single" w:sz="4" w:space="0" w:color="auto"/>
              <w:bottom w:val="single" w:sz="4" w:space="0" w:color="auto"/>
              <w:right w:val="single" w:sz="4" w:space="0" w:color="auto"/>
            </w:tcBorders>
          </w:tcPr>
          <w:p w14:paraId="49CA13BF"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КПП</w:t>
            </w:r>
          </w:p>
        </w:tc>
        <w:tc>
          <w:tcPr>
            <w:tcW w:w="1495" w:type="dxa"/>
            <w:gridSpan w:val="2"/>
            <w:vMerge w:val="restart"/>
            <w:tcBorders>
              <w:top w:val="single" w:sz="4" w:space="0" w:color="auto"/>
              <w:left w:val="single" w:sz="4" w:space="0" w:color="auto"/>
              <w:bottom w:val="nil"/>
              <w:right w:val="single" w:sz="4" w:space="0" w:color="auto"/>
            </w:tcBorders>
          </w:tcPr>
          <w:p w14:paraId="686456A2"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Сч. N </w:t>
            </w:r>
          </w:p>
        </w:tc>
        <w:tc>
          <w:tcPr>
            <w:tcW w:w="2163" w:type="dxa"/>
            <w:gridSpan w:val="3"/>
            <w:vMerge w:val="restart"/>
            <w:tcBorders>
              <w:top w:val="nil"/>
              <w:left w:val="single" w:sz="4" w:space="0" w:color="auto"/>
              <w:bottom w:val="nil"/>
              <w:right w:val="nil"/>
            </w:tcBorders>
          </w:tcPr>
          <w:p w14:paraId="6C5C734B"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r w:rsidR="0065764C" w:rsidRPr="005F1B0E" w14:paraId="49A864E0" w14:textId="77777777" w:rsidTr="00A10223">
        <w:trPr>
          <w:gridAfter w:val="4"/>
          <w:wAfter w:w="378" w:type="dxa"/>
          <w:trHeight w:val="299"/>
        </w:trPr>
        <w:tc>
          <w:tcPr>
            <w:tcW w:w="5131" w:type="dxa"/>
            <w:gridSpan w:val="6"/>
            <w:tcBorders>
              <w:top w:val="single" w:sz="4" w:space="0" w:color="auto"/>
              <w:left w:val="nil"/>
              <w:bottom w:val="nil"/>
              <w:right w:val="single" w:sz="4" w:space="0" w:color="auto"/>
            </w:tcBorders>
            <w:vAlign w:val="bottom"/>
          </w:tcPr>
          <w:p w14:paraId="2CF652DB"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p w14:paraId="00D564B1"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1495" w:type="dxa"/>
            <w:gridSpan w:val="2"/>
            <w:vMerge/>
            <w:tcBorders>
              <w:top w:val="nil"/>
              <w:left w:val="single" w:sz="4" w:space="0" w:color="auto"/>
              <w:bottom w:val="single" w:sz="4" w:space="0" w:color="auto"/>
              <w:right w:val="single" w:sz="4" w:space="0" w:color="auto"/>
            </w:tcBorders>
          </w:tcPr>
          <w:p w14:paraId="15849892"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2163" w:type="dxa"/>
            <w:gridSpan w:val="3"/>
            <w:vMerge/>
            <w:tcBorders>
              <w:top w:val="nil"/>
              <w:left w:val="single" w:sz="4" w:space="0" w:color="auto"/>
              <w:bottom w:val="single" w:sz="4" w:space="0" w:color="auto"/>
              <w:right w:val="nil"/>
            </w:tcBorders>
          </w:tcPr>
          <w:p w14:paraId="1ADDCA58"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r w:rsidR="0065764C" w:rsidRPr="005F1B0E" w14:paraId="2F1EA53B" w14:textId="77777777" w:rsidTr="00A10223">
        <w:trPr>
          <w:gridAfter w:val="1"/>
          <w:wAfter w:w="25" w:type="dxa"/>
        </w:trPr>
        <w:tc>
          <w:tcPr>
            <w:tcW w:w="5131" w:type="dxa"/>
            <w:gridSpan w:val="6"/>
            <w:tcBorders>
              <w:top w:val="nil"/>
              <w:left w:val="nil"/>
              <w:bottom w:val="nil"/>
              <w:right w:val="single" w:sz="4" w:space="0" w:color="auto"/>
            </w:tcBorders>
            <w:vAlign w:val="bottom"/>
          </w:tcPr>
          <w:p w14:paraId="5C32D1D5"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1495" w:type="dxa"/>
            <w:gridSpan w:val="2"/>
            <w:tcBorders>
              <w:top w:val="single" w:sz="4" w:space="0" w:color="auto"/>
              <w:left w:val="single" w:sz="4" w:space="0" w:color="auto"/>
              <w:bottom w:val="single" w:sz="4" w:space="0" w:color="auto"/>
              <w:right w:val="single" w:sz="4" w:space="0" w:color="auto"/>
            </w:tcBorders>
          </w:tcPr>
          <w:p w14:paraId="24A8C27B"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Вид оп.</w:t>
            </w:r>
          </w:p>
        </w:tc>
        <w:tc>
          <w:tcPr>
            <w:tcW w:w="974" w:type="dxa"/>
            <w:tcBorders>
              <w:top w:val="single" w:sz="4" w:space="0" w:color="auto"/>
              <w:left w:val="single" w:sz="4" w:space="0" w:color="auto"/>
              <w:bottom w:val="nil"/>
              <w:right w:val="single" w:sz="4" w:space="0" w:color="auto"/>
            </w:tcBorders>
          </w:tcPr>
          <w:p w14:paraId="7939A3F3"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1306" w:type="dxa"/>
            <w:gridSpan w:val="3"/>
            <w:tcBorders>
              <w:top w:val="single" w:sz="4" w:space="0" w:color="auto"/>
              <w:left w:val="single" w:sz="4" w:space="0" w:color="auto"/>
              <w:bottom w:val="single" w:sz="4" w:space="0" w:color="auto"/>
              <w:right w:val="single" w:sz="4" w:space="0" w:color="auto"/>
            </w:tcBorders>
          </w:tcPr>
          <w:p w14:paraId="3353951E"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Срок плат.</w:t>
            </w:r>
          </w:p>
        </w:tc>
        <w:tc>
          <w:tcPr>
            <w:tcW w:w="236" w:type="dxa"/>
            <w:gridSpan w:val="2"/>
            <w:tcBorders>
              <w:top w:val="single" w:sz="4" w:space="0" w:color="auto"/>
              <w:left w:val="single" w:sz="4" w:space="0" w:color="auto"/>
              <w:bottom w:val="nil"/>
              <w:right w:val="nil"/>
            </w:tcBorders>
          </w:tcPr>
          <w:p w14:paraId="288C72D9"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r w:rsidR="0065764C" w:rsidRPr="005F1B0E" w14:paraId="30E557FC" w14:textId="77777777" w:rsidTr="00A10223">
        <w:trPr>
          <w:gridAfter w:val="1"/>
          <w:wAfter w:w="25" w:type="dxa"/>
        </w:trPr>
        <w:tc>
          <w:tcPr>
            <w:tcW w:w="5131" w:type="dxa"/>
            <w:gridSpan w:val="6"/>
            <w:tcBorders>
              <w:top w:val="nil"/>
              <w:left w:val="nil"/>
              <w:bottom w:val="nil"/>
              <w:right w:val="single" w:sz="4" w:space="0" w:color="auto"/>
            </w:tcBorders>
            <w:vAlign w:val="bottom"/>
          </w:tcPr>
          <w:p w14:paraId="45B59D54"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1495" w:type="dxa"/>
            <w:gridSpan w:val="2"/>
            <w:tcBorders>
              <w:top w:val="single" w:sz="4" w:space="0" w:color="auto"/>
              <w:left w:val="single" w:sz="4" w:space="0" w:color="auto"/>
              <w:bottom w:val="single" w:sz="4" w:space="0" w:color="auto"/>
              <w:right w:val="single" w:sz="4" w:space="0" w:color="auto"/>
            </w:tcBorders>
          </w:tcPr>
          <w:p w14:paraId="636171A3"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Наз. пл.</w:t>
            </w:r>
          </w:p>
        </w:tc>
        <w:tc>
          <w:tcPr>
            <w:tcW w:w="974" w:type="dxa"/>
            <w:tcBorders>
              <w:top w:val="nil"/>
              <w:left w:val="single" w:sz="4" w:space="0" w:color="auto"/>
              <w:bottom w:val="nil"/>
              <w:right w:val="single" w:sz="4" w:space="0" w:color="auto"/>
            </w:tcBorders>
          </w:tcPr>
          <w:p w14:paraId="2C51570D"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1306" w:type="dxa"/>
            <w:gridSpan w:val="3"/>
            <w:tcBorders>
              <w:top w:val="single" w:sz="4" w:space="0" w:color="auto"/>
              <w:left w:val="single" w:sz="4" w:space="0" w:color="auto"/>
              <w:bottom w:val="single" w:sz="4" w:space="0" w:color="auto"/>
              <w:right w:val="single" w:sz="4" w:space="0" w:color="auto"/>
            </w:tcBorders>
          </w:tcPr>
          <w:p w14:paraId="47856996"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Очер. плат.</w:t>
            </w:r>
          </w:p>
        </w:tc>
        <w:tc>
          <w:tcPr>
            <w:tcW w:w="236" w:type="dxa"/>
            <w:gridSpan w:val="2"/>
            <w:tcBorders>
              <w:top w:val="nil"/>
              <w:left w:val="single" w:sz="4" w:space="0" w:color="auto"/>
              <w:bottom w:val="nil"/>
              <w:right w:val="nil"/>
            </w:tcBorders>
          </w:tcPr>
          <w:p w14:paraId="64306D7E"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r w:rsidR="0065764C" w:rsidRPr="005F1B0E" w14:paraId="7B2EA286" w14:textId="77777777" w:rsidTr="00A10223">
        <w:trPr>
          <w:gridAfter w:val="1"/>
          <w:wAfter w:w="25" w:type="dxa"/>
        </w:trPr>
        <w:tc>
          <w:tcPr>
            <w:tcW w:w="5131" w:type="dxa"/>
            <w:gridSpan w:val="6"/>
            <w:tcBorders>
              <w:top w:val="nil"/>
              <w:left w:val="nil"/>
              <w:bottom w:val="single" w:sz="4" w:space="0" w:color="auto"/>
              <w:right w:val="single" w:sz="4" w:space="0" w:color="auto"/>
            </w:tcBorders>
            <w:vAlign w:val="bottom"/>
          </w:tcPr>
          <w:p w14:paraId="696D36E3"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Получатель</w:t>
            </w:r>
          </w:p>
        </w:tc>
        <w:tc>
          <w:tcPr>
            <w:tcW w:w="1495" w:type="dxa"/>
            <w:gridSpan w:val="2"/>
            <w:tcBorders>
              <w:top w:val="single" w:sz="4" w:space="0" w:color="auto"/>
              <w:left w:val="single" w:sz="4" w:space="0" w:color="auto"/>
              <w:bottom w:val="single" w:sz="4" w:space="0" w:color="auto"/>
              <w:right w:val="single" w:sz="4" w:space="0" w:color="auto"/>
            </w:tcBorders>
          </w:tcPr>
          <w:p w14:paraId="1DDF823A"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Код</w:t>
            </w:r>
          </w:p>
        </w:tc>
        <w:tc>
          <w:tcPr>
            <w:tcW w:w="974" w:type="dxa"/>
            <w:tcBorders>
              <w:top w:val="nil"/>
              <w:left w:val="single" w:sz="4" w:space="0" w:color="auto"/>
              <w:bottom w:val="single" w:sz="4" w:space="0" w:color="auto"/>
              <w:right w:val="single" w:sz="4" w:space="0" w:color="auto"/>
            </w:tcBorders>
          </w:tcPr>
          <w:p w14:paraId="2293A3CB"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1306" w:type="dxa"/>
            <w:gridSpan w:val="3"/>
            <w:tcBorders>
              <w:top w:val="single" w:sz="4" w:space="0" w:color="auto"/>
              <w:left w:val="single" w:sz="4" w:space="0" w:color="auto"/>
              <w:bottom w:val="single" w:sz="4" w:space="0" w:color="auto"/>
              <w:right w:val="single" w:sz="4" w:space="0" w:color="auto"/>
            </w:tcBorders>
          </w:tcPr>
          <w:p w14:paraId="14FF697B" w14:textId="77777777" w:rsidR="0065764C" w:rsidRPr="005F1B0E" w:rsidRDefault="0065764C" w:rsidP="00A10223">
            <w:pPr>
              <w:autoSpaceDE w:val="0"/>
              <w:autoSpaceDN w:val="0"/>
              <w:adjustRightInd w:val="0"/>
              <w:spacing w:after="0" w:line="240" w:lineRule="auto"/>
              <w:rPr>
                <w:rFonts w:ascii="Times New Roman" w:hAnsi="Times New Roman"/>
                <w:color w:val="000000"/>
                <w:sz w:val="20"/>
                <w:szCs w:val="20"/>
                <w:lang w:eastAsia="ru-RU"/>
              </w:rPr>
            </w:pPr>
            <w:r w:rsidRPr="005F1B0E">
              <w:rPr>
                <w:rFonts w:ascii="Times New Roman" w:hAnsi="Times New Roman"/>
                <w:color w:val="000000"/>
                <w:sz w:val="20"/>
                <w:szCs w:val="20"/>
                <w:lang w:eastAsia="ru-RU"/>
              </w:rPr>
              <w:t>Рез. поле</w:t>
            </w:r>
          </w:p>
        </w:tc>
        <w:tc>
          <w:tcPr>
            <w:tcW w:w="236" w:type="dxa"/>
            <w:gridSpan w:val="2"/>
            <w:tcBorders>
              <w:top w:val="nil"/>
              <w:left w:val="single" w:sz="4" w:space="0" w:color="auto"/>
              <w:bottom w:val="single" w:sz="4" w:space="0" w:color="auto"/>
              <w:right w:val="nil"/>
            </w:tcBorders>
          </w:tcPr>
          <w:p w14:paraId="257E5925"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r w:rsidR="0065764C" w:rsidRPr="005F1B0E" w14:paraId="1EB1BDE5" w14:textId="77777777" w:rsidTr="00A10223">
        <w:tc>
          <w:tcPr>
            <w:tcW w:w="2588" w:type="dxa"/>
            <w:gridSpan w:val="2"/>
            <w:tcBorders>
              <w:top w:val="single" w:sz="4" w:space="0" w:color="auto"/>
              <w:left w:val="nil"/>
              <w:bottom w:val="single" w:sz="4" w:space="0" w:color="auto"/>
              <w:right w:val="single" w:sz="4" w:space="0" w:color="auto"/>
            </w:tcBorders>
          </w:tcPr>
          <w:p w14:paraId="471DF6D3"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1469" w:type="dxa"/>
            <w:gridSpan w:val="2"/>
            <w:tcBorders>
              <w:top w:val="single" w:sz="4" w:space="0" w:color="auto"/>
              <w:left w:val="single" w:sz="4" w:space="0" w:color="auto"/>
              <w:bottom w:val="single" w:sz="4" w:space="0" w:color="auto"/>
              <w:right w:val="single" w:sz="4" w:space="0" w:color="auto"/>
            </w:tcBorders>
          </w:tcPr>
          <w:p w14:paraId="6392D823"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509" w:type="dxa"/>
            <w:tcBorders>
              <w:top w:val="single" w:sz="4" w:space="0" w:color="auto"/>
              <w:left w:val="single" w:sz="4" w:space="0" w:color="auto"/>
              <w:bottom w:val="single" w:sz="4" w:space="0" w:color="auto"/>
              <w:right w:val="single" w:sz="4" w:space="0" w:color="auto"/>
            </w:tcBorders>
          </w:tcPr>
          <w:p w14:paraId="137AAE9A"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1050" w:type="dxa"/>
            <w:gridSpan w:val="2"/>
            <w:tcBorders>
              <w:top w:val="single" w:sz="4" w:space="0" w:color="auto"/>
              <w:left w:val="single" w:sz="4" w:space="0" w:color="auto"/>
              <w:bottom w:val="single" w:sz="4" w:space="0" w:color="auto"/>
              <w:right w:val="single" w:sz="4" w:space="0" w:color="auto"/>
            </w:tcBorders>
          </w:tcPr>
          <w:p w14:paraId="64891565"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2459" w:type="dxa"/>
            <w:gridSpan w:val="3"/>
            <w:tcBorders>
              <w:top w:val="single" w:sz="4" w:space="0" w:color="auto"/>
              <w:left w:val="single" w:sz="4" w:space="0" w:color="auto"/>
              <w:bottom w:val="single" w:sz="4" w:space="0" w:color="auto"/>
              <w:right w:val="single" w:sz="4" w:space="0" w:color="auto"/>
            </w:tcBorders>
          </w:tcPr>
          <w:p w14:paraId="7A06C085"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856" w:type="dxa"/>
            <w:gridSpan w:val="3"/>
            <w:tcBorders>
              <w:top w:val="single" w:sz="4" w:space="0" w:color="auto"/>
              <w:left w:val="single" w:sz="4" w:space="0" w:color="auto"/>
              <w:bottom w:val="single" w:sz="4" w:space="0" w:color="auto"/>
              <w:right w:val="single" w:sz="4" w:space="0" w:color="auto"/>
            </w:tcBorders>
          </w:tcPr>
          <w:p w14:paraId="70149FAE"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c>
          <w:tcPr>
            <w:tcW w:w="236" w:type="dxa"/>
            <w:gridSpan w:val="2"/>
            <w:tcBorders>
              <w:top w:val="single" w:sz="4" w:space="0" w:color="auto"/>
              <w:left w:val="single" w:sz="4" w:space="0" w:color="auto"/>
              <w:bottom w:val="single" w:sz="4" w:space="0" w:color="auto"/>
              <w:right w:val="nil"/>
            </w:tcBorders>
          </w:tcPr>
          <w:p w14:paraId="623ECFAB" w14:textId="77777777" w:rsidR="0065764C" w:rsidRPr="005F1B0E" w:rsidRDefault="0065764C" w:rsidP="00A10223">
            <w:pPr>
              <w:autoSpaceDE w:val="0"/>
              <w:autoSpaceDN w:val="0"/>
              <w:adjustRightInd w:val="0"/>
              <w:spacing w:after="0" w:line="240" w:lineRule="auto"/>
              <w:jc w:val="both"/>
              <w:rPr>
                <w:rFonts w:ascii="Times New Roman" w:hAnsi="Times New Roman"/>
                <w:color w:val="000000"/>
                <w:sz w:val="20"/>
                <w:szCs w:val="20"/>
                <w:lang w:eastAsia="ru-RU"/>
              </w:rPr>
            </w:pPr>
          </w:p>
        </w:tc>
      </w:tr>
    </w:tbl>
    <w:p w14:paraId="23CECDD0" w14:textId="77777777" w:rsidR="0065764C" w:rsidRPr="005F1B0E" w:rsidRDefault="0065764C" w:rsidP="0065764C">
      <w:pPr>
        <w:autoSpaceDE w:val="0"/>
        <w:autoSpaceDN w:val="0"/>
        <w:adjustRightInd w:val="0"/>
        <w:spacing w:after="0" w:line="240" w:lineRule="auto"/>
        <w:jc w:val="both"/>
        <w:rPr>
          <w:rFonts w:ascii="Times New Roman" w:hAnsi="Times New Roman"/>
          <w:sz w:val="20"/>
          <w:szCs w:val="20"/>
          <w:lang w:eastAsia="ru-RU"/>
        </w:rPr>
      </w:pPr>
      <w:r w:rsidRPr="005F1B0E">
        <w:rPr>
          <w:rFonts w:ascii="Times New Roman" w:hAnsi="Times New Roman"/>
          <w:sz w:val="20"/>
          <w:szCs w:val="20"/>
          <w:lang w:eastAsia="ru-RU"/>
        </w:rPr>
        <w:t>Назначение платежа</w:t>
      </w:r>
    </w:p>
    <w:p w14:paraId="4FBA7350" w14:textId="77777777" w:rsidR="0065764C" w:rsidRPr="005F1B0E" w:rsidRDefault="0065764C" w:rsidP="0065764C">
      <w:pPr>
        <w:autoSpaceDE w:val="0"/>
        <w:autoSpaceDN w:val="0"/>
        <w:adjustRightInd w:val="0"/>
        <w:spacing w:after="0" w:line="240" w:lineRule="auto"/>
        <w:jc w:val="both"/>
        <w:rPr>
          <w:rFonts w:ascii="Times New Roman" w:hAnsi="Times New Roman"/>
          <w:sz w:val="20"/>
          <w:szCs w:val="20"/>
          <w:lang w:eastAsia="ru-RU"/>
        </w:rPr>
      </w:pPr>
      <w:r w:rsidRPr="005F1B0E">
        <w:rPr>
          <w:rFonts w:ascii="Times New Roman" w:hAnsi="Times New Roman"/>
          <w:sz w:val="20"/>
          <w:szCs w:val="20"/>
          <w:lang w:eastAsia="ru-RU"/>
        </w:rPr>
        <w:t>──────────────────────────────────────────────────────────────────</w:t>
      </w:r>
    </w:p>
    <w:p w14:paraId="3EE69A3B" w14:textId="77777777" w:rsidR="0065764C" w:rsidRPr="005F1B0E" w:rsidRDefault="0065764C" w:rsidP="0065764C">
      <w:pPr>
        <w:autoSpaceDE w:val="0"/>
        <w:autoSpaceDN w:val="0"/>
        <w:adjustRightInd w:val="0"/>
        <w:spacing w:after="0" w:line="240" w:lineRule="auto"/>
        <w:ind w:left="1418" w:firstLine="709"/>
        <w:jc w:val="both"/>
        <w:rPr>
          <w:rFonts w:ascii="Times New Roman" w:hAnsi="Times New Roman"/>
          <w:sz w:val="20"/>
          <w:szCs w:val="20"/>
          <w:lang w:eastAsia="ru-RU"/>
        </w:rPr>
      </w:pPr>
      <w:r w:rsidRPr="005F1B0E">
        <w:rPr>
          <w:rFonts w:ascii="Times New Roman" w:hAnsi="Times New Roman"/>
          <w:sz w:val="20"/>
          <w:szCs w:val="20"/>
          <w:lang w:eastAsia="ru-RU"/>
        </w:rPr>
        <w:t>Подписи</w:t>
      </w:r>
      <w:r w:rsidRPr="005F1B0E">
        <w:rPr>
          <w:rFonts w:ascii="Times New Roman" w:hAnsi="Times New Roman"/>
          <w:sz w:val="20"/>
          <w:szCs w:val="20"/>
          <w:lang w:eastAsia="ru-RU"/>
        </w:rPr>
        <w:tab/>
      </w:r>
      <w:r w:rsidRPr="005F1B0E">
        <w:rPr>
          <w:rFonts w:ascii="Times New Roman" w:hAnsi="Times New Roman"/>
          <w:sz w:val="20"/>
          <w:szCs w:val="20"/>
          <w:lang w:eastAsia="ru-RU"/>
        </w:rPr>
        <w:tab/>
      </w:r>
      <w:r w:rsidRPr="005F1B0E">
        <w:rPr>
          <w:rFonts w:ascii="Times New Roman" w:hAnsi="Times New Roman"/>
          <w:sz w:val="20"/>
          <w:szCs w:val="20"/>
          <w:lang w:eastAsia="ru-RU"/>
        </w:rPr>
        <w:tab/>
      </w:r>
      <w:r w:rsidRPr="005F1B0E">
        <w:rPr>
          <w:rFonts w:ascii="Times New Roman" w:hAnsi="Times New Roman"/>
          <w:sz w:val="20"/>
          <w:szCs w:val="20"/>
          <w:lang w:eastAsia="ru-RU"/>
        </w:rPr>
        <w:tab/>
      </w:r>
      <w:r w:rsidRPr="005F1B0E">
        <w:rPr>
          <w:rFonts w:ascii="Times New Roman" w:hAnsi="Times New Roman"/>
          <w:sz w:val="20"/>
          <w:szCs w:val="20"/>
          <w:lang w:eastAsia="ru-RU"/>
        </w:rPr>
        <w:tab/>
      </w:r>
      <w:r w:rsidRPr="005F1B0E">
        <w:rPr>
          <w:rFonts w:ascii="Times New Roman" w:hAnsi="Times New Roman"/>
          <w:sz w:val="20"/>
          <w:szCs w:val="20"/>
          <w:lang w:eastAsia="ru-RU"/>
        </w:rPr>
        <w:tab/>
      </w:r>
      <w:r w:rsidRPr="005F1B0E">
        <w:rPr>
          <w:rFonts w:ascii="Times New Roman" w:hAnsi="Times New Roman"/>
          <w:sz w:val="20"/>
          <w:szCs w:val="20"/>
          <w:lang w:eastAsia="ru-RU"/>
        </w:rPr>
        <w:tab/>
        <w:t>Отметки банка</w:t>
      </w:r>
    </w:p>
    <w:p w14:paraId="2FB79EEE" w14:textId="77777777" w:rsidR="0065764C" w:rsidRPr="005F1B0E" w:rsidRDefault="0065764C" w:rsidP="0065764C">
      <w:pPr>
        <w:autoSpaceDE w:val="0"/>
        <w:autoSpaceDN w:val="0"/>
        <w:adjustRightInd w:val="0"/>
        <w:spacing w:after="0" w:line="240" w:lineRule="auto"/>
        <w:jc w:val="both"/>
        <w:rPr>
          <w:rFonts w:ascii="Times New Roman" w:hAnsi="Times New Roman"/>
          <w:sz w:val="20"/>
          <w:szCs w:val="20"/>
          <w:lang w:eastAsia="ru-RU"/>
        </w:rPr>
      </w:pPr>
      <w:r w:rsidRPr="005F1B0E">
        <w:rPr>
          <w:rFonts w:ascii="Times New Roman" w:hAnsi="Times New Roman"/>
          <w:sz w:val="20"/>
          <w:szCs w:val="20"/>
          <w:lang w:eastAsia="ru-RU"/>
        </w:rPr>
        <w:t xml:space="preserve">             М.П.  </w:t>
      </w:r>
      <w:r w:rsidRPr="005F1B0E">
        <w:rPr>
          <w:rFonts w:ascii="Times New Roman" w:hAnsi="Times New Roman"/>
          <w:sz w:val="20"/>
          <w:szCs w:val="20"/>
          <w:lang w:eastAsia="ru-RU"/>
        </w:rPr>
        <w:tab/>
      </w:r>
      <w:r w:rsidRPr="005F1B0E">
        <w:rPr>
          <w:rFonts w:ascii="Times New Roman" w:hAnsi="Times New Roman"/>
          <w:sz w:val="20"/>
          <w:szCs w:val="20"/>
          <w:lang w:eastAsia="ru-RU"/>
        </w:rPr>
        <w:tab/>
        <w:t xml:space="preserve"> ────────────────────────</w:t>
      </w:r>
    </w:p>
    <w:p w14:paraId="3258CD9B" w14:textId="77777777" w:rsidR="0065764C" w:rsidRPr="005F1B0E" w:rsidRDefault="0065764C" w:rsidP="0065764C">
      <w:pPr>
        <w:autoSpaceDE w:val="0"/>
        <w:autoSpaceDN w:val="0"/>
        <w:adjustRightInd w:val="0"/>
        <w:spacing w:after="0" w:line="240" w:lineRule="auto"/>
        <w:ind w:firstLine="720"/>
        <w:jc w:val="both"/>
        <w:rPr>
          <w:rFonts w:ascii="Arial" w:hAnsi="Arial" w:cs="Arial"/>
          <w:sz w:val="20"/>
          <w:szCs w:val="20"/>
          <w:lang w:eastAsia="ru-RU"/>
        </w:rPr>
      </w:pPr>
    </w:p>
    <w:p w14:paraId="13D46F2E" w14:textId="77777777" w:rsidR="0065764C" w:rsidRDefault="0065764C" w:rsidP="0065764C">
      <w:pPr>
        <w:autoSpaceDE w:val="0"/>
        <w:autoSpaceDN w:val="0"/>
        <w:adjustRightInd w:val="0"/>
        <w:spacing w:after="0" w:line="240" w:lineRule="auto"/>
        <w:ind w:left="1418" w:firstLine="709"/>
        <w:jc w:val="both"/>
        <w:rPr>
          <w:rFonts w:ascii="Courier New" w:hAnsi="Courier New" w:cs="Courier New"/>
          <w:sz w:val="20"/>
          <w:szCs w:val="20"/>
          <w:lang w:eastAsia="ru-RU"/>
        </w:rPr>
      </w:pPr>
      <w:r w:rsidRPr="005F1B0E">
        <w:rPr>
          <w:rFonts w:ascii="Courier New" w:hAnsi="Courier New" w:cs="Courier New"/>
          <w:sz w:val="20"/>
          <w:szCs w:val="20"/>
          <w:lang w:eastAsia="ru-RU"/>
        </w:rPr>
        <w:t>────────────────────────────</w:t>
      </w:r>
    </w:p>
    <w:p w14:paraId="57B9F035" w14:textId="77777777" w:rsidR="00FE0808" w:rsidRPr="00595918" w:rsidRDefault="00FE0808" w:rsidP="00595918">
      <w:pPr>
        <w:autoSpaceDE w:val="0"/>
        <w:autoSpaceDN w:val="0"/>
        <w:adjustRightInd w:val="0"/>
        <w:spacing w:after="0" w:line="240" w:lineRule="auto"/>
        <w:ind w:left="1418" w:firstLine="709"/>
        <w:jc w:val="both"/>
        <w:rPr>
          <w:rFonts w:ascii="Courier New" w:hAnsi="Courier New"/>
          <w:sz w:val="20"/>
        </w:rPr>
      </w:pPr>
    </w:p>
    <w:p w14:paraId="3EAE5C3C" w14:textId="77777777" w:rsidR="0065764C" w:rsidRPr="005F1B0E" w:rsidRDefault="0065764C" w:rsidP="0065764C">
      <w:pPr>
        <w:spacing w:after="0" w:line="240" w:lineRule="auto"/>
        <w:jc w:val="both"/>
        <w:rPr>
          <w:rFonts w:ascii="Times New Roman" w:hAnsi="Times New Roman"/>
          <w:b/>
          <w:color w:val="000000"/>
          <w:sz w:val="24"/>
          <w:szCs w:val="24"/>
        </w:rPr>
      </w:pPr>
      <w:r w:rsidRPr="005F1B0E">
        <w:rPr>
          <w:rFonts w:ascii="Times New Roman" w:hAnsi="Times New Roman"/>
          <w:b/>
          <w:color w:val="000000"/>
          <w:sz w:val="24"/>
          <w:szCs w:val="24"/>
        </w:rPr>
        <w:t xml:space="preserve">8.3. Реестр для направления </w:t>
      </w:r>
      <w:r w:rsidRPr="005F1B0E">
        <w:rPr>
          <w:rFonts w:ascii="Times New Roman" w:hAnsi="Times New Roman"/>
          <w:b/>
          <w:sz w:val="24"/>
          <w:szCs w:val="24"/>
        </w:rPr>
        <w:t xml:space="preserve">Участнику-Банку, который не является одновременно Расчетным центром, если договором, заключенным между Оператором системы данным Участником-Банком, предусмотрено </w:t>
      </w:r>
      <w:r w:rsidRPr="005F1B0E">
        <w:rPr>
          <w:rFonts w:ascii="Times New Roman" w:hAnsi="Times New Roman"/>
          <w:b/>
          <w:bCs/>
          <w:sz w:val="24"/>
          <w:szCs w:val="24"/>
        </w:rPr>
        <w:t>поручение Участника-Страховщика</w:t>
      </w:r>
      <w:r w:rsidRPr="005F1B0E">
        <w:rPr>
          <w:rFonts w:ascii="Times New Roman" w:hAnsi="Times New Roman"/>
          <w:b/>
          <w:sz w:val="24"/>
          <w:szCs w:val="24"/>
        </w:rPr>
        <w:t xml:space="preserve"> при поступлении от Оператора Системы, подписанного уполномоченными лицами реестра на перевод средств, размещенных на Счете гарантийного фонда, по реквизитам, указанным в реестре, </w:t>
      </w:r>
      <w:r w:rsidRPr="005F1B0E">
        <w:rPr>
          <w:rFonts w:ascii="Times New Roman" w:hAnsi="Times New Roman"/>
          <w:b/>
          <w:bCs/>
          <w:sz w:val="24"/>
          <w:szCs w:val="24"/>
        </w:rPr>
        <w:t>составить платежное поручение и осуществить перечисление денежных средств:</w:t>
      </w:r>
    </w:p>
    <w:p w14:paraId="42155120" w14:textId="77777777" w:rsidR="0065764C" w:rsidRPr="005F1B0E" w:rsidRDefault="0065764C" w:rsidP="0065764C">
      <w:pPr>
        <w:autoSpaceDE w:val="0"/>
        <w:autoSpaceDN w:val="0"/>
        <w:adjustRightInd w:val="0"/>
        <w:spacing w:after="0" w:line="240" w:lineRule="auto"/>
        <w:rPr>
          <w:rFonts w:ascii="Times New Roman" w:hAnsi="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5423"/>
      </w:tblGrid>
      <w:tr w:rsidR="0065764C" w:rsidRPr="005F1B0E" w14:paraId="72704A47" w14:textId="77777777" w:rsidTr="00A10223">
        <w:tc>
          <w:tcPr>
            <w:tcW w:w="3190" w:type="dxa"/>
          </w:tcPr>
          <w:p w14:paraId="46D5FE9C" w14:textId="77777777" w:rsidR="0065764C" w:rsidRPr="005F1B0E" w:rsidRDefault="0065764C" w:rsidP="00A10223">
            <w:pPr>
              <w:jc w:val="both"/>
              <w:rPr>
                <w:rFonts w:ascii="Times New Roman" w:hAnsi="Times New Roman"/>
                <w:b/>
                <w:bCs/>
                <w:color w:val="000000"/>
                <w:sz w:val="20"/>
                <w:szCs w:val="20"/>
              </w:rPr>
            </w:pPr>
            <w:r w:rsidRPr="005F1B0E">
              <w:rPr>
                <w:rFonts w:ascii="Times New Roman" w:hAnsi="Times New Roman"/>
                <w:b/>
                <w:bCs/>
                <w:color w:val="000000"/>
                <w:sz w:val="20"/>
                <w:szCs w:val="20"/>
              </w:rPr>
              <w:t xml:space="preserve">№ </w:t>
            </w:r>
          </w:p>
        </w:tc>
        <w:tc>
          <w:tcPr>
            <w:tcW w:w="5423" w:type="dxa"/>
          </w:tcPr>
          <w:p w14:paraId="1A95732D" w14:textId="77777777" w:rsidR="0065764C" w:rsidRPr="005F1B0E" w:rsidRDefault="0065764C" w:rsidP="00A10223">
            <w:pPr>
              <w:jc w:val="both"/>
              <w:rPr>
                <w:rFonts w:ascii="Times New Roman" w:hAnsi="Times New Roman"/>
                <w:b/>
                <w:bCs/>
                <w:color w:val="000000"/>
                <w:sz w:val="20"/>
                <w:szCs w:val="20"/>
              </w:rPr>
            </w:pPr>
            <w:r w:rsidRPr="005F1B0E">
              <w:rPr>
                <w:rFonts w:ascii="Times New Roman" w:hAnsi="Times New Roman"/>
                <w:b/>
                <w:bCs/>
                <w:color w:val="000000"/>
                <w:sz w:val="20"/>
                <w:szCs w:val="20"/>
              </w:rPr>
              <w:t>Общая информация</w:t>
            </w:r>
          </w:p>
        </w:tc>
      </w:tr>
      <w:tr w:rsidR="0065764C" w:rsidRPr="005F1B0E" w14:paraId="79240ED5" w14:textId="77777777" w:rsidTr="00A10223">
        <w:tc>
          <w:tcPr>
            <w:tcW w:w="3190" w:type="dxa"/>
          </w:tcPr>
          <w:p w14:paraId="58DE8A31"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1.</w:t>
            </w:r>
          </w:p>
        </w:tc>
        <w:tc>
          <w:tcPr>
            <w:tcW w:w="5423" w:type="dxa"/>
          </w:tcPr>
          <w:p w14:paraId="6C685224"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Номер по порядку</w:t>
            </w:r>
          </w:p>
        </w:tc>
      </w:tr>
      <w:tr w:rsidR="0065764C" w:rsidRPr="005F1B0E" w14:paraId="19A673F0" w14:textId="77777777" w:rsidTr="00A10223">
        <w:tc>
          <w:tcPr>
            <w:tcW w:w="3190" w:type="dxa"/>
          </w:tcPr>
          <w:p w14:paraId="775A06F9"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2.</w:t>
            </w:r>
          </w:p>
        </w:tc>
        <w:tc>
          <w:tcPr>
            <w:tcW w:w="5423" w:type="dxa"/>
          </w:tcPr>
          <w:p w14:paraId="53CA7990"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 xml:space="preserve">Краткое наименование плательщика </w:t>
            </w:r>
          </w:p>
        </w:tc>
      </w:tr>
      <w:tr w:rsidR="0065764C" w:rsidRPr="005F1B0E" w14:paraId="43CED0C8" w14:textId="77777777" w:rsidTr="00A10223">
        <w:tc>
          <w:tcPr>
            <w:tcW w:w="3190" w:type="dxa"/>
          </w:tcPr>
          <w:p w14:paraId="21BA83DF"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3.</w:t>
            </w:r>
          </w:p>
        </w:tc>
        <w:tc>
          <w:tcPr>
            <w:tcW w:w="5423" w:type="dxa"/>
          </w:tcPr>
          <w:p w14:paraId="0B61D902"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ИНН плательщика</w:t>
            </w:r>
          </w:p>
        </w:tc>
      </w:tr>
      <w:tr w:rsidR="0065764C" w:rsidRPr="005F1B0E" w14:paraId="270D89CE" w14:textId="77777777" w:rsidTr="00A10223">
        <w:tc>
          <w:tcPr>
            <w:tcW w:w="3190" w:type="dxa"/>
          </w:tcPr>
          <w:p w14:paraId="702C6531"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4.</w:t>
            </w:r>
          </w:p>
        </w:tc>
        <w:tc>
          <w:tcPr>
            <w:tcW w:w="5423" w:type="dxa"/>
          </w:tcPr>
          <w:p w14:paraId="7232EF26"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Счет плательщика</w:t>
            </w:r>
          </w:p>
        </w:tc>
      </w:tr>
      <w:tr w:rsidR="0065764C" w:rsidRPr="005F1B0E" w14:paraId="235ADB82" w14:textId="77777777" w:rsidTr="00A10223">
        <w:tc>
          <w:tcPr>
            <w:tcW w:w="3190" w:type="dxa"/>
          </w:tcPr>
          <w:p w14:paraId="4D6C6732"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5.</w:t>
            </w:r>
          </w:p>
        </w:tc>
        <w:tc>
          <w:tcPr>
            <w:tcW w:w="5423" w:type="dxa"/>
          </w:tcPr>
          <w:p w14:paraId="52BFCE51"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Сумма, руб.</w:t>
            </w:r>
          </w:p>
        </w:tc>
      </w:tr>
      <w:tr w:rsidR="0065764C" w:rsidRPr="005F1B0E" w14:paraId="37D6F24F" w14:textId="77777777" w:rsidTr="00A10223">
        <w:tc>
          <w:tcPr>
            <w:tcW w:w="3190" w:type="dxa"/>
          </w:tcPr>
          <w:p w14:paraId="6FA3DB26"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6.</w:t>
            </w:r>
          </w:p>
        </w:tc>
        <w:tc>
          <w:tcPr>
            <w:tcW w:w="5423" w:type="dxa"/>
          </w:tcPr>
          <w:p w14:paraId="7C1B213C"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Краткое наименование получателя</w:t>
            </w:r>
          </w:p>
        </w:tc>
      </w:tr>
      <w:tr w:rsidR="0065764C" w:rsidRPr="005F1B0E" w14:paraId="322A34F9" w14:textId="77777777" w:rsidTr="00A10223">
        <w:tc>
          <w:tcPr>
            <w:tcW w:w="3190" w:type="dxa"/>
          </w:tcPr>
          <w:p w14:paraId="4C1A8FC0"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7.</w:t>
            </w:r>
          </w:p>
        </w:tc>
        <w:tc>
          <w:tcPr>
            <w:tcW w:w="5423" w:type="dxa"/>
          </w:tcPr>
          <w:p w14:paraId="3209846E"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ИНН получателя</w:t>
            </w:r>
          </w:p>
        </w:tc>
      </w:tr>
      <w:tr w:rsidR="0065764C" w:rsidRPr="005F1B0E" w14:paraId="35C0BC3C" w14:textId="77777777" w:rsidTr="00A10223">
        <w:tc>
          <w:tcPr>
            <w:tcW w:w="3190" w:type="dxa"/>
          </w:tcPr>
          <w:p w14:paraId="183EF31A"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8.</w:t>
            </w:r>
          </w:p>
        </w:tc>
        <w:tc>
          <w:tcPr>
            <w:tcW w:w="5423" w:type="dxa"/>
          </w:tcPr>
          <w:p w14:paraId="4200DA3A"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КПП получателя</w:t>
            </w:r>
          </w:p>
        </w:tc>
      </w:tr>
      <w:tr w:rsidR="0065764C" w:rsidRPr="005F1B0E" w14:paraId="78E32253" w14:textId="77777777" w:rsidTr="00A10223">
        <w:tc>
          <w:tcPr>
            <w:tcW w:w="3190" w:type="dxa"/>
          </w:tcPr>
          <w:p w14:paraId="3E02297B"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9.</w:t>
            </w:r>
          </w:p>
        </w:tc>
        <w:tc>
          <w:tcPr>
            <w:tcW w:w="5423" w:type="dxa"/>
          </w:tcPr>
          <w:p w14:paraId="73FE2BCC"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Счет получателя</w:t>
            </w:r>
          </w:p>
        </w:tc>
      </w:tr>
      <w:tr w:rsidR="0065764C" w:rsidRPr="005F1B0E" w14:paraId="70BE535E" w14:textId="77777777" w:rsidTr="00A10223">
        <w:tc>
          <w:tcPr>
            <w:tcW w:w="3190" w:type="dxa"/>
          </w:tcPr>
          <w:p w14:paraId="3CA8B5AD"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10.</w:t>
            </w:r>
          </w:p>
        </w:tc>
        <w:tc>
          <w:tcPr>
            <w:tcW w:w="5423" w:type="dxa"/>
          </w:tcPr>
          <w:p w14:paraId="2F4E7A80"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Наименование банка получателя</w:t>
            </w:r>
          </w:p>
        </w:tc>
      </w:tr>
      <w:tr w:rsidR="0065764C" w:rsidRPr="005F1B0E" w14:paraId="1777B451" w14:textId="77777777" w:rsidTr="00A10223">
        <w:tc>
          <w:tcPr>
            <w:tcW w:w="3190" w:type="dxa"/>
          </w:tcPr>
          <w:p w14:paraId="5091394E"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11.</w:t>
            </w:r>
          </w:p>
        </w:tc>
        <w:tc>
          <w:tcPr>
            <w:tcW w:w="5423" w:type="dxa"/>
          </w:tcPr>
          <w:p w14:paraId="6E503E6C"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БИК банка получателя</w:t>
            </w:r>
          </w:p>
        </w:tc>
      </w:tr>
      <w:tr w:rsidR="0065764C" w:rsidRPr="005F1B0E" w14:paraId="6B1A93BE" w14:textId="77777777" w:rsidTr="00A10223">
        <w:tc>
          <w:tcPr>
            <w:tcW w:w="3190" w:type="dxa"/>
          </w:tcPr>
          <w:p w14:paraId="664D3D4C"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12.</w:t>
            </w:r>
          </w:p>
        </w:tc>
        <w:tc>
          <w:tcPr>
            <w:tcW w:w="5423" w:type="dxa"/>
          </w:tcPr>
          <w:p w14:paraId="3C357D74"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Корреспондентский счет банка получателя</w:t>
            </w:r>
          </w:p>
        </w:tc>
      </w:tr>
      <w:tr w:rsidR="0065764C" w:rsidRPr="005F1B0E" w14:paraId="06E77DF2" w14:textId="77777777" w:rsidTr="00A10223">
        <w:tc>
          <w:tcPr>
            <w:tcW w:w="3190" w:type="dxa"/>
          </w:tcPr>
          <w:p w14:paraId="75A2E099"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13.</w:t>
            </w:r>
          </w:p>
        </w:tc>
        <w:tc>
          <w:tcPr>
            <w:tcW w:w="5423" w:type="dxa"/>
          </w:tcPr>
          <w:p w14:paraId="048F4219" w14:textId="77777777" w:rsidR="0065764C" w:rsidRPr="005F1B0E" w:rsidRDefault="0065764C" w:rsidP="00A10223">
            <w:pPr>
              <w:autoSpaceDE w:val="0"/>
              <w:autoSpaceDN w:val="0"/>
              <w:adjustRightInd w:val="0"/>
              <w:spacing w:after="0" w:line="240" w:lineRule="auto"/>
              <w:rPr>
                <w:rFonts w:ascii="Times New Roman" w:hAnsi="Times New Roman"/>
                <w:sz w:val="20"/>
                <w:szCs w:val="20"/>
                <w:lang w:eastAsia="ru-RU"/>
              </w:rPr>
            </w:pPr>
            <w:r w:rsidRPr="005F1B0E">
              <w:rPr>
                <w:rFonts w:ascii="Times New Roman" w:hAnsi="Times New Roman"/>
                <w:sz w:val="20"/>
                <w:szCs w:val="20"/>
                <w:lang w:eastAsia="ru-RU"/>
              </w:rPr>
              <w:t>Детали платежа</w:t>
            </w:r>
          </w:p>
        </w:tc>
      </w:tr>
    </w:tbl>
    <w:p w14:paraId="79D75D9D" w14:textId="77777777" w:rsidR="0065764C" w:rsidRPr="005F1B0E" w:rsidRDefault="0065764C" w:rsidP="0065764C">
      <w:pPr>
        <w:autoSpaceDE w:val="0"/>
        <w:autoSpaceDN w:val="0"/>
        <w:adjustRightInd w:val="0"/>
        <w:spacing w:after="0" w:line="240" w:lineRule="auto"/>
        <w:rPr>
          <w:rFonts w:ascii="Times New Roman" w:hAnsi="Times New Roman"/>
          <w:sz w:val="20"/>
          <w:szCs w:val="20"/>
          <w:lang w:eastAsia="ru-RU"/>
        </w:rPr>
      </w:pPr>
    </w:p>
    <w:p w14:paraId="562F52C9" w14:textId="77777777" w:rsidR="0065764C" w:rsidRPr="005F1B0E" w:rsidRDefault="0065764C" w:rsidP="0065764C">
      <w:pPr>
        <w:pStyle w:val="10"/>
        <w:rPr>
          <w:rFonts w:ascii="Times New Roman" w:hAnsi="Times New Roman"/>
          <w:sz w:val="20"/>
          <w:szCs w:val="20"/>
          <w:lang w:eastAsia="ru-RU"/>
        </w:rPr>
      </w:pPr>
      <w:r w:rsidRPr="005F1B0E">
        <w:rPr>
          <w:rFonts w:ascii="Times New Roman" w:hAnsi="Times New Roman"/>
          <w:sz w:val="20"/>
          <w:szCs w:val="20"/>
          <w:lang w:eastAsia="ru-RU"/>
        </w:rPr>
        <w:br w:type="page"/>
      </w:r>
    </w:p>
    <w:p w14:paraId="7087C182" w14:textId="77777777" w:rsidR="0065764C" w:rsidRPr="005F1B0E" w:rsidRDefault="0065764C" w:rsidP="0065764C">
      <w:pPr>
        <w:pStyle w:val="10"/>
        <w:rPr>
          <w:rFonts w:ascii="Times New Roman" w:hAnsi="Times New Roman"/>
          <w:szCs w:val="24"/>
        </w:rPr>
      </w:pPr>
      <w:bookmarkStart w:id="1130" w:name="_Toc73978883"/>
      <w:bookmarkStart w:id="1131" w:name="_Toc69896954"/>
      <w:bookmarkStart w:id="1132" w:name="_Toc70341063"/>
      <w:bookmarkStart w:id="1133" w:name="_Toc80272777"/>
      <w:bookmarkStart w:id="1134" w:name="_Toc84518184"/>
      <w:bookmarkStart w:id="1135" w:name="_Toc86145169"/>
      <w:r w:rsidRPr="005F1B0E">
        <w:lastRenderedPageBreak/>
        <w:t>Приложение №5</w:t>
      </w:r>
      <w:r w:rsidRPr="005F1B0E">
        <w:br/>
        <w:t>к Правилам Страховой платежной системы</w:t>
      </w:r>
      <w:bookmarkEnd w:id="1123"/>
      <w:bookmarkEnd w:id="1124"/>
      <w:bookmarkEnd w:id="1125"/>
      <w:bookmarkEnd w:id="1130"/>
      <w:bookmarkEnd w:id="1131"/>
      <w:bookmarkEnd w:id="1132"/>
      <w:bookmarkEnd w:id="1133"/>
      <w:bookmarkEnd w:id="1134"/>
      <w:bookmarkEnd w:id="1135"/>
      <w:r w:rsidRPr="005F1B0E">
        <w:br/>
      </w:r>
    </w:p>
    <w:p w14:paraId="231785EC" w14:textId="77777777" w:rsidR="0065764C" w:rsidRPr="005F1B0E" w:rsidRDefault="0065764C" w:rsidP="0065764C">
      <w:pPr>
        <w:pStyle w:val="10"/>
        <w:jc w:val="both"/>
      </w:pPr>
      <w:bookmarkStart w:id="1136" w:name="_Toc492560438"/>
      <w:bookmarkStart w:id="1137" w:name="_Toc37426923"/>
      <w:bookmarkStart w:id="1138" w:name="_Toc38905284"/>
      <w:bookmarkStart w:id="1139" w:name="_Toc73978884"/>
      <w:bookmarkStart w:id="1140" w:name="_Toc69896955"/>
      <w:bookmarkStart w:id="1141" w:name="_Toc70341064"/>
      <w:bookmarkStart w:id="1142" w:name="_Toc80272778"/>
      <w:bookmarkStart w:id="1143" w:name="_Toc84518185"/>
      <w:bookmarkStart w:id="1144" w:name="_Toc86145170"/>
      <w:r w:rsidRPr="005F1B0E">
        <w:t>Стоимость услуг Операционного центра и Платежного клирингового центра для Участников-Страховщиков, участвующих в осуществлении переводов денежных средств, предусмотренных  пунктами «а» и «а</w:t>
      </w:r>
      <w:r w:rsidRPr="005F1B0E">
        <w:rPr>
          <w:vertAlign w:val="superscript"/>
        </w:rPr>
        <w:t>1</w:t>
      </w:r>
      <w:r w:rsidRPr="005F1B0E">
        <w:t>» Раздела 2 Правил Системы</w:t>
      </w:r>
      <w:bookmarkEnd w:id="1136"/>
      <w:bookmarkEnd w:id="1137"/>
      <w:bookmarkEnd w:id="1138"/>
      <w:bookmarkEnd w:id="1139"/>
      <w:bookmarkEnd w:id="1140"/>
      <w:bookmarkEnd w:id="1141"/>
      <w:bookmarkEnd w:id="1142"/>
      <w:bookmarkEnd w:id="1143"/>
      <w:bookmarkEnd w:id="1144"/>
    </w:p>
    <w:p w14:paraId="58798593" w14:textId="77777777" w:rsidR="0065764C" w:rsidRPr="005F1B0E" w:rsidRDefault="0065764C" w:rsidP="0065764C">
      <w:pPr>
        <w:spacing w:after="0" w:line="240" w:lineRule="auto"/>
        <w:ind w:firstLine="709"/>
        <w:jc w:val="both"/>
        <w:rPr>
          <w:rFonts w:ascii="Times New Roman" w:hAnsi="Times New Roman"/>
          <w:sz w:val="24"/>
          <w:szCs w:val="24"/>
        </w:rPr>
      </w:pPr>
    </w:p>
    <w:p w14:paraId="4906463F" w14:textId="77777777" w:rsidR="0065764C" w:rsidRPr="005F1B0E" w:rsidRDefault="0065764C" w:rsidP="0065764C">
      <w:pPr>
        <w:spacing w:after="0" w:line="240" w:lineRule="auto"/>
        <w:ind w:firstLine="567"/>
        <w:jc w:val="both"/>
        <w:rPr>
          <w:rFonts w:ascii="Times New Roman" w:hAnsi="Times New Roman"/>
          <w:sz w:val="24"/>
          <w:szCs w:val="24"/>
        </w:rPr>
      </w:pPr>
      <w:r w:rsidRPr="005F1B0E">
        <w:rPr>
          <w:rFonts w:ascii="Times New Roman" w:hAnsi="Times New Roman"/>
          <w:sz w:val="24"/>
          <w:szCs w:val="24"/>
        </w:rPr>
        <w:t>1. Стоимость услуг Оператора Системы состоит из Абонентской платы и Дополнительной платы, сумма которых определяется Оператором Системы в порядке, предусмотренном пунктами 5 и 6 настоящего Приложения соответственно, и не подлежит перерасчету после направления счета на оплату услуг Оператора Системы.</w:t>
      </w:r>
    </w:p>
    <w:p w14:paraId="10C1C3AB" w14:textId="77777777" w:rsidR="0065764C" w:rsidRPr="005F1B0E" w:rsidRDefault="0065764C" w:rsidP="0065764C">
      <w:pPr>
        <w:spacing w:after="0" w:line="240" w:lineRule="auto"/>
        <w:ind w:firstLine="567"/>
        <w:jc w:val="both"/>
        <w:rPr>
          <w:rFonts w:ascii="Times New Roman" w:hAnsi="Times New Roman"/>
          <w:sz w:val="24"/>
          <w:szCs w:val="24"/>
        </w:rPr>
      </w:pPr>
      <w:r w:rsidRPr="005F1B0E">
        <w:rPr>
          <w:rFonts w:ascii="Times New Roman" w:hAnsi="Times New Roman"/>
          <w:sz w:val="24"/>
          <w:szCs w:val="24"/>
        </w:rPr>
        <w:t>2. Исходными данными для расчета суммы Абонентской платы и Дополнительной платы являются:</w:t>
      </w:r>
    </w:p>
    <w:p w14:paraId="747C365C" w14:textId="77777777" w:rsidR="0065764C" w:rsidRPr="005F1B0E" w:rsidRDefault="0065764C" w:rsidP="005227E6">
      <w:pPr>
        <w:numPr>
          <w:ilvl w:val="0"/>
          <w:numId w:val="9"/>
        </w:numPr>
        <w:spacing w:after="0" w:line="240" w:lineRule="auto"/>
        <w:jc w:val="both"/>
        <w:rPr>
          <w:rFonts w:ascii="Times New Roman" w:hAnsi="Times New Roman"/>
          <w:sz w:val="24"/>
          <w:szCs w:val="24"/>
        </w:rPr>
      </w:pPr>
      <w:r w:rsidRPr="005F1B0E">
        <w:rPr>
          <w:rFonts w:ascii="Times New Roman" w:hAnsi="Times New Roman"/>
          <w:sz w:val="24"/>
          <w:szCs w:val="24"/>
        </w:rPr>
        <w:t>совокупный ежеквартальный платеж всех Участников-Страховщиков, участвующих в осуществлении переводов денежных средств</w:t>
      </w:r>
      <w:r w:rsidRPr="005F1B0E">
        <w:rPr>
          <w:rFonts w:ascii="Times New Roman" w:hAnsi="Times New Roman"/>
          <w:szCs w:val="24"/>
        </w:rPr>
        <w:t>,</w:t>
      </w:r>
      <w:r w:rsidRPr="005F1B0E">
        <w:rPr>
          <w:rFonts w:ascii="Times New Roman" w:hAnsi="Times New Roman"/>
          <w:sz w:val="24"/>
          <w:szCs w:val="24"/>
        </w:rPr>
        <w:t xml:space="preserve"> предусмотренных пунктами «а» и «а</w:t>
      </w:r>
      <w:r w:rsidRPr="005F1B0E">
        <w:rPr>
          <w:rFonts w:ascii="Times New Roman" w:hAnsi="Times New Roman"/>
          <w:sz w:val="24"/>
          <w:szCs w:val="24"/>
          <w:vertAlign w:val="superscript"/>
        </w:rPr>
        <w:t>1</w:t>
      </w:r>
      <w:r w:rsidRPr="005F1B0E">
        <w:rPr>
          <w:rFonts w:ascii="Times New Roman" w:hAnsi="Times New Roman"/>
          <w:sz w:val="24"/>
          <w:szCs w:val="24"/>
        </w:rPr>
        <w:t>» Раздела 2 Правил Системы, в размере 22 000 000 (Двадцати двух миллионов) рублей 00 копеек.</w:t>
      </w:r>
    </w:p>
    <w:p w14:paraId="5C3E4CF3" w14:textId="77777777" w:rsidR="0065764C" w:rsidRPr="005F1B0E" w:rsidRDefault="0065764C" w:rsidP="005227E6">
      <w:pPr>
        <w:numPr>
          <w:ilvl w:val="0"/>
          <w:numId w:val="9"/>
        </w:numPr>
        <w:spacing w:after="0" w:line="240" w:lineRule="auto"/>
        <w:jc w:val="both"/>
        <w:rPr>
          <w:rFonts w:ascii="Times New Roman" w:hAnsi="Times New Roman"/>
          <w:sz w:val="24"/>
          <w:szCs w:val="24"/>
        </w:rPr>
      </w:pPr>
      <w:r w:rsidRPr="005F1B0E">
        <w:rPr>
          <w:rFonts w:ascii="Times New Roman" w:hAnsi="Times New Roman"/>
          <w:sz w:val="24"/>
          <w:szCs w:val="24"/>
        </w:rPr>
        <w:t>доли постоянной и переменной частей ежеквартального платежа Участника-Страховщика, участвующего в осуществлении переводов денежных средств, предусмотренных пунктами «а»</w:t>
      </w:r>
      <w:r w:rsidRPr="005F1B0E">
        <w:t xml:space="preserve"> </w:t>
      </w:r>
      <w:r w:rsidRPr="005F1B0E">
        <w:rPr>
          <w:rFonts w:ascii="Times New Roman" w:hAnsi="Times New Roman"/>
          <w:sz w:val="24"/>
          <w:szCs w:val="24"/>
        </w:rPr>
        <w:t>и «а</w:t>
      </w:r>
      <w:r w:rsidRPr="005F1B0E">
        <w:rPr>
          <w:rFonts w:ascii="Times New Roman" w:hAnsi="Times New Roman"/>
          <w:sz w:val="24"/>
          <w:szCs w:val="24"/>
          <w:vertAlign w:val="superscript"/>
        </w:rPr>
        <w:t>1</w:t>
      </w:r>
      <w:r w:rsidRPr="005F1B0E">
        <w:rPr>
          <w:rFonts w:ascii="Times New Roman" w:hAnsi="Times New Roman"/>
          <w:sz w:val="24"/>
          <w:szCs w:val="24"/>
        </w:rPr>
        <w:t>» Раздела 2 Правил Системы, размер которых составляет 29% и 71% соответственно.</w:t>
      </w:r>
    </w:p>
    <w:p w14:paraId="5D1AE4E9" w14:textId="77777777" w:rsidR="0065764C" w:rsidRPr="005F1B0E" w:rsidRDefault="0065764C" w:rsidP="005227E6">
      <w:pPr>
        <w:numPr>
          <w:ilvl w:val="0"/>
          <w:numId w:val="9"/>
        </w:numPr>
        <w:spacing w:after="0" w:line="240" w:lineRule="auto"/>
        <w:jc w:val="both"/>
        <w:rPr>
          <w:rFonts w:ascii="Times New Roman" w:hAnsi="Times New Roman"/>
          <w:sz w:val="24"/>
          <w:szCs w:val="24"/>
        </w:rPr>
      </w:pPr>
      <w:r w:rsidRPr="005F1B0E">
        <w:rPr>
          <w:rFonts w:ascii="Times New Roman" w:hAnsi="Times New Roman"/>
          <w:sz w:val="24"/>
          <w:szCs w:val="24"/>
        </w:rPr>
        <w:t>количество Ненулевых Распоряжений Участника от данного Участника-Страховщика для всех Участников-Страховщиков, участвующих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6BCCA84B" w14:textId="77777777" w:rsidR="0065764C" w:rsidRPr="005F1B0E" w:rsidRDefault="0065764C" w:rsidP="005227E6">
      <w:pPr>
        <w:numPr>
          <w:ilvl w:val="0"/>
          <w:numId w:val="9"/>
        </w:numPr>
        <w:spacing w:after="0" w:line="240" w:lineRule="auto"/>
        <w:jc w:val="both"/>
        <w:rPr>
          <w:rFonts w:ascii="Times New Roman" w:hAnsi="Times New Roman"/>
          <w:sz w:val="24"/>
          <w:szCs w:val="24"/>
        </w:rPr>
      </w:pPr>
      <w:r w:rsidRPr="005F1B0E">
        <w:rPr>
          <w:rFonts w:ascii="Times New Roman" w:hAnsi="Times New Roman"/>
          <w:sz w:val="24"/>
          <w:szCs w:val="24"/>
        </w:rPr>
        <w:t>количество Ненулевых Распоряжений Участника от всех Участников-Страховщиков, участвующих в Соглашении о ПВУ, для данного Участника-Страховщика,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2561236F" w14:textId="77777777" w:rsidR="0065764C" w:rsidRPr="005F1B0E" w:rsidRDefault="0065764C" w:rsidP="005227E6">
      <w:pPr>
        <w:numPr>
          <w:ilvl w:val="0"/>
          <w:numId w:val="9"/>
        </w:numPr>
        <w:spacing w:after="0" w:line="240" w:lineRule="auto"/>
        <w:jc w:val="both"/>
        <w:rPr>
          <w:rFonts w:ascii="Times New Roman" w:hAnsi="Times New Roman"/>
          <w:sz w:val="24"/>
          <w:szCs w:val="24"/>
        </w:rPr>
      </w:pPr>
      <w:r w:rsidRPr="005F1B0E">
        <w:rPr>
          <w:rFonts w:ascii="Times New Roman" w:hAnsi="Times New Roman"/>
          <w:sz w:val="24"/>
          <w:szCs w:val="24"/>
        </w:rPr>
        <w:t>количество Ненулевых Распоряжений Участника от всех Участников-Страховщиков, участвующих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1A99193E" w14:textId="77777777" w:rsidR="0065764C" w:rsidRPr="005F1B0E" w:rsidRDefault="0065764C" w:rsidP="005227E6">
      <w:pPr>
        <w:numPr>
          <w:ilvl w:val="0"/>
          <w:numId w:val="9"/>
        </w:numPr>
        <w:spacing w:after="0" w:line="240" w:lineRule="auto"/>
        <w:jc w:val="both"/>
        <w:rPr>
          <w:rFonts w:ascii="Times New Roman" w:hAnsi="Times New Roman"/>
          <w:sz w:val="24"/>
          <w:szCs w:val="24"/>
        </w:rPr>
      </w:pPr>
      <w:r w:rsidRPr="005F1B0E">
        <w:rPr>
          <w:rFonts w:ascii="Times New Roman" w:hAnsi="Times New Roman"/>
          <w:sz w:val="24"/>
          <w:szCs w:val="24"/>
        </w:rPr>
        <w:t>количество Ненулевых Распоряжений Участника ко всем Участникам-Страховщикам, участвующим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w:t>
      </w:r>
      <w:r w:rsidRPr="005F1B0E">
        <w:rPr>
          <w:rFonts w:ascii="Times New Roman" w:hAnsi="Times New Roman"/>
          <w:sz w:val="24"/>
          <w:szCs w:val="24"/>
        </w:rPr>
        <w:lastRenderedPageBreak/>
        <w:t>Страховщиком информации в соответствии с пунктами 2, 5 Приложения № 4 к Правилам Системы для осуществления перевода денежных средств.</w:t>
      </w:r>
    </w:p>
    <w:p w14:paraId="7E6A10AC" w14:textId="77777777" w:rsidR="0065764C" w:rsidRPr="005F1B0E" w:rsidRDefault="0065764C" w:rsidP="0065764C">
      <w:pPr>
        <w:spacing w:after="0" w:line="240" w:lineRule="auto"/>
        <w:ind w:firstLine="567"/>
        <w:jc w:val="both"/>
        <w:rPr>
          <w:rFonts w:ascii="Times New Roman" w:hAnsi="Times New Roman"/>
          <w:sz w:val="24"/>
          <w:szCs w:val="24"/>
        </w:rPr>
      </w:pPr>
      <w:r w:rsidRPr="005F1B0E">
        <w:rPr>
          <w:rFonts w:ascii="Times New Roman" w:hAnsi="Times New Roman"/>
          <w:sz w:val="24"/>
          <w:szCs w:val="24"/>
        </w:rPr>
        <w:t>3. Совокупный ежеквартальный постоянный платеж всех Участников, участвующих в осуществлении переводов денежных средств, предусмотренных пунктами «а» и «а</w:t>
      </w:r>
      <w:r w:rsidRPr="005F1B0E">
        <w:rPr>
          <w:rFonts w:ascii="Times New Roman" w:hAnsi="Times New Roman"/>
          <w:sz w:val="24"/>
          <w:szCs w:val="24"/>
          <w:vertAlign w:val="superscript"/>
        </w:rPr>
        <w:t>1</w:t>
      </w:r>
      <w:r w:rsidRPr="005F1B0E">
        <w:rPr>
          <w:rFonts w:ascii="Times New Roman" w:hAnsi="Times New Roman"/>
          <w:sz w:val="24"/>
          <w:szCs w:val="24"/>
        </w:rPr>
        <w:t xml:space="preserve">» Раздела 2 Правил Системы, определяется умножением совокупного ежеквартального платежа, указанного в пункте 2 настоящего Приложения, на долю постоянной части ежеквартального платежа, указанную в пункте 2 настоящего Приложения. </w:t>
      </w:r>
    </w:p>
    <w:p w14:paraId="460E9CAE" w14:textId="77777777" w:rsidR="0065764C" w:rsidRPr="005F1B0E" w:rsidRDefault="0065764C" w:rsidP="0065764C">
      <w:pPr>
        <w:spacing w:after="0" w:line="240" w:lineRule="auto"/>
        <w:ind w:firstLine="567"/>
        <w:jc w:val="both"/>
        <w:rPr>
          <w:rFonts w:ascii="Times New Roman" w:hAnsi="Times New Roman"/>
          <w:sz w:val="24"/>
          <w:szCs w:val="24"/>
        </w:rPr>
      </w:pPr>
      <w:r w:rsidRPr="005F1B0E">
        <w:rPr>
          <w:rFonts w:ascii="Times New Roman" w:hAnsi="Times New Roman"/>
          <w:sz w:val="24"/>
          <w:szCs w:val="24"/>
        </w:rPr>
        <w:t>4. Совокупный ежеквартальный переменный платеж всех Участников-Страховщиков, участвующих в расчетах, проводимых в соответствии с пунктами «а» и «а</w:t>
      </w:r>
      <w:r w:rsidRPr="005F1B0E">
        <w:rPr>
          <w:rFonts w:ascii="Times New Roman" w:hAnsi="Times New Roman"/>
          <w:sz w:val="24"/>
          <w:szCs w:val="24"/>
          <w:vertAlign w:val="superscript"/>
        </w:rPr>
        <w:t>1</w:t>
      </w:r>
      <w:r w:rsidRPr="005F1B0E">
        <w:rPr>
          <w:rFonts w:ascii="Times New Roman" w:hAnsi="Times New Roman"/>
          <w:sz w:val="24"/>
          <w:szCs w:val="24"/>
        </w:rPr>
        <w:t>» Раздела 2 Правил Системы, определяется умножением совокупного ежеквартального платежа, указанного в пункте 2 настоящего Приложения, на долю переменной части ежеквартального платежа, указанную в пункте 2 настоящего Приложения.</w:t>
      </w:r>
    </w:p>
    <w:p w14:paraId="399DA557" w14:textId="77777777" w:rsidR="0065764C" w:rsidRPr="005F1B0E" w:rsidRDefault="0065764C" w:rsidP="0065764C">
      <w:pPr>
        <w:spacing w:after="0" w:line="240" w:lineRule="auto"/>
        <w:ind w:firstLine="567"/>
        <w:jc w:val="both"/>
        <w:rPr>
          <w:rFonts w:ascii="Times New Roman" w:hAnsi="Times New Roman"/>
          <w:sz w:val="24"/>
          <w:szCs w:val="24"/>
        </w:rPr>
      </w:pPr>
      <w:r w:rsidRPr="005F1B0E">
        <w:rPr>
          <w:rFonts w:ascii="Times New Roman" w:hAnsi="Times New Roman"/>
          <w:sz w:val="24"/>
          <w:szCs w:val="24"/>
        </w:rPr>
        <w:t>5. Сумма Абонентской платы за квартал для Участника-Страховщика, участвующего в Соглашении о ПВУ на дату расчета, определяется делением совокупного ежеквартального постоянного платежа, указанного в пункте 3 настоящего Приложения, на количество Участников-Страховщиков, участвующих в Соглашении о ПВУ на дату расчета.</w:t>
      </w:r>
    </w:p>
    <w:p w14:paraId="6FDCC42F" w14:textId="77777777" w:rsidR="0065764C" w:rsidRPr="005F1B0E" w:rsidRDefault="0065764C" w:rsidP="0065764C">
      <w:pPr>
        <w:spacing w:after="0" w:line="240" w:lineRule="auto"/>
        <w:ind w:firstLine="567"/>
        <w:jc w:val="both"/>
        <w:rPr>
          <w:rFonts w:ascii="Times New Roman" w:hAnsi="Times New Roman"/>
          <w:sz w:val="24"/>
          <w:szCs w:val="24"/>
        </w:rPr>
      </w:pPr>
      <w:r w:rsidRPr="005F1B0E">
        <w:rPr>
          <w:rFonts w:ascii="Times New Roman" w:hAnsi="Times New Roman"/>
          <w:sz w:val="24"/>
          <w:szCs w:val="24"/>
        </w:rPr>
        <w:t>5.1. Сумма Абонентской платы для Участника-Страховщика, не участвующего в Соглашении о ПВУ, за кварталы, следующие за кварталом, в котором Участник-Страховщик исключен из Соглашения о ПВУ, составляет 3 000 (Три тысячи) рублей 00 копеек, в том числе НДС 20% – 500 (Пятьсот) рублей 00 копеек.</w:t>
      </w:r>
    </w:p>
    <w:p w14:paraId="035F2727" w14:textId="77777777" w:rsidR="0065764C" w:rsidRPr="005F1B0E" w:rsidRDefault="0065764C" w:rsidP="0065764C">
      <w:pPr>
        <w:spacing w:after="0"/>
        <w:ind w:firstLine="567"/>
        <w:jc w:val="both"/>
        <w:rPr>
          <w:rFonts w:ascii="Times New Roman" w:hAnsi="Times New Roman"/>
          <w:sz w:val="24"/>
          <w:szCs w:val="24"/>
        </w:rPr>
      </w:pPr>
      <w:r w:rsidRPr="005F1B0E">
        <w:rPr>
          <w:rFonts w:ascii="Times New Roman" w:hAnsi="Times New Roman"/>
          <w:sz w:val="24"/>
          <w:szCs w:val="24"/>
        </w:rPr>
        <w:t>5.2. Сумма Абонентской платы для Участника-Страховщика, который добровольно передал страховой портфель по обязательному страхованию гражданской ответственности владельцев транспортных средств в порядке, установленном Российским Союзом Автостраховщиков, другому Участнику-Страховщику, участвующему в Соглашении о ПВУ, за кварталы, следующие за кварталом, в котором были завершены процедуры передачи страхового портфеля, составляет 3 000 (Три тысячи) рублей 00 копеек, в том числе НДС 20% – 500 (Пятьсот) рублей 00 копеек.</w:t>
      </w:r>
    </w:p>
    <w:p w14:paraId="746DC22E" w14:textId="77777777" w:rsidR="0065764C" w:rsidRPr="005F1B0E" w:rsidRDefault="0065764C" w:rsidP="0065764C">
      <w:pPr>
        <w:spacing w:after="0" w:line="240" w:lineRule="auto"/>
        <w:ind w:firstLine="567"/>
        <w:jc w:val="both"/>
        <w:rPr>
          <w:rFonts w:ascii="Times New Roman" w:hAnsi="Times New Roman"/>
          <w:sz w:val="24"/>
          <w:szCs w:val="24"/>
        </w:rPr>
      </w:pPr>
      <w:r w:rsidRPr="005F1B0E">
        <w:rPr>
          <w:rFonts w:ascii="Times New Roman" w:hAnsi="Times New Roman"/>
          <w:sz w:val="24"/>
          <w:szCs w:val="24"/>
        </w:rPr>
        <w:t>6. Сумма Дополнительной платы за квартал определяется умножением стоимости одного Ненулевого Распоряжения Участника, по которому осуществлялся перевод денежных средств, на общее количество Ненулевых Распоряжений Участника, определяемое в соответствии со следующей формулой:</w:t>
      </w:r>
    </w:p>
    <w:p w14:paraId="31BF55B3" w14:textId="77777777" w:rsidR="0065764C" w:rsidRPr="005F1B0E" w:rsidRDefault="0065764C" w:rsidP="0065764C">
      <w:pPr>
        <w:spacing w:after="0" w:line="240" w:lineRule="auto"/>
        <w:ind w:firstLine="567"/>
        <w:jc w:val="both"/>
        <w:rPr>
          <w:rFonts w:ascii="Times New Roman" w:hAnsi="Times New Roman"/>
          <w:b/>
          <w:sz w:val="24"/>
          <w:szCs w:val="24"/>
        </w:rPr>
      </w:pPr>
      <w:r w:rsidRPr="005F1B0E">
        <w:rPr>
          <w:rFonts w:ascii="Times New Roman" w:hAnsi="Times New Roman"/>
          <w:b/>
          <w:sz w:val="24"/>
          <w:szCs w:val="24"/>
        </w:rPr>
        <w:t>(Т1 + Т2) / 2</w:t>
      </w:r>
    </w:p>
    <w:p w14:paraId="14477897" w14:textId="77777777" w:rsidR="0065764C" w:rsidRPr="005F1B0E" w:rsidRDefault="0065764C" w:rsidP="0065764C">
      <w:pPr>
        <w:spacing w:after="0" w:line="240" w:lineRule="auto"/>
        <w:ind w:firstLine="567"/>
        <w:jc w:val="both"/>
        <w:rPr>
          <w:rFonts w:ascii="Times New Roman" w:hAnsi="Times New Roman"/>
          <w:sz w:val="24"/>
          <w:szCs w:val="24"/>
        </w:rPr>
      </w:pPr>
      <w:r w:rsidRPr="005F1B0E">
        <w:rPr>
          <w:rFonts w:ascii="Times New Roman" w:hAnsi="Times New Roman"/>
          <w:sz w:val="24"/>
          <w:szCs w:val="24"/>
        </w:rPr>
        <w:t>где:</w:t>
      </w:r>
    </w:p>
    <w:p w14:paraId="14E9F40D" w14:textId="77777777" w:rsidR="0065764C" w:rsidRPr="005F1B0E" w:rsidRDefault="0065764C" w:rsidP="005227E6">
      <w:pPr>
        <w:numPr>
          <w:ilvl w:val="0"/>
          <w:numId w:val="9"/>
        </w:numPr>
        <w:spacing w:after="0" w:line="240" w:lineRule="auto"/>
        <w:ind w:firstLine="567"/>
        <w:jc w:val="both"/>
        <w:rPr>
          <w:rFonts w:ascii="Times New Roman" w:hAnsi="Times New Roman"/>
          <w:sz w:val="24"/>
          <w:szCs w:val="24"/>
        </w:rPr>
      </w:pPr>
      <w:r w:rsidRPr="005F1B0E">
        <w:rPr>
          <w:rFonts w:ascii="Times New Roman" w:hAnsi="Times New Roman"/>
          <w:sz w:val="24"/>
          <w:szCs w:val="24"/>
        </w:rPr>
        <w:t>Т1 — количество Ненулевых Распоряжений Участника от данного Участника-Страховщика для всех Участников-Страховщиков, участвующих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6E445D3A" w14:textId="77777777" w:rsidR="0065764C" w:rsidRPr="005F1B0E" w:rsidRDefault="0065764C" w:rsidP="005227E6">
      <w:pPr>
        <w:numPr>
          <w:ilvl w:val="0"/>
          <w:numId w:val="9"/>
        </w:numPr>
        <w:spacing w:after="0" w:line="240" w:lineRule="auto"/>
        <w:ind w:firstLine="567"/>
        <w:jc w:val="both"/>
        <w:rPr>
          <w:rFonts w:ascii="Times New Roman" w:hAnsi="Times New Roman"/>
          <w:sz w:val="24"/>
          <w:szCs w:val="24"/>
        </w:rPr>
      </w:pPr>
      <w:r w:rsidRPr="005F1B0E">
        <w:rPr>
          <w:rFonts w:ascii="Times New Roman" w:hAnsi="Times New Roman"/>
          <w:sz w:val="24"/>
          <w:szCs w:val="24"/>
        </w:rPr>
        <w:t>Т2 — количество Ненулевых Распоряжений Участника от всех Участников-Страховщиков, участвующих в Соглашении о ПВУ, для данного Участника-Страховщика,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4FB9775A" w14:textId="77777777" w:rsidR="0065764C" w:rsidRPr="005F1B0E" w:rsidRDefault="0065764C" w:rsidP="0065764C">
      <w:pPr>
        <w:spacing w:after="0" w:line="240" w:lineRule="auto"/>
        <w:ind w:firstLine="567"/>
        <w:jc w:val="both"/>
        <w:rPr>
          <w:rFonts w:ascii="Times New Roman" w:hAnsi="Times New Roman"/>
          <w:sz w:val="24"/>
          <w:szCs w:val="24"/>
        </w:rPr>
      </w:pPr>
      <w:r w:rsidRPr="005F1B0E">
        <w:rPr>
          <w:rFonts w:ascii="Times New Roman" w:hAnsi="Times New Roman"/>
          <w:sz w:val="24"/>
          <w:szCs w:val="24"/>
        </w:rPr>
        <w:t>Для Участника-Страховщика, не участвующего в Соглашении о ПВУ или участвующего в Соглашении о ПВУ, но добровольно передавшего другому Участнику-Страховщику страховой портфель по обязательному страхованию гражданской ответственности владельцев транспортных средств в порядке, установленном Российским Союзом Автостраховщиков, сумма Дополнительной платы не рассчитывается.</w:t>
      </w:r>
    </w:p>
    <w:p w14:paraId="19248626" w14:textId="77777777" w:rsidR="0065764C" w:rsidRPr="005F1B0E" w:rsidRDefault="0065764C" w:rsidP="0065764C">
      <w:pPr>
        <w:spacing w:after="0" w:line="240" w:lineRule="auto"/>
        <w:ind w:firstLine="567"/>
        <w:jc w:val="both"/>
        <w:rPr>
          <w:rFonts w:ascii="Times New Roman" w:hAnsi="Times New Roman"/>
          <w:sz w:val="24"/>
          <w:szCs w:val="24"/>
        </w:rPr>
      </w:pPr>
      <w:r w:rsidRPr="005F1B0E">
        <w:rPr>
          <w:rFonts w:ascii="Times New Roman" w:hAnsi="Times New Roman"/>
          <w:sz w:val="24"/>
          <w:szCs w:val="24"/>
        </w:rPr>
        <w:lastRenderedPageBreak/>
        <w:t>7. Стоимость одного Ненулевого Распоряжения Участника, по которому осуществлялся перевод денежных средств, определяется делением совокупного ежеквартального переменного платежа, указанного в пункте 4 настоящего Приложения, на общее количество Ненулевых Распоряжений Участника, по которым осуществлялся перевод денежных средств, определяемое в соответствии со следующей формулой:</w:t>
      </w:r>
    </w:p>
    <w:p w14:paraId="293B1A1A" w14:textId="77777777" w:rsidR="0065764C" w:rsidRPr="005F1B0E" w:rsidRDefault="0065764C" w:rsidP="0065764C">
      <w:pPr>
        <w:spacing w:after="0" w:line="240" w:lineRule="auto"/>
        <w:ind w:firstLine="567"/>
        <w:jc w:val="both"/>
        <w:rPr>
          <w:rFonts w:ascii="Times New Roman" w:hAnsi="Times New Roman"/>
          <w:b/>
          <w:sz w:val="24"/>
          <w:szCs w:val="24"/>
        </w:rPr>
      </w:pPr>
      <w:r w:rsidRPr="005F1B0E">
        <w:rPr>
          <w:rFonts w:ascii="Times New Roman" w:hAnsi="Times New Roman"/>
          <w:b/>
          <w:sz w:val="24"/>
          <w:szCs w:val="24"/>
        </w:rPr>
        <w:t>(</w:t>
      </w:r>
      <w:r w:rsidRPr="005F1B0E">
        <w:rPr>
          <w:rFonts w:ascii="Times New Roman" w:hAnsi="Times New Roman"/>
          <w:b/>
          <w:sz w:val="24"/>
          <w:szCs w:val="24"/>
          <w:lang w:val="en-US"/>
        </w:rPr>
        <w:t>t</w:t>
      </w:r>
      <w:r w:rsidRPr="005F1B0E">
        <w:rPr>
          <w:rFonts w:ascii="Times New Roman" w:hAnsi="Times New Roman"/>
          <w:b/>
          <w:sz w:val="24"/>
          <w:szCs w:val="24"/>
        </w:rPr>
        <w:t xml:space="preserve">1 + </w:t>
      </w:r>
      <w:r w:rsidRPr="005F1B0E">
        <w:rPr>
          <w:rFonts w:ascii="Times New Roman" w:hAnsi="Times New Roman"/>
          <w:b/>
          <w:sz w:val="24"/>
          <w:szCs w:val="24"/>
          <w:lang w:val="en-US"/>
        </w:rPr>
        <w:t>t</w:t>
      </w:r>
      <w:r w:rsidRPr="005F1B0E">
        <w:rPr>
          <w:rFonts w:ascii="Times New Roman" w:hAnsi="Times New Roman"/>
          <w:b/>
          <w:sz w:val="24"/>
          <w:szCs w:val="24"/>
        </w:rPr>
        <w:t>2) / 2</w:t>
      </w:r>
    </w:p>
    <w:p w14:paraId="5B65170F" w14:textId="77777777" w:rsidR="0065764C" w:rsidRPr="005F1B0E" w:rsidRDefault="0065764C" w:rsidP="0065764C">
      <w:pPr>
        <w:spacing w:after="0" w:line="240" w:lineRule="auto"/>
        <w:ind w:firstLine="567"/>
        <w:jc w:val="both"/>
        <w:rPr>
          <w:rFonts w:ascii="Times New Roman" w:hAnsi="Times New Roman"/>
          <w:sz w:val="24"/>
          <w:szCs w:val="24"/>
        </w:rPr>
      </w:pPr>
      <w:r w:rsidRPr="005F1B0E">
        <w:rPr>
          <w:rFonts w:ascii="Times New Roman" w:hAnsi="Times New Roman"/>
          <w:sz w:val="24"/>
          <w:szCs w:val="24"/>
        </w:rPr>
        <w:t>где:</w:t>
      </w:r>
    </w:p>
    <w:p w14:paraId="50327C74" w14:textId="77777777" w:rsidR="0065764C" w:rsidRPr="005F1B0E" w:rsidRDefault="0065764C" w:rsidP="005227E6">
      <w:pPr>
        <w:numPr>
          <w:ilvl w:val="0"/>
          <w:numId w:val="9"/>
        </w:numPr>
        <w:spacing w:after="0" w:line="240" w:lineRule="auto"/>
        <w:ind w:left="0" w:firstLine="567"/>
        <w:jc w:val="both"/>
        <w:rPr>
          <w:rFonts w:ascii="Times New Roman" w:hAnsi="Times New Roman"/>
          <w:sz w:val="24"/>
          <w:szCs w:val="24"/>
        </w:rPr>
      </w:pPr>
      <w:r w:rsidRPr="005F1B0E">
        <w:rPr>
          <w:rFonts w:ascii="Times New Roman" w:hAnsi="Times New Roman"/>
          <w:sz w:val="24"/>
          <w:szCs w:val="24"/>
          <w:lang w:val="en-US"/>
        </w:rPr>
        <w:t>t</w:t>
      </w:r>
      <w:r w:rsidRPr="005F1B0E">
        <w:rPr>
          <w:rFonts w:ascii="Times New Roman" w:hAnsi="Times New Roman"/>
          <w:sz w:val="24"/>
          <w:szCs w:val="24"/>
        </w:rPr>
        <w:t>1 — количество Ненулевых Распоряжений Участника от всех Участников-Страховщиков, участвующих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3BDD5E75" w14:textId="77777777" w:rsidR="0065764C" w:rsidRPr="005F1B0E" w:rsidRDefault="0065764C" w:rsidP="005227E6">
      <w:pPr>
        <w:numPr>
          <w:ilvl w:val="0"/>
          <w:numId w:val="9"/>
        </w:numPr>
        <w:spacing w:after="0" w:line="240" w:lineRule="auto"/>
        <w:ind w:left="0" w:firstLine="567"/>
        <w:jc w:val="both"/>
        <w:rPr>
          <w:rFonts w:ascii="Times New Roman" w:hAnsi="Times New Roman"/>
          <w:sz w:val="24"/>
          <w:szCs w:val="24"/>
        </w:rPr>
      </w:pPr>
      <w:r w:rsidRPr="005F1B0E">
        <w:rPr>
          <w:rFonts w:ascii="Times New Roman" w:hAnsi="Times New Roman"/>
          <w:sz w:val="24"/>
          <w:szCs w:val="24"/>
          <w:lang w:val="en-US"/>
        </w:rPr>
        <w:t>t</w:t>
      </w:r>
      <w:r w:rsidRPr="005F1B0E">
        <w:rPr>
          <w:rFonts w:ascii="Times New Roman" w:hAnsi="Times New Roman"/>
          <w:sz w:val="24"/>
          <w:szCs w:val="24"/>
        </w:rPr>
        <w:t xml:space="preserve">2 — количество Ненулевых Распоряжений Участника ко всем Участникам-Страховщикам, участвующим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 </w:t>
      </w:r>
    </w:p>
    <w:p w14:paraId="367D930F" w14:textId="77777777" w:rsidR="0065764C" w:rsidRPr="005F1B0E" w:rsidRDefault="0065764C" w:rsidP="00BD7E7E">
      <w:pPr>
        <w:spacing w:after="0" w:line="240" w:lineRule="auto"/>
        <w:ind w:firstLine="709"/>
        <w:rPr>
          <w:rFonts w:ascii="Times New Roman" w:hAnsi="Times New Roman"/>
          <w:sz w:val="24"/>
          <w:szCs w:val="24"/>
        </w:rPr>
      </w:pPr>
    </w:p>
    <w:p w14:paraId="0A7F7727" w14:textId="77777777" w:rsidR="0065764C" w:rsidRPr="005F1B0E" w:rsidRDefault="0065764C" w:rsidP="00BD7E7E">
      <w:pPr>
        <w:spacing w:after="0" w:line="240" w:lineRule="auto"/>
        <w:ind w:firstLine="709"/>
        <w:rPr>
          <w:rFonts w:ascii="Times New Roman" w:hAnsi="Times New Roman"/>
          <w:sz w:val="24"/>
          <w:szCs w:val="24"/>
        </w:rPr>
      </w:pPr>
    </w:p>
    <w:p w14:paraId="570AB855" w14:textId="77777777" w:rsidR="0065764C" w:rsidRPr="005F1B0E" w:rsidRDefault="0065764C" w:rsidP="00BD7E7E">
      <w:pPr>
        <w:spacing w:after="0" w:line="240" w:lineRule="auto"/>
        <w:ind w:firstLine="709"/>
        <w:rPr>
          <w:rFonts w:ascii="Times New Roman" w:hAnsi="Times New Roman"/>
          <w:sz w:val="24"/>
          <w:szCs w:val="24"/>
        </w:rPr>
      </w:pPr>
    </w:p>
    <w:p w14:paraId="514E7250" w14:textId="77777777" w:rsidR="0065764C" w:rsidRPr="005F1B0E" w:rsidRDefault="0065764C" w:rsidP="00BD7E7E">
      <w:pPr>
        <w:spacing w:after="0" w:line="240" w:lineRule="auto"/>
        <w:ind w:firstLine="709"/>
        <w:rPr>
          <w:rFonts w:ascii="Times New Roman" w:hAnsi="Times New Roman"/>
          <w:sz w:val="24"/>
          <w:szCs w:val="24"/>
        </w:rPr>
      </w:pPr>
    </w:p>
    <w:p w14:paraId="4984544F" w14:textId="77777777" w:rsidR="0065764C" w:rsidRPr="005F1B0E" w:rsidRDefault="0065764C" w:rsidP="00BD7E7E">
      <w:pPr>
        <w:spacing w:after="0" w:line="240" w:lineRule="auto"/>
        <w:ind w:firstLine="709"/>
        <w:rPr>
          <w:rFonts w:ascii="Times New Roman" w:hAnsi="Times New Roman"/>
          <w:sz w:val="24"/>
          <w:szCs w:val="24"/>
        </w:rPr>
      </w:pPr>
    </w:p>
    <w:p w14:paraId="74A32E17" w14:textId="77777777" w:rsidR="0065764C" w:rsidRPr="005F1B0E" w:rsidRDefault="0065764C" w:rsidP="00BD7E7E">
      <w:pPr>
        <w:spacing w:after="0" w:line="240" w:lineRule="auto"/>
        <w:ind w:firstLine="709"/>
        <w:rPr>
          <w:rFonts w:ascii="Times New Roman" w:hAnsi="Times New Roman"/>
          <w:sz w:val="24"/>
          <w:szCs w:val="24"/>
        </w:rPr>
      </w:pPr>
    </w:p>
    <w:p w14:paraId="332C2EEE" w14:textId="77777777" w:rsidR="0065764C" w:rsidRPr="005F1B0E" w:rsidRDefault="0065764C" w:rsidP="00BD7E7E">
      <w:pPr>
        <w:spacing w:after="0" w:line="240" w:lineRule="auto"/>
        <w:ind w:firstLine="709"/>
        <w:rPr>
          <w:rFonts w:ascii="Times New Roman" w:hAnsi="Times New Roman"/>
          <w:sz w:val="24"/>
          <w:szCs w:val="24"/>
        </w:rPr>
      </w:pPr>
    </w:p>
    <w:p w14:paraId="41111CA1" w14:textId="77777777" w:rsidR="0065764C" w:rsidRPr="005F1B0E" w:rsidRDefault="0065764C" w:rsidP="00BD7E7E">
      <w:pPr>
        <w:spacing w:after="0" w:line="240" w:lineRule="auto"/>
        <w:ind w:firstLine="709"/>
        <w:rPr>
          <w:rFonts w:ascii="Times New Roman" w:hAnsi="Times New Roman"/>
          <w:sz w:val="24"/>
          <w:szCs w:val="24"/>
        </w:rPr>
      </w:pPr>
    </w:p>
    <w:p w14:paraId="488420DB" w14:textId="77777777" w:rsidR="0065764C" w:rsidRPr="005F1B0E" w:rsidRDefault="0065764C" w:rsidP="00BD7E7E">
      <w:pPr>
        <w:spacing w:after="0" w:line="240" w:lineRule="auto"/>
        <w:ind w:firstLine="709"/>
        <w:rPr>
          <w:rFonts w:ascii="Times New Roman" w:hAnsi="Times New Roman"/>
          <w:sz w:val="24"/>
          <w:szCs w:val="24"/>
        </w:rPr>
      </w:pPr>
    </w:p>
    <w:p w14:paraId="0FED5FA2" w14:textId="77777777" w:rsidR="0065764C" w:rsidRPr="005F1B0E" w:rsidRDefault="0065764C" w:rsidP="00BD7E7E">
      <w:pPr>
        <w:spacing w:after="0" w:line="240" w:lineRule="auto"/>
        <w:ind w:firstLine="709"/>
        <w:rPr>
          <w:rFonts w:ascii="Times New Roman" w:hAnsi="Times New Roman"/>
          <w:sz w:val="24"/>
          <w:szCs w:val="24"/>
        </w:rPr>
      </w:pPr>
    </w:p>
    <w:p w14:paraId="207A76D0" w14:textId="77777777" w:rsidR="0065764C" w:rsidRPr="005F1B0E" w:rsidRDefault="0065764C" w:rsidP="00BD7E7E">
      <w:pPr>
        <w:spacing w:after="0" w:line="240" w:lineRule="auto"/>
        <w:ind w:firstLine="709"/>
        <w:rPr>
          <w:rFonts w:ascii="Times New Roman" w:hAnsi="Times New Roman"/>
          <w:sz w:val="24"/>
          <w:szCs w:val="24"/>
        </w:rPr>
      </w:pPr>
    </w:p>
    <w:p w14:paraId="152CBC71" w14:textId="77777777" w:rsidR="0065764C" w:rsidRPr="005F1B0E" w:rsidRDefault="0065764C" w:rsidP="00BD7E7E">
      <w:pPr>
        <w:spacing w:after="0" w:line="240" w:lineRule="auto"/>
        <w:ind w:firstLine="709"/>
        <w:rPr>
          <w:rFonts w:ascii="Times New Roman" w:hAnsi="Times New Roman"/>
          <w:sz w:val="24"/>
          <w:szCs w:val="24"/>
        </w:rPr>
      </w:pPr>
    </w:p>
    <w:p w14:paraId="7045FB56" w14:textId="77777777" w:rsidR="0065764C" w:rsidRPr="005F1B0E" w:rsidRDefault="0065764C" w:rsidP="00BD7E7E">
      <w:pPr>
        <w:spacing w:after="0" w:line="240" w:lineRule="auto"/>
        <w:ind w:firstLine="709"/>
        <w:rPr>
          <w:rFonts w:ascii="Times New Roman" w:hAnsi="Times New Roman"/>
          <w:sz w:val="24"/>
          <w:szCs w:val="24"/>
        </w:rPr>
      </w:pPr>
    </w:p>
    <w:p w14:paraId="47C80C9A" w14:textId="77777777" w:rsidR="0065764C" w:rsidRPr="005F1B0E" w:rsidRDefault="0065764C" w:rsidP="00BD7E7E">
      <w:pPr>
        <w:spacing w:after="0" w:line="240" w:lineRule="auto"/>
        <w:ind w:firstLine="709"/>
        <w:rPr>
          <w:rFonts w:ascii="Times New Roman" w:hAnsi="Times New Roman"/>
          <w:sz w:val="24"/>
          <w:szCs w:val="24"/>
        </w:rPr>
      </w:pPr>
    </w:p>
    <w:p w14:paraId="60983B3F" w14:textId="77777777" w:rsidR="0065764C" w:rsidRPr="005F1B0E" w:rsidRDefault="0065764C" w:rsidP="00BD7E7E">
      <w:pPr>
        <w:spacing w:after="0" w:line="240" w:lineRule="auto"/>
        <w:ind w:firstLine="709"/>
        <w:rPr>
          <w:rFonts w:ascii="Times New Roman" w:hAnsi="Times New Roman"/>
          <w:sz w:val="24"/>
          <w:szCs w:val="24"/>
        </w:rPr>
      </w:pPr>
    </w:p>
    <w:p w14:paraId="4B25CEC8" w14:textId="77777777" w:rsidR="0065764C" w:rsidRPr="005F1B0E" w:rsidRDefault="0065764C" w:rsidP="00BD7E7E">
      <w:pPr>
        <w:spacing w:after="0" w:line="240" w:lineRule="auto"/>
        <w:ind w:firstLine="709"/>
        <w:rPr>
          <w:rFonts w:ascii="Times New Roman" w:hAnsi="Times New Roman"/>
          <w:sz w:val="24"/>
          <w:szCs w:val="24"/>
        </w:rPr>
      </w:pPr>
    </w:p>
    <w:p w14:paraId="047AA1E8" w14:textId="77777777" w:rsidR="0065764C" w:rsidRPr="005F1B0E" w:rsidRDefault="0065764C" w:rsidP="00BD7E7E">
      <w:pPr>
        <w:spacing w:after="0" w:line="240" w:lineRule="auto"/>
        <w:ind w:firstLine="709"/>
        <w:rPr>
          <w:rFonts w:ascii="Times New Roman" w:hAnsi="Times New Roman"/>
          <w:sz w:val="24"/>
          <w:szCs w:val="24"/>
        </w:rPr>
      </w:pPr>
    </w:p>
    <w:p w14:paraId="6FA1ED30" w14:textId="77777777" w:rsidR="0065764C" w:rsidRPr="005F1B0E" w:rsidRDefault="0065764C" w:rsidP="00BD7E7E">
      <w:pPr>
        <w:spacing w:after="0" w:line="240" w:lineRule="auto"/>
        <w:ind w:firstLine="709"/>
        <w:rPr>
          <w:rFonts w:ascii="Times New Roman" w:hAnsi="Times New Roman"/>
          <w:sz w:val="24"/>
          <w:szCs w:val="24"/>
        </w:rPr>
      </w:pPr>
    </w:p>
    <w:p w14:paraId="32153536" w14:textId="77777777" w:rsidR="0065764C" w:rsidRPr="005F1B0E" w:rsidRDefault="0065764C" w:rsidP="00BD7E7E">
      <w:pPr>
        <w:spacing w:after="0" w:line="240" w:lineRule="auto"/>
        <w:ind w:firstLine="709"/>
        <w:rPr>
          <w:rFonts w:ascii="Times New Roman" w:hAnsi="Times New Roman"/>
          <w:sz w:val="24"/>
          <w:szCs w:val="24"/>
        </w:rPr>
      </w:pPr>
    </w:p>
    <w:p w14:paraId="72A72C4F" w14:textId="77777777" w:rsidR="0065764C" w:rsidRPr="005F1B0E" w:rsidRDefault="0065764C" w:rsidP="00BD7E7E">
      <w:pPr>
        <w:spacing w:after="0" w:line="240" w:lineRule="auto"/>
        <w:ind w:firstLine="709"/>
        <w:rPr>
          <w:rFonts w:ascii="Times New Roman" w:hAnsi="Times New Roman"/>
          <w:sz w:val="24"/>
          <w:szCs w:val="24"/>
        </w:rPr>
      </w:pPr>
    </w:p>
    <w:p w14:paraId="125BCEC9" w14:textId="77777777" w:rsidR="0065764C" w:rsidRPr="005F1B0E" w:rsidRDefault="0065764C" w:rsidP="00BD7E7E">
      <w:pPr>
        <w:spacing w:after="0" w:line="240" w:lineRule="auto"/>
        <w:ind w:firstLine="709"/>
        <w:rPr>
          <w:rFonts w:ascii="Times New Roman" w:hAnsi="Times New Roman"/>
          <w:sz w:val="24"/>
          <w:szCs w:val="24"/>
        </w:rPr>
      </w:pPr>
    </w:p>
    <w:p w14:paraId="6718A0B3" w14:textId="77777777" w:rsidR="0065764C" w:rsidRPr="005F1B0E" w:rsidRDefault="0065764C" w:rsidP="00BD7E7E">
      <w:pPr>
        <w:spacing w:after="0" w:line="240" w:lineRule="auto"/>
        <w:ind w:firstLine="709"/>
        <w:rPr>
          <w:rFonts w:ascii="Times New Roman" w:hAnsi="Times New Roman"/>
          <w:sz w:val="24"/>
          <w:szCs w:val="24"/>
        </w:rPr>
      </w:pPr>
    </w:p>
    <w:p w14:paraId="36D9EF42" w14:textId="77777777" w:rsidR="0065764C" w:rsidRPr="005F1B0E" w:rsidRDefault="0065764C" w:rsidP="0065764C">
      <w:pPr>
        <w:spacing w:after="0" w:line="240" w:lineRule="auto"/>
        <w:rPr>
          <w:rFonts w:ascii="Times New Roman" w:hAnsi="Times New Roman"/>
          <w:sz w:val="24"/>
        </w:rPr>
      </w:pPr>
      <w:bookmarkStart w:id="1145" w:name="_Toc492560439"/>
      <w:bookmarkStart w:id="1146" w:name="_Toc37426924"/>
      <w:bookmarkStart w:id="1147" w:name="_Toc38905285"/>
      <w:r w:rsidRPr="005F1B0E">
        <w:rPr>
          <w:rFonts w:ascii="Times New Roman" w:hAnsi="Times New Roman"/>
          <w:b/>
          <w:sz w:val="24"/>
        </w:rPr>
        <w:br w:type="page"/>
      </w:r>
    </w:p>
    <w:p w14:paraId="61BC96F5" w14:textId="77777777" w:rsidR="0065764C" w:rsidRPr="005F1B0E" w:rsidRDefault="0065764C" w:rsidP="0065764C">
      <w:pPr>
        <w:pStyle w:val="10"/>
      </w:pPr>
      <w:bookmarkStart w:id="1148" w:name="_Toc73978885"/>
      <w:bookmarkStart w:id="1149" w:name="_Toc69896956"/>
      <w:bookmarkStart w:id="1150" w:name="_Toc70341065"/>
      <w:bookmarkStart w:id="1151" w:name="_Toc80272779"/>
      <w:bookmarkStart w:id="1152" w:name="_Toc84518186"/>
      <w:bookmarkStart w:id="1153" w:name="_Toc86145171"/>
      <w:r w:rsidRPr="005F1B0E">
        <w:lastRenderedPageBreak/>
        <w:t>Приложение №6</w:t>
      </w:r>
      <w:r w:rsidRPr="005F1B0E">
        <w:br/>
        <w:t>к Правилам Страховой платежной системы</w:t>
      </w:r>
      <w:bookmarkEnd w:id="1145"/>
      <w:bookmarkEnd w:id="1146"/>
      <w:bookmarkEnd w:id="1147"/>
      <w:bookmarkEnd w:id="1148"/>
      <w:bookmarkEnd w:id="1149"/>
      <w:bookmarkEnd w:id="1150"/>
      <w:bookmarkEnd w:id="1151"/>
      <w:bookmarkEnd w:id="1152"/>
      <w:bookmarkEnd w:id="1153"/>
      <w:r w:rsidRPr="005F1B0E">
        <w:br/>
      </w:r>
    </w:p>
    <w:p w14:paraId="1AF828FF" w14:textId="77777777" w:rsidR="0065764C" w:rsidRPr="005F1B0E" w:rsidRDefault="0065764C" w:rsidP="0065764C">
      <w:pPr>
        <w:pStyle w:val="10"/>
        <w:jc w:val="both"/>
      </w:pPr>
      <w:bookmarkStart w:id="1154" w:name="_Toc492560440"/>
      <w:bookmarkStart w:id="1155" w:name="_Toc37426925"/>
      <w:bookmarkStart w:id="1156" w:name="_Toc38905286"/>
      <w:bookmarkStart w:id="1157" w:name="_Toc73978886"/>
      <w:bookmarkStart w:id="1158" w:name="_Toc69896957"/>
      <w:bookmarkStart w:id="1159" w:name="_Toc70341066"/>
      <w:bookmarkStart w:id="1160" w:name="_Toc80272780"/>
      <w:bookmarkStart w:id="1161" w:name="_Toc84518187"/>
      <w:bookmarkStart w:id="1162" w:name="_Toc86145172"/>
      <w:r w:rsidRPr="005F1B0E">
        <w:t>Стоимость услуг Операционного центра и Платежного клирингового центра для Участников-Страховщиков, осуществляющих расчет, предусмотренный пунктом «б» Раздела 2 Правил Системы</w:t>
      </w:r>
      <w:bookmarkEnd w:id="1154"/>
      <w:bookmarkEnd w:id="1155"/>
      <w:bookmarkEnd w:id="1156"/>
      <w:bookmarkEnd w:id="1157"/>
      <w:bookmarkEnd w:id="1158"/>
      <w:bookmarkEnd w:id="1159"/>
      <w:bookmarkEnd w:id="1160"/>
      <w:bookmarkEnd w:id="1161"/>
      <w:bookmarkEnd w:id="1162"/>
    </w:p>
    <w:p w14:paraId="3D497902" w14:textId="77777777" w:rsidR="0065764C" w:rsidRPr="005F1B0E" w:rsidRDefault="0065764C" w:rsidP="0065764C">
      <w:pPr>
        <w:spacing w:after="0" w:line="240" w:lineRule="auto"/>
        <w:ind w:firstLine="709"/>
        <w:jc w:val="center"/>
        <w:rPr>
          <w:rFonts w:ascii="Times New Roman" w:hAnsi="Times New Roman"/>
          <w:sz w:val="24"/>
          <w:szCs w:val="24"/>
        </w:rPr>
      </w:pPr>
    </w:p>
    <w:p w14:paraId="46B4084F"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 Стоимость услуг Оператора Системы состоит из Абонентской платы и Дополнительной платы, сумма которых определяется Оператором Системы в порядке, предусмотренном пунктами 5 и 6 настоящего Приложения.</w:t>
      </w:r>
    </w:p>
    <w:p w14:paraId="03AF9C97"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2. Исходными данными для расчета суммы Абонентской платы и Дополнительной платы являются:</w:t>
      </w:r>
    </w:p>
    <w:p w14:paraId="0316F0D3" w14:textId="77777777" w:rsidR="0065764C" w:rsidRPr="005F1B0E" w:rsidRDefault="0065764C" w:rsidP="005227E6">
      <w:pPr>
        <w:numPr>
          <w:ilvl w:val="0"/>
          <w:numId w:val="9"/>
        </w:numPr>
        <w:spacing w:after="0" w:line="240" w:lineRule="auto"/>
        <w:jc w:val="both"/>
        <w:rPr>
          <w:rFonts w:ascii="Times New Roman" w:hAnsi="Times New Roman"/>
          <w:sz w:val="24"/>
          <w:szCs w:val="24"/>
        </w:rPr>
      </w:pPr>
      <w:r w:rsidRPr="005F1B0E">
        <w:rPr>
          <w:rFonts w:ascii="Times New Roman" w:hAnsi="Times New Roman"/>
          <w:sz w:val="24"/>
          <w:szCs w:val="24"/>
        </w:rPr>
        <w:t xml:space="preserve">совокупный ежеквартальный платеж всех Участников-Страховщиков, участвующих в расчете, предусмотренном пунктом «б» Раздела 2 Правил Системы, в размере 6 300 000 (Шести миллионов триста тысяч) рублей 00 копеек. </w:t>
      </w:r>
    </w:p>
    <w:p w14:paraId="22218953" w14:textId="77777777" w:rsidR="0065764C" w:rsidRPr="005F1B0E" w:rsidRDefault="0065764C" w:rsidP="005227E6">
      <w:pPr>
        <w:numPr>
          <w:ilvl w:val="0"/>
          <w:numId w:val="9"/>
        </w:numPr>
        <w:spacing w:after="0" w:line="240" w:lineRule="auto"/>
        <w:jc w:val="both"/>
        <w:rPr>
          <w:rFonts w:ascii="Times New Roman" w:hAnsi="Times New Roman"/>
          <w:sz w:val="24"/>
          <w:szCs w:val="24"/>
        </w:rPr>
      </w:pPr>
      <w:r w:rsidRPr="005F1B0E">
        <w:rPr>
          <w:rFonts w:ascii="Times New Roman" w:hAnsi="Times New Roman"/>
          <w:sz w:val="24"/>
          <w:szCs w:val="24"/>
        </w:rPr>
        <w:t>доли постоянной и переменной частей ежеквартального платежа Участника-Страховщика, участвующего в расчете, предусмотренном пунктом «б» Раздела 2 Правил Системы, размер которых составляет 44% и 56% соответственно.</w:t>
      </w:r>
    </w:p>
    <w:p w14:paraId="7B9DF13E" w14:textId="77777777" w:rsidR="0065764C" w:rsidRPr="005F1B0E" w:rsidRDefault="0065764C" w:rsidP="005227E6">
      <w:pPr>
        <w:numPr>
          <w:ilvl w:val="0"/>
          <w:numId w:val="9"/>
        </w:numPr>
        <w:spacing w:after="0" w:line="240" w:lineRule="auto"/>
        <w:jc w:val="both"/>
        <w:rPr>
          <w:rFonts w:ascii="Times New Roman" w:hAnsi="Times New Roman"/>
          <w:sz w:val="24"/>
          <w:szCs w:val="24"/>
        </w:rPr>
      </w:pPr>
      <w:r w:rsidRPr="005F1B0E">
        <w:rPr>
          <w:rFonts w:ascii="Times New Roman" w:hAnsi="Times New Roman"/>
          <w:sz w:val="24"/>
          <w:szCs w:val="24"/>
        </w:rPr>
        <w:t>Доля ответственности Участника-Страховщика, закрепленная в договоре облигаторного перестрахования по ОСОПО.</w:t>
      </w:r>
    </w:p>
    <w:p w14:paraId="753CE24A"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 Совокупный ежеквартальный постоянный платеж всех Участников-Страховщиков, участвующих в расчете, предусмотренном пунктом «б» Раздела 2 Правил Системы, определяется умножением совокупного ежеквартального платежа, указанного в пункте 2 настоящего Приложения, на долю постоянной части ежеквартального платежа, указанную в пункте 2 настоящего Приложения.</w:t>
      </w:r>
    </w:p>
    <w:p w14:paraId="3BC21A0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4. Совокупный ежеквартальный переменный платеж всех Участников-Страховщиков, участвующих в расчете, предусмотренном пунктом «б» Раздела 2 Правил Системы, определяется умножением совокупного ежеквартального платежа, указанного в пункте 2 настоящего Приложения, на долю переменной части ежеквартального платежа, указанную в пункте 2 настоящего Приложения.</w:t>
      </w:r>
    </w:p>
    <w:p w14:paraId="206C9293"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5. Сумма Абонентской платы за квартал для Участника-Страховщика, являющегося участником пула на дату расчета, определяется делением совокупного ежеквартального постоянного платежа, указанного в пункте 3 настоящего Приложения, на количество Участников-Страховщиков, являющихся участниками пула на дату расчета.</w:t>
      </w:r>
    </w:p>
    <w:p w14:paraId="003FCEB3"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5.1. Сумма Абонентской платы для Участника-Страховщика, не являющегося участником пула на дату расчета, за кварталы, следующие за кварталом, в котором Участник-Страховщик прекратила участие в пуле, составляет 3 000 (Три тысячи) рублей 00 копеек, в том числе НДС 20% – 500 (Пятьсот) рублей 00 копеек.</w:t>
      </w:r>
    </w:p>
    <w:p w14:paraId="2AE94C78"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6. Сумма Дополнительной платы за квартал для Участника-Страховщика, являющегося участником пула на дату расчета, определяется умножением совокупного ежеквартального переменного платежа, указанного в пункте 3 настоящего Приложения, на долю ответственности Участника-Страховщика, закрепленную в договоре облигаторного перестрахования по ОСОПО на дату расчета.</w:t>
      </w:r>
    </w:p>
    <w:p w14:paraId="53276E36" w14:textId="77777777" w:rsidR="0065764C" w:rsidRPr="005F1B0E" w:rsidRDefault="0065764C" w:rsidP="0065764C">
      <w:pPr>
        <w:spacing w:after="0" w:line="240" w:lineRule="auto"/>
        <w:rPr>
          <w:rFonts w:ascii="Times New Roman" w:hAnsi="Times New Roman"/>
          <w:sz w:val="24"/>
          <w:szCs w:val="24"/>
        </w:rPr>
      </w:pPr>
      <w:bookmarkStart w:id="1163" w:name="_Toc492560441"/>
      <w:bookmarkStart w:id="1164" w:name="_Toc37426926"/>
      <w:bookmarkStart w:id="1165" w:name="_Toc38905287"/>
      <w:r w:rsidRPr="005F1B0E">
        <w:rPr>
          <w:rFonts w:ascii="Times New Roman" w:hAnsi="Times New Roman"/>
          <w:b/>
          <w:sz w:val="24"/>
        </w:rPr>
        <w:br w:type="page"/>
      </w:r>
    </w:p>
    <w:p w14:paraId="2ABBF4F2" w14:textId="77777777" w:rsidR="0065764C" w:rsidRPr="005F1B0E" w:rsidRDefault="0065764C" w:rsidP="0065764C">
      <w:pPr>
        <w:pStyle w:val="10"/>
      </w:pPr>
      <w:bookmarkStart w:id="1166" w:name="_Toc73978887"/>
      <w:bookmarkStart w:id="1167" w:name="_Toc69896958"/>
      <w:bookmarkStart w:id="1168" w:name="_Toc70341067"/>
      <w:bookmarkStart w:id="1169" w:name="_Toc80272781"/>
      <w:bookmarkStart w:id="1170" w:name="_Toc84518188"/>
      <w:bookmarkStart w:id="1171" w:name="_Toc86145173"/>
      <w:r w:rsidRPr="005F1B0E">
        <w:lastRenderedPageBreak/>
        <w:t>Приложение №7</w:t>
      </w:r>
      <w:r w:rsidRPr="005F1B0E">
        <w:br/>
        <w:t>к Правилам Страховой платежной системы</w:t>
      </w:r>
      <w:bookmarkEnd w:id="1163"/>
      <w:bookmarkEnd w:id="1164"/>
      <w:bookmarkEnd w:id="1165"/>
      <w:bookmarkEnd w:id="1166"/>
      <w:bookmarkEnd w:id="1167"/>
      <w:bookmarkEnd w:id="1168"/>
      <w:bookmarkEnd w:id="1169"/>
      <w:bookmarkEnd w:id="1170"/>
      <w:bookmarkEnd w:id="1171"/>
      <w:r w:rsidRPr="005F1B0E">
        <w:br/>
      </w:r>
    </w:p>
    <w:p w14:paraId="07B0ADE7" w14:textId="77777777" w:rsidR="0065764C" w:rsidRPr="005F1B0E" w:rsidRDefault="0065764C" w:rsidP="0065764C">
      <w:pPr>
        <w:pStyle w:val="10"/>
        <w:jc w:val="both"/>
      </w:pPr>
      <w:bookmarkStart w:id="1172" w:name="_Toc492560442"/>
      <w:bookmarkStart w:id="1173" w:name="_Toc37426927"/>
      <w:bookmarkStart w:id="1174" w:name="_Toc38905288"/>
      <w:bookmarkStart w:id="1175" w:name="_Toc73978888"/>
      <w:bookmarkStart w:id="1176" w:name="_Toc69896959"/>
      <w:bookmarkStart w:id="1177" w:name="_Toc70341068"/>
      <w:bookmarkStart w:id="1178" w:name="_Toc80272782"/>
      <w:bookmarkStart w:id="1179" w:name="_Toc84518189"/>
      <w:bookmarkStart w:id="1180" w:name="_Toc86145174"/>
      <w:r w:rsidRPr="005F1B0E">
        <w:t>Стоимость услуг Операционного центра и Платежного клирингового центра для Участников-Страховщиков, осуществляющих расчет, предусмотренный пунктом «в» Раздела 2 Правил Системы</w:t>
      </w:r>
      <w:bookmarkEnd w:id="1172"/>
      <w:bookmarkEnd w:id="1173"/>
      <w:bookmarkEnd w:id="1174"/>
      <w:bookmarkEnd w:id="1175"/>
      <w:bookmarkEnd w:id="1176"/>
      <w:bookmarkEnd w:id="1177"/>
      <w:bookmarkEnd w:id="1178"/>
      <w:bookmarkEnd w:id="1179"/>
      <w:bookmarkEnd w:id="1180"/>
    </w:p>
    <w:p w14:paraId="200C1D0F" w14:textId="77777777" w:rsidR="0065764C" w:rsidRPr="005F1B0E" w:rsidRDefault="0065764C" w:rsidP="0065764C">
      <w:pPr>
        <w:spacing w:after="0" w:line="240" w:lineRule="auto"/>
        <w:ind w:firstLine="709"/>
        <w:jc w:val="both"/>
        <w:rPr>
          <w:rFonts w:ascii="Times New Roman" w:hAnsi="Times New Roman"/>
          <w:sz w:val="24"/>
          <w:szCs w:val="24"/>
        </w:rPr>
      </w:pPr>
    </w:p>
    <w:p w14:paraId="0BC38D63"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 Стоимость услуг Оператора Системы состоит из Абонентской платы и Дополнительной платы, сумма которых определяется Оператором Системы в порядке, предусмотренном пунктами 5 и 6 настоящего Приложения.</w:t>
      </w:r>
    </w:p>
    <w:p w14:paraId="6813C6A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2. Исходными данными для расчета суммы Абонентской платы и Дополнительной платы являются:</w:t>
      </w:r>
    </w:p>
    <w:p w14:paraId="59B8337B" w14:textId="77777777" w:rsidR="0065764C" w:rsidRPr="005F1B0E" w:rsidRDefault="0065764C" w:rsidP="005227E6">
      <w:pPr>
        <w:numPr>
          <w:ilvl w:val="0"/>
          <w:numId w:val="9"/>
        </w:numPr>
        <w:spacing w:after="0" w:line="240" w:lineRule="auto"/>
        <w:jc w:val="both"/>
        <w:rPr>
          <w:rFonts w:ascii="Times New Roman" w:hAnsi="Times New Roman"/>
          <w:sz w:val="24"/>
          <w:szCs w:val="24"/>
        </w:rPr>
      </w:pPr>
      <w:r w:rsidRPr="005F1B0E">
        <w:rPr>
          <w:rFonts w:ascii="Times New Roman" w:hAnsi="Times New Roman"/>
          <w:sz w:val="24"/>
          <w:szCs w:val="24"/>
        </w:rPr>
        <w:t xml:space="preserve">совокупный ежеквартальный платеж всех Участников-Страховщиков, участвующих в расчете, предусмотренном пунктом «в» Раздела 2 Правил Системы, в размере 6 300 000 (Шести миллионов триста тысяч) рублей 00 копеек. </w:t>
      </w:r>
    </w:p>
    <w:p w14:paraId="0A9BCE7A" w14:textId="77777777" w:rsidR="0065764C" w:rsidRPr="005F1B0E" w:rsidRDefault="0065764C" w:rsidP="005227E6">
      <w:pPr>
        <w:numPr>
          <w:ilvl w:val="0"/>
          <w:numId w:val="9"/>
        </w:numPr>
        <w:spacing w:after="0" w:line="240" w:lineRule="auto"/>
        <w:jc w:val="both"/>
        <w:rPr>
          <w:rFonts w:ascii="Times New Roman" w:hAnsi="Times New Roman"/>
          <w:sz w:val="24"/>
          <w:szCs w:val="24"/>
        </w:rPr>
      </w:pPr>
      <w:r w:rsidRPr="005F1B0E">
        <w:rPr>
          <w:rFonts w:ascii="Times New Roman" w:hAnsi="Times New Roman"/>
          <w:sz w:val="24"/>
          <w:szCs w:val="24"/>
        </w:rPr>
        <w:t>доли постоянной и переменной частей ежеквартального платежа Участника-Страховщика, участвующего в расчете, предусмотренном пунктом в) Раздела 2 Правил Системы, размер которых составляет 44% и 56% соответственно.</w:t>
      </w:r>
    </w:p>
    <w:p w14:paraId="164CDB2A" w14:textId="77777777" w:rsidR="0065764C" w:rsidRPr="005F1B0E" w:rsidRDefault="0065764C" w:rsidP="005227E6">
      <w:pPr>
        <w:numPr>
          <w:ilvl w:val="0"/>
          <w:numId w:val="9"/>
        </w:numPr>
        <w:spacing w:after="0" w:line="240" w:lineRule="auto"/>
        <w:jc w:val="both"/>
        <w:rPr>
          <w:rFonts w:ascii="Times New Roman" w:hAnsi="Times New Roman"/>
          <w:sz w:val="24"/>
          <w:szCs w:val="24"/>
        </w:rPr>
      </w:pPr>
      <w:r w:rsidRPr="005F1B0E">
        <w:rPr>
          <w:rFonts w:ascii="Times New Roman" w:hAnsi="Times New Roman"/>
          <w:sz w:val="24"/>
          <w:szCs w:val="24"/>
        </w:rPr>
        <w:t>Доля ответственности Участника-Страховщика, закрепленная в договоре облигаторного перестрахования по ОСОП.</w:t>
      </w:r>
    </w:p>
    <w:p w14:paraId="1D80A09E"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 Совокупный ежеквартальный постоянный платеж всех Участников-Страховщиков, участвующих в расчете, предусмотренном пунктом в) Раздела 2 Правил Системы, определяется умножением совокупного ежеквартального платежа, указанного в пункте 2 настоящего Приложения, на долю постоянной части ежеквартального платежа, указанную в пункте 2 настоящего Приложения.</w:t>
      </w:r>
    </w:p>
    <w:p w14:paraId="6A9E9660"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4. Совокупный ежеквартальный переменный платеж всех Участников-Страховщиков, участвующих в расчете, предусмотренном пунктом в) Раздела 2 Правил Системы, определяется умножением совокупного ежеквартального платежа, указанного в пункте 2 настоящего Приложения, на долю переменной части ежеквартального платежа, указанную в пункте 2 настоящего Приложения.</w:t>
      </w:r>
    </w:p>
    <w:p w14:paraId="60FBDDEE"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5. Сумма Абонентской платы за квартал для Участника-Страховщика, являющегося участником пула на дату расчета, определяется делением совокупного ежеквартального постоянного платежа, указанного в пункте 3 настоящего Приложения, на количество Участников-Страховщиков, являющихся участниками пула на дату расчета.</w:t>
      </w:r>
    </w:p>
    <w:p w14:paraId="397DD35F"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5.1. Сумма Абонентской платы для Участника-Страховщика, не являющегося участником пула на дату расчета, за кварталы, следующие за кварталом, в котором Участник-Страховщик прекратила участие в пуле, составляет 3 000 (Три тысячи) рублей 00 копеек, в том числе НДС 20% – 500 (Пятьсот) рублей 00 копеек.</w:t>
      </w:r>
    </w:p>
    <w:p w14:paraId="2B22AA2C"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6. Сумма Дополнительной платы за квартал для Участника-Страховщика, являющегося участником пула на дату расчета, определяется умножением совокупного ежеквартального переменного платежа, указанного в пункте 3 настоящего Приложения, на долю ответственности Участника-Страховщика, закрепленную в договоре облигаторного перестрахования по ОСОП на дату расчета.</w:t>
      </w:r>
    </w:p>
    <w:p w14:paraId="6BE71879" w14:textId="77777777" w:rsidR="0065764C" w:rsidRPr="005F1B0E" w:rsidRDefault="0065764C" w:rsidP="0065764C">
      <w:pPr>
        <w:spacing w:after="0" w:line="240" w:lineRule="auto"/>
        <w:ind w:firstLine="709"/>
        <w:jc w:val="both"/>
        <w:rPr>
          <w:rFonts w:ascii="Times New Roman" w:hAnsi="Times New Roman"/>
          <w:sz w:val="20"/>
          <w:szCs w:val="20"/>
        </w:rPr>
      </w:pPr>
      <w:r w:rsidRPr="005F1B0E">
        <w:rPr>
          <w:rFonts w:ascii="Times New Roman" w:hAnsi="Times New Roman"/>
          <w:sz w:val="24"/>
          <w:szCs w:val="24"/>
        </w:rPr>
        <w:br w:type="page"/>
      </w:r>
    </w:p>
    <w:p w14:paraId="1BA2C688" w14:textId="77777777" w:rsidR="0065764C" w:rsidRPr="005F1B0E" w:rsidRDefault="0065764C" w:rsidP="0065764C">
      <w:pPr>
        <w:pStyle w:val="10"/>
      </w:pPr>
      <w:bookmarkStart w:id="1181" w:name="_Toc38905289"/>
      <w:bookmarkStart w:id="1182" w:name="_Toc73978889"/>
      <w:bookmarkStart w:id="1183" w:name="_Toc69896960"/>
      <w:bookmarkStart w:id="1184" w:name="_Toc70341069"/>
      <w:bookmarkStart w:id="1185" w:name="_Toc80272783"/>
      <w:bookmarkStart w:id="1186" w:name="_Toc84518190"/>
      <w:bookmarkStart w:id="1187" w:name="_Toc86145175"/>
      <w:r w:rsidRPr="005F1B0E">
        <w:lastRenderedPageBreak/>
        <w:t>Приложение №8</w:t>
      </w:r>
      <w:bookmarkEnd w:id="1181"/>
      <w:bookmarkEnd w:id="1182"/>
      <w:bookmarkEnd w:id="1183"/>
      <w:bookmarkEnd w:id="1184"/>
      <w:bookmarkEnd w:id="1185"/>
      <w:bookmarkEnd w:id="1186"/>
      <w:bookmarkEnd w:id="1187"/>
    </w:p>
    <w:p w14:paraId="4EA70A86" w14:textId="77777777" w:rsidR="0065764C" w:rsidRPr="005F1B0E" w:rsidRDefault="0065764C" w:rsidP="0065764C">
      <w:pPr>
        <w:pStyle w:val="10"/>
      </w:pPr>
      <w:bookmarkStart w:id="1188" w:name="_Toc38905290"/>
      <w:bookmarkStart w:id="1189" w:name="_Toc73978890"/>
      <w:bookmarkStart w:id="1190" w:name="_Toc69896961"/>
      <w:bookmarkStart w:id="1191" w:name="_Toc70341070"/>
      <w:bookmarkStart w:id="1192" w:name="_Toc80272784"/>
      <w:bookmarkStart w:id="1193" w:name="_Toc84518191"/>
      <w:bookmarkStart w:id="1194" w:name="_Toc86145176"/>
      <w:r w:rsidRPr="005F1B0E">
        <w:t>к Правилам Страховой платежной системы</w:t>
      </w:r>
      <w:bookmarkEnd w:id="1126"/>
      <w:bookmarkEnd w:id="1188"/>
      <w:bookmarkEnd w:id="1189"/>
      <w:bookmarkEnd w:id="1190"/>
      <w:bookmarkEnd w:id="1191"/>
      <w:bookmarkEnd w:id="1192"/>
      <w:bookmarkEnd w:id="1193"/>
      <w:bookmarkEnd w:id="1194"/>
      <w:r w:rsidRPr="005F1B0E">
        <w:br/>
      </w:r>
    </w:p>
    <w:p w14:paraId="794B9C94" w14:textId="77777777" w:rsidR="0065764C" w:rsidRPr="005F1B0E" w:rsidRDefault="0065764C" w:rsidP="0065764C">
      <w:pPr>
        <w:pStyle w:val="10"/>
      </w:pPr>
      <w:bookmarkStart w:id="1195" w:name="_Toc492560444"/>
      <w:bookmarkStart w:id="1196" w:name="_Toc37426929"/>
      <w:bookmarkStart w:id="1197" w:name="_Toc38905291"/>
      <w:bookmarkStart w:id="1198" w:name="_Toc73978891"/>
      <w:bookmarkStart w:id="1199" w:name="_Toc69896962"/>
      <w:bookmarkStart w:id="1200" w:name="_Toc70341071"/>
      <w:bookmarkStart w:id="1201" w:name="_Toc80272785"/>
      <w:bookmarkStart w:id="1202" w:name="_Toc84518192"/>
      <w:bookmarkStart w:id="1203" w:name="_Toc86145177"/>
      <w:r w:rsidRPr="005F1B0E">
        <w:t>Порядок расчета средних сумм страховых выплат</w:t>
      </w:r>
      <w:bookmarkEnd w:id="1195"/>
      <w:bookmarkEnd w:id="1196"/>
      <w:bookmarkEnd w:id="1197"/>
      <w:bookmarkEnd w:id="1198"/>
      <w:bookmarkEnd w:id="1199"/>
      <w:bookmarkEnd w:id="1200"/>
      <w:bookmarkEnd w:id="1201"/>
      <w:bookmarkEnd w:id="1202"/>
      <w:bookmarkEnd w:id="1203"/>
    </w:p>
    <w:p w14:paraId="64C2DB2A"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1. Сумма, подлежащая получению Участником-Страховщиком по Ненулевым Распоряжениям, определяется исходя из числа сформированных для него Ненулевых Распоряжений в течение Операционного периода, установленного пунктом 7.6 Правил, и средних сумм страховых выплат (далее — Средние суммы).</w:t>
      </w:r>
    </w:p>
    <w:p w14:paraId="225ECEC6"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2. Средние суммы рассчитываются Платежным клиринговым центром для каждого Операционного периода в разрезе следующих территорий Российской Федерации:</w:t>
      </w:r>
    </w:p>
    <w:p w14:paraId="2A2F46B7"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Центральный федеральный округ без учета Москвы и Московской области;</w:t>
      </w:r>
    </w:p>
    <w:p w14:paraId="72B8AA93"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Приволжский федеральный округ;</w:t>
      </w:r>
    </w:p>
    <w:p w14:paraId="3174D046"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Сибирский федеральный округ;</w:t>
      </w:r>
    </w:p>
    <w:p w14:paraId="6966E578"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Северо-Западный федеральный округ без учета Санкт-Петербурга и Ленинградской области;</w:t>
      </w:r>
    </w:p>
    <w:p w14:paraId="2B7E16D8"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Южный федеральный округ и Крымский федеральный округ;</w:t>
      </w:r>
    </w:p>
    <w:p w14:paraId="1F3F25AD"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Северо-Кавказский федеральный округ;</w:t>
      </w:r>
    </w:p>
    <w:p w14:paraId="54952315"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Уральский федеральный округ;</w:t>
      </w:r>
    </w:p>
    <w:p w14:paraId="786FB02C"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Дальневосточный федеральный округ;</w:t>
      </w:r>
    </w:p>
    <w:p w14:paraId="6FC67620"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Москва и Московская область;</w:t>
      </w:r>
    </w:p>
    <w:p w14:paraId="2BAEAA6E"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Санкт-Петербург и Ленинградская область;</w:t>
      </w:r>
    </w:p>
    <w:p w14:paraId="66CCFABA"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и для каждой из указанных территорий Российской Федерации в разрезе следующих типов транспортных средств:</w:t>
      </w:r>
    </w:p>
    <w:p w14:paraId="60BB975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легковые транспортные средства отечественного производства;</w:t>
      </w:r>
    </w:p>
    <w:p w14:paraId="17A9184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легковые транспортные средства иностранного производства;</w:t>
      </w:r>
    </w:p>
    <w:p w14:paraId="4D144BEE"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прочие транспортные средства.</w:t>
      </w:r>
    </w:p>
    <w:p w14:paraId="1EB1CCE5"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Отнесение марок транспортных средств, перечень которых используется в ИС ПВУ, к отечественному или иностранному производителю подтверждается решением Комитета РСА по независимой технической экспертизе.</w:t>
      </w:r>
    </w:p>
    <w:p w14:paraId="260E2218"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 Средние суммы определяются для каждого Операционного периода в следующем порядке.</w:t>
      </w:r>
    </w:p>
    <w:p w14:paraId="073EAF57"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3.1. Все Ненулевые Распоряжения за Операционный период делятся на группы, к каждой из которых относятся Ненулевые Распоряжения, страховые случаи по которым урегулированы в одной из территорий Российской Федерации по одному из типов транспортных средств, указанных в пункте 2 настоящего Приложения. </w:t>
      </w:r>
    </w:p>
    <w:p w14:paraId="0AD94E10"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3.2. Ненулевые Распоряжения в каждой из групп сортируются в зависимости от суммы выплаты по возрастанию этой величины и нумеруются.</w:t>
      </w:r>
    </w:p>
    <w:p w14:paraId="4D946ACB" w14:textId="77777777" w:rsidR="0065764C" w:rsidRPr="005F1B0E" w:rsidRDefault="0065764C" w:rsidP="0065764C">
      <w:pPr>
        <w:pStyle w:val="msobodytextcxspmiddle"/>
        <w:spacing w:before="0" w:beforeAutospacing="0" w:after="0" w:afterAutospacing="0"/>
        <w:ind w:firstLine="709"/>
        <w:contextualSpacing/>
        <w:jc w:val="both"/>
        <w:rPr>
          <w:color w:val="000000"/>
        </w:rPr>
      </w:pPr>
      <w:r w:rsidRPr="005F1B0E">
        <w:t xml:space="preserve">3.3. Ненулевые Распоряжения в каждой из групп делятся на подгруппы на основании случайного числа R в интервале от 1 до 99 включительно, значение которого публикуется </w:t>
      </w:r>
      <w:r w:rsidRPr="005F1B0E">
        <w:rPr>
          <w:color w:val="000000"/>
        </w:rPr>
        <w:t xml:space="preserve">в информационной телекоммуникационной сети «Интернет» на официальном сайте Системы по адресу: </w:t>
      </w:r>
      <w:hyperlink r:id="rId49" w:history="1">
        <w:r w:rsidRPr="005F1B0E">
          <w:rPr>
            <w:rStyle w:val="af5"/>
            <w:color w:val="000000"/>
            <w:u w:val="none"/>
          </w:rPr>
          <w:t>www.ins-ps.ru</w:t>
        </w:r>
      </w:hyperlink>
      <w:r w:rsidRPr="005F1B0E">
        <w:rPr>
          <w:color w:val="000000"/>
        </w:rPr>
        <w:t xml:space="preserve"> </w:t>
      </w:r>
      <w:r w:rsidRPr="005F1B0E">
        <w:t>в течение рабочего дня после окончания Расчетной сессии, по следующему правилу.</w:t>
      </w:r>
    </w:p>
    <w:p w14:paraId="51D1C350"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3.3.1. Если число </w:t>
      </w:r>
      <w:r w:rsidRPr="005F1B0E">
        <w:rPr>
          <w:rFonts w:ascii="Times New Roman" w:hAnsi="Times New Roman"/>
          <w:sz w:val="24"/>
          <w:szCs w:val="24"/>
          <w:lang w:val="en-US"/>
        </w:rPr>
        <w:t>R</w:t>
      </w:r>
      <w:r w:rsidRPr="005F1B0E">
        <w:rPr>
          <w:rFonts w:ascii="Times New Roman" w:hAnsi="Times New Roman"/>
          <w:sz w:val="24"/>
          <w:szCs w:val="24"/>
        </w:rPr>
        <w:t xml:space="preserve"> не превышает 25, то Ненулевые Распоряжения внутри группы делятся на следующие три подгруппы:</w:t>
      </w:r>
    </w:p>
    <w:p w14:paraId="773EBE88"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 в первую подгруппу включаются Ненулевые Распоряжения, номера которых начинаются от 1 до </w:t>
      </w:r>
      <w:r w:rsidRPr="005F1B0E">
        <w:rPr>
          <w:rFonts w:ascii="Times New Roman" w:hAnsi="Times New Roman"/>
          <w:sz w:val="24"/>
          <w:szCs w:val="24"/>
          <w:lang w:val="en-US"/>
        </w:rPr>
        <w:t>N</w:t>
      </w:r>
      <w:r w:rsidRPr="005F1B0E">
        <w:rPr>
          <w:rFonts w:ascii="Times New Roman" w:hAnsi="Times New Roman"/>
          <w:sz w:val="24"/>
          <w:szCs w:val="24"/>
        </w:rPr>
        <w:t xml:space="preserve">1, где </w:t>
      </w:r>
      <w:r w:rsidRPr="005F1B0E">
        <w:rPr>
          <w:rFonts w:ascii="Times New Roman" w:hAnsi="Times New Roman"/>
          <w:sz w:val="24"/>
          <w:szCs w:val="24"/>
          <w:lang w:val="en-US"/>
        </w:rPr>
        <w:t>N</w:t>
      </w:r>
      <w:r w:rsidRPr="005F1B0E">
        <w:rPr>
          <w:rFonts w:ascii="Times New Roman" w:hAnsi="Times New Roman"/>
          <w:sz w:val="24"/>
          <w:szCs w:val="24"/>
        </w:rPr>
        <w:t xml:space="preserve">1 – наибольшее целое, не превосходящее величины </w:t>
      </w:r>
      <w:r w:rsidRPr="005F1B0E">
        <w:rPr>
          <w:rFonts w:ascii="Times New Roman" w:hAnsi="Times New Roman"/>
          <w:sz w:val="24"/>
          <w:szCs w:val="24"/>
          <w:lang w:val="en-US"/>
        </w:rPr>
        <w:t>N</w:t>
      </w:r>
      <w:r w:rsidRPr="005F1B0E">
        <w:rPr>
          <w:rFonts w:ascii="Times New Roman" w:hAnsi="Times New Roman"/>
          <w:sz w:val="24"/>
          <w:szCs w:val="24"/>
        </w:rPr>
        <w:t>гр*</w:t>
      </w:r>
      <w:r w:rsidRPr="005F1B0E">
        <w:rPr>
          <w:rFonts w:ascii="Times New Roman" w:hAnsi="Times New Roman"/>
          <w:sz w:val="24"/>
          <w:szCs w:val="24"/>
          <w:lang w:val="en-US"/>
        </w:rPr>
        <w:t>R</w:t>
      </w:r>
      <w:r w:rsidRPr="005F1B0E">
        <w:rPr>
          <w:rFonts w:ascii="Times New Roman" w:hAnsi="Times New Roman"/>
          <w:sz w:val="24"/>
          <w:szCs w:val="24"/>
        </w:rPr>
        <w:t>/100 (</w:t>
      </w:r>
      <w:r w:rsidRPr="005F1B0E">
        <w:rPr>
          <w:rFonts w:ascii="Times New Roman" w:hAnsi="Times New Roman"/>
          <w:sz w:val="24"/>
          <w:szCs w:val="24"/>
          <w:lang w:val="en-US"/>
        </w:rPr>
        <w:t>N</w:t>
      </w:r>
      <w:r w:rsidRPr="005F1B0E">
        <w:rPr>
          <w:rFonts w:ascii="Times New Roman" w:hAnsi="Times New Roman"/>
          <w:sz w:val="24"/>
          <w:szCs w:val="24"/>
        </w:rPr>
        <w:t xml:space="preserve">гр – общее количество Ненулевых Распоряжений в группе); </w:t>
      </w:r>
    </w:p>
    <w:p w14:paraId="3D206BE1"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 во вторую подгруппу включаются Ненулевые Распоряжения с номерами от </w:t>
      </w:r>
      <w:r w:rsidRPr="005F1B0E">
        <w:rPr>
          <w:rFonts w:ascii="Times New Roman" w:hAnsi="Times New Roman"/>
          <w:sz w:val="24"/>
          <w:szCs w:val="24"/>
          <w:lang w:val="en-US"/>
        </w:rPr>
        <w:t>N</w:t>
      </w:r>
      <w:r w:rsidRPr="005F1B0E">
        <w:rPr>
          <w:rFonts w:ascii="Times New Roman" w:hAnsi="Times New Roman"/>
          <w:sz w:val="24"/>
          <w:szCs w:val="24"/>
        </w:rPr>
        <w:t xml:space="preserve">1+1 до </w:t>
      </w:r>
      <w:r w:rsidRPr="005F1B0E">
        <w:rPr>
          <w:rFonts w:ascii="Times New Roman" w:hAnsi="Times New Roman"/>
          <w:sz w:val="24"/>
          <w:szCs w:val="24"/>
          <w:lang w:val="en-US"/>
        </w:rPr>
        <w:t>N</w:t>
      </w:r>
      <w:r w:rsidRPr="005F1B0E">
        <w:rPr>
          <w:rFonts w:ascii="Times New Roman" w:hAnsi="Times New Roman"/>
          <w:sz w:val="24"/>
          <w:szCs w:val="24"/>
        </w:rPr>
        <w:t xml:space="preserve">2, где </w:t>
      </w:r>
      <w:r w:rsidRPr="005F1B0E">
        <w:rPr>
          <w:rFonts w:ascii="Times New Roman" w:hAnsi="Times New Roman"/>
          <w:sz w:val="24"/>
          <w:szCs w:val="24"/>
          <w:lang w:val="en-US"/>
        </w:rPr>
        <w:t>N</w:t>
      </w:r>
      <w:r w:rsidRPr="005F1B0E">
        <w:rPr>
          <w:rFonts w:ascii="Times New Roman" w:hAnsi="Times New Roman"/>
          <w:sz w:val="24"/>
          <w:szCs w:val="24"/>
        </w:rPr>
        <w:t xml:space="preserve">2 – наибольшее целое, не превосходящее величины </w:t>
      </w:r>
      <w:r w:rsidRPr="005F1B0E">
        <w:rPr>
          <w:rFonts w:ascii="Times New Roman" w:hAnsi="Times New Roman"/>
          <w:sz w:val="24"/>
          <w:szCs w:val="24"/>
          <w:lang w:val="en-US"/>
        </w:rPr>
        <w:t>N</w:t>
      </w:r>
      <w:r w:rsidRPr="005F1B0E">
        <w:rPr>
          <w:rFonts w:ascii="Times New Roman" w:hAnsi="Times New Roman"/>
          <w:sz w:val="24"/>
          <w:szCs w:val="24"/>
        </w:rPr>
        <w:t>гр*(100-</w:t>
      </w:r>
      <w:r w:rsidRPr="005F1B0E">
        <w:rPr>
          <w:rFonts w:ascii="Times New Roman" w:hAnsi="Times New Roman"/>
          <w:sz w:val="24"/>
          <w:szCs w:val="24"/>
          <w:lang w:val="en-US"/>
        </w:rPr>
        <w:t>R</w:t>
      </w:r>
      <w:r w:rsidRPr="005F1B0E">
        <w:rPr>
          <w:rFonts w:ascii="Times New Roman" w:hAnsi="Times New Roman"/>
          <w:sz w:val="24"/>
          <w:szCs w:val="24"/>
        </w:rPr>
        <w:t>)/100;</w:t>
      </w:r>
    </w:p>
    <w:p w14:paraId="1FD775F9"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lastRenderedPageBreak/>
        <w:t xml:space="preserve">- в третью подгруппу включаются оставшиеся Ненулевые Распоряжения данной группы (номера от </w:t>
      </w:r>
      <w:r w:rsidRPr="005F1B0E">
        <w:rPr>
          <w:rFonts w:ascii="Times New Roman" w:hAnsi="Times New Roman"/>
          <w:sz w:val="24"/>
          <w:szCs w:val="24"/>
          <w:lang w:val="en-US"/>
        </w:rPr>
        <w:t>N</w:t>
      </w:r>
      <w:r w:rsidRPr="005F1B0E">
        <w:rPr>
          <w:rFonts w:ascii="Times New Roman" w:hAnsi="Times New Roman"/>
          <w:sz w:val="24"/>
          <w:szCs w:val="24"/>
        </w:rPr>
        <w:t xml:space="preserve">2+1 до </w:t>
      </w:r>
      <w:r w:rsidRPr="005F1B0E">
        <w:rPr>
          <w:rFonts w:ascii="Times New Roman" w:hAnsi="Times New Roman"/>
          <w:sz w:val="24"/>
          <w:szCs w:val="24"/>
          <w:lang w:val="en-US"/>
        </w:rPr>
        <w:t>N</w:t>
      </w:r>
      <w:r w:rsidRPr="005F1B0E">
        <w:rPr>
          <w:rFonts w:ascii="Times New Roman" w:hAnsi="Times New Roman"/>
          <w:sz w:val="24"/>
          <w:szCs w:val="24"/>
        </w:rPr>
        <w:t>гр).</w:t>
      </w:r>
    </w:p>
    <w:p w14:paraId="27D5A621"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3.3.2. Если число </w:t>
      </w:r>
      <w:r w:rsidRPr="005F1B0E">
        <w:rPr>
          <w:rFonts w:ascii="Times New Roman" w:hAnsi="Times New Roman"/>
          <w:sz w:val="24"/>
          <w:szCs w:val="24"/>
          <w:lang w:val="en-US"/>
        </w:rPr>
        <w:t>R</w:t>
      </w:r>
      <w:r w:rsidRPr="005F1B0E">
        <w:rPr>
          <w:rFonts w:ascii="Times New Roman" w:hAnsi="Times New Roman"/>
          <w:sz w:val="24"/>
          <w:szCs w:val="24"/>
        </w:rPr>
        <w:t xml:space="preserve"> находится в интервале от 26 до 75 включительно, то Ненулевые Распоряжения внутри группы делятся на следующие две подгруппы:</w:t>
      </w:r>
    </w:p>
    <w:p w14:paraId="4A52FD34"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 в первую подгруппу включаются Ненулевые Распоряжения, номера которых начинаются от 1 до </w:t>
      </w:r>
      <w:r w:rsidRPr="005F1B0E">
        <w:rPr>
          <w:rFonts w:ascii="Times New Roman" w:hAnsi="Times New Roman"/>
          <w:sz w:val="24"/>
          <w:szCs w:val="24"/>
          <w:lang w:val="en-US"/>
        </w:rPr>
        <w:t>N</w:t>
      </w:r>
      <w:r w:rsidRPr="005F1B0E">
        <w:rPr>
          <w:rFonts w:ascii="Times New Roman" w:hAnsi="Times New Roman"/>
          <w:sz w:val="24"/>
          <w:szCs w:val="24"/>
        </w:rPr>
        <w:t xml:space="preserve">1, где </w:t>
      </w:r>
      <w:r w:rsidRPr="005F1B0E">
        <w:rPr>
          <w:rFonts w:ascii="Times New Roman" w:hAnsi="Times New Roman"/>
          <w:sz w:val="24"/>
          <w:szCs w:val="24"/>
          <w:lang w:val="en-US"/>
        </w:rPr>
        <w:t>N</w:t>
      </w:r>
      <w:r w:rsidRPr="005F1B0E">
        <w:rPr>
          <w:rFonts w:ascii="Times New Roman" w:hAnsi="Times New Roman"/>
          <w:sz w:val="24"/>
          <w:szCs w:val="24"/>
        </w:rPr>
        <w:t xml:space="preserve">1 – наибольшее целое, не превосходящие величины </w:t>
      </w:r>
      <w:r w:rsidRPr="005F1B0E">
        <w:rPr>
          <w:rFonts w:ascii="Times New Roman" w:hAnsi="Times New Roman"/>
          <w:sz w:val="24"/>
          <w:szCs w:val="24"/>
          <w:lang w:val="en-US"/>
        </w:rPr>
        <w:t>N</w:t>
      </w:r>
      <w:r w:rsidRPr="005F1B0E">
        <w:rPr>
          <w:rFonts w:ascii="Times New Roman" w:hAnsi="Times New Roman"/>
          <w:sz w:val="24"/>
          <w:szCs w:val="24"/>
        </w:rPr>
        <w:t>гр*</w:t>
      </w:r>
      <w:r w:rsidRPr="005F1B0E">
        <w:rPr>
          <w:rFonts w:ascii="Times New Roman" w:hAnsi="Times New Roman"/>
          <w:sz w:val="24"/>
          <w:szCs w:val="24"/>
          <w:lang w:val="en-US"/>
        </w:rPr>
        <w:t>R</w:t>
      </w:r>
      <w:r w:rsidRPr="005F1B0E">
        <w:rPr>
          <w:rFonts w:ascii="Times New Roman" w:hAnsi="Times New Roman"/>
          <w:sz w:val="24"/>
          <w:szCs w:val="24"/>
        </w:rPr>
        <w:t>/100 (</w:t>
      </w:r>
      <w:r w:rsidRPr="005F1B0E">
        <w:rPr>
          <w:rFonts w:ascii="Times New Roman" w:hAnsi="Times New Roman"/>
          <w:sz w:val="24"/>
          <w:szCs w:val="24"/>
          <w:lang w:val="en-US"/>
        </w:rPr>
        <w:t>N</w:t>
      </w:r>
      <w:r w:rsidRPr="005F1B0E">
        <w:rPr>
          <w:rFonts w:ascii="Times New Roman" w:hAnsi="Times New Roman"/>
          <w:sz w:val="24"/>
          <w:szCs w:val="24"/>
        </w:rPr>
        <w:t>гр – общее количество Ненулевых Распоряжений в группе);</w:t>
      </w:r>
    </w:p>
    <w:p w14:paraId="6CC89D16"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 во вторую подгруппу включаются оставшиеся Ненулевые Распоряжения данной группы (номера от </w:t>
      </w:r>
      <w:r w:rsidRPr="005F1B0E">
        <w:rPr>
          <w:rFonts w:ascii="Times New Roman" w:hAnsi="Times New Roman"/>
          <w:sz w:val="24"/>
          <w:szCs w:val="24"/>
          <w:lang w:val="en-US"/>
        </w:rPr>
        <w:t>N</w:t>
      </w:r>
      <w:r w:rsidRPr="005F1B0E">
        <w:rPr>
          <w:rFonts w:ascii="Times New Roman" w:hAnsi="Times New Roman"/>
          <w:sz w:val="24"/>
          <w:szCs w:val="24"/>
        </w:rPr>
        <w:t xml:space="preserve">1+1 до </w:t>
      </w:r>
      <w:r w:rsidRPr="005F1B0E">
        <w:rPr>
          <w:rFonts w:ascii="Times New Roman" w:hAnsi="Times New Roman"/>
          <w:sz w:val="24"/>
          <w:szCs w:val="24"/>
          <w:lang w:val="en-US"/>
        </w:rPr>
        <w:t>N</w:t>
      </w:r>
      <w:r w:rsidRPr="005F1B0E">
        <w:rPr>
          <w:rFonts w:ascii="Times New Roman" w:hAnsi="Times New Roman"/>
          <w:sz w:val="24"/>
          <w:szCs w:val="24"/>
        </w:rPr>
        <w:t>гр).</w:t>
      </w:r>
    </w:p>
    <w:p w14:paraId="673F5617"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3.3.3. Если число </w:t>
      </w:r>
      <w:r w:rsidRPr="005F1B0E">
        <w:rPr>
          <w:rFonts w:ascii="Times New Roman" w:hAnsi="Times New Roman"/>
          <w:sz w:val="24"/>
          <w:szCs w:val="24"/>
          <w:lang w:val="en-US"/>
        </w:rPr>
        <w:t>R</w:t>
      </w:r>
      <w:r w:rsidRPr="005F1B0E">
        <w:rPr>
          <w:rFonts w:ascii="Times New Roman" w:hAnsi="Times New Roman"/>
          <w:sz w:val="24"/>
          <w:szCs w:val="24"/>
        </w:rPr>
        <w:t xml:space="preserve"> превышает 75, то Ненулевые Распоряжения внутри группы делятся на следующие три подгруппы:</w:t>
      </w:r>
    </w:p>
    <w:p w14:paraId="03D6AF5D"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 в первую подгруппу включаются Ненулевые Распоряжения, номера которых начинаются от 1 до </w:t>
      </w:r>
      <w:r w:rsidRPr="005F1B0E">
        <w:rPr>
          <w:rFonts w:ascii="Times New Roman" w:hAnsi="Times New Roman"/>
          <w:sz w:val="24"/>
          <w:szCs w:val="24"/>
          <w:lang w:val="en-US"/>
        </w:rPr>
        <w:t>N</w:t>
      </w:r>
      <w:r w:rsidRPr="005F1B0E">
        <w:rPr>
          <w:rFonts w:ascii="Times New Roman" w:hAnsi="Times New Roman"/>
          <w:sz w:val="24"/>
          <w:szCs w:val="24"/>
        </w:rPr>
        <w:t xml:space="preserve">1, где </w:t>
      </w:r>
      <w:r w:rsidRPr="005F1B0E">
        <w:rPr>
          <w:rFonts w:ascii="Times New Roman" w:hAnsi="Times New Roman"/>
          <w:sz w:val="24"/>
          <w:szCs w:val="24"/>
          <w:lang w:val="en-US"/>
        </w:rPr>
        <w:t>N</w:t>
      </w:r>
      <w:r w:rsidRPr="005F1B0E">
        <w:rPr>
          <w:rFonts w:ascii="Times New Roman" w:hAnsi="Times New Roman"/>
          <w:sz w:val="24"/>
          <w:szCs w:val="24"/>
        </w:rPr>
        <w:t xml:space="preserve">1 – наибольшее целое, не превосходящие величины </w:t>
      </w:r>
      <w:r w:rsidRPr="005F1B0E">
        <w:rPr>
          <w:rFonts w:ascii="Times New Roman" w:hAnsi="Times New Roman"/>
          <w:sz w:val="24"/>
          <w:szCs w:val="24"/>
          <w:lang w:val="en-US"/>
        </w:rPr>
        <w:t>N</w:t>
      </w:r>
      <w:r w:rsidRPr="005F1B0E">
        <w:rPr>
          <w:rFonts w:ascii="Times New Roman" w:hAnsi="Times New Roman"/>
          <w:sz w:val="24"/>
          <w:szCs w:val="24"/>
        </w:rPr>
        <w:t>гр*(100-</w:t>
      </w:r>
      <w:r w:rsidRPr="005F1B0E">
        <w:rPr>
          <w:rFonts w:ascii="Times New Roman" w:hAnsi="Times New Roman"/>
          <w:sz w:val="24"/>
          <w:szCs w:val="24"/>
          <w:lang w:val="en-US"/>
        </w:rPr>
        <w:t>R</w:t>
      </w:r>
      <w:r w:rsidRPr="005F1B0E">
        <w:rPr>
          <w:rFonts w:ascii="Times New Roman" w:hAnsi="Times New Roman"/>
          <w:sz w:val="24"/>
          <w:szCs w:val="24"/>
        </w:rPr>
        <w:t>)/100 (</w:t>
      </w:r>
      <w:r w:rsidRPr="005F1B0E">
        <w:rPr>
          <w:rFonts w:ascii="Times New Roman" w:hAnsi="Times New Roman"/>
          <w:sz w:val="24"/>
          <w:szCs w:val="24"/>
          <w:lang w:val="en-US"/>
        </w:rPr>
        <w:t>N</w:t>
      </w:r>
      <w:r w:rsidRPr="005F1B0E">
        <w:rPr>
          <w:rFonts w:ascii="Times New Roman" w:hAnsi="Times New Roman"/>
          <w:sz w:val="24"/>
          <w:szCs w:val="24"/>
        </w:rPr>
        <w:t xml:space="preserve">гр – общее количество Ненулевых Распоряжений в группе); </w:t>
      </w:r>
    </w:p>
    <w:p w14:paraId="5E1231B0"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 во вторую подгруппу включаются Ненулевые Распоряжения с номерами от </w:t>
      </w:r>
      <w:r w:rsidRPr="005F1B0E">
        <w:rPr>
          <w:rFonts w:ascii="Times New Roman" w:hAnsi="Times New Roman"/>
          <w:sz w:val="24"/>
          <w:szCs w:val="24"/>
          <w:lang w:val="en-US"/>
        </w:rPr>
        <w:t>N</w:t>
      </w:r>
      <w:r w:rsidRPr="005F1B0E">
        <w:rPr>
          <w:rFonts w:ascii="Times New Roman" w:hAnsi="Times New Roman"/>
          <w:sz w:val="24"/>
          <w:szCs w:val="24"/>
        </w:rPr>
        <w:t xml:space="preserve">1+1 до </w:t>
      </w:r>
      <w:r w:rsidRPr="005F1B0E">
        <w:rPr>
          <w:rFonts w:ascii="Times New Roman" w:hAnsi="Times New Roman"/>
          <w:sz w:val="24"/>
          <w:szCs w:val="24"/>
          <w:lang w:val="en-US"/>
        </w:rPr>
        <w:t>N</w:t>
      </w:r>
      <w:r w:rsidRPr="005F1B0E">
        <w:rPr>
          <w:rFonts w:ascii="Times New Roman" w:hAnsi="Times New Roman"/>
          <w:sz w:val="24"/>
          <w:szCs w:val="24"/>
        </w:rPr>
        <w:t xml:space="preserve">2, где </w:t>
      </w:r>
      <w:r w:rsidRPr="005F1B0E">
        <w:rPr>
          <w:rFonts w:ascii="Times New Roman" w:hAnsi="Times New Roman"/>
          <w:sz w:val="24"/>
          <w:szCs w:val="24"/>
          <w:lang w:val="en-US"/>
        </w:rPr>
        <w:t>N</w:t>
      </w:r>
      <w:r w:rsidRPr="005F1B0E">
        <w:rPr>
          <w:rFonts w:ascii="Times New Roman" w:hAnsi="Times New Roman"/>
          <w:sz w:val="24"/>
          <w:szCs w:val="24"/>
        </w:rPr>
        <w:t xml:space="preserve">2 – наибольшее целое, не превосходящее величины </w:t>
      </w:r>
      <w:r w:rsidRPr="005F1B0E">
        <w:rPr>
          <w:rFonts w:ascii="Times New Roman" w:hAnsi="Times New Roman"/>
          <w:sz w:val="24"/>
          <w:szCs w:val="24"/>
          <w:lang w:val="en-US"/>
        </w:rPr>
        <w:t>N</w:t>
      </w:r>
      <w:r w:rsidRPr="005F1B0E">
        <w:rPr>
          <w:rFonts w:ascii="Times New Roman" w:hAnsi="Times New Roman"/>
          <w:sz w:val="24"/>
          <w:szCs w:val="24"/>
        </w:rPr>
        <w:t>гр*</w:t>
      </w:r>
      <w:r w:rsidRPr="005F1B0E">
        <w:rPr>
          <w:rFonts w:ascii="Times New Roman" w:hAnsi="Times New Roman"/>
          <w:sz w:val="24"/>
          <w:szCs w:val="24"/>
          <w:lang w:val="en-US"/>
        </w:rPr>
        <w:t>R</w:t>
      </w:r>
      <w:r w:rsidRPr="005F1B0E">
        <w:rPr>
          <w:rFonts w:ascii="Times New Roman" w:hAnsi="Times New Roman"/>
          <w:sz w:val="24"/>
          <w:szCs w:val="24"/>
        </w:rPr>
        <w:t>/100;</w:t>
      </w:r>
    </w:p>
    <w:p w14:paraId="7B0921E6"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 в третью подгруппу включаются оставшиеся Ненулевые Распоряжения данной группы (номера от </w:t>
      </w:r>
      <w:r w:rsidRPr="005F1B0E">
        <w:rPr>
          <w:rFonts w:ascii="Times New Roman" w:hAnsi="Times New Roman"/>
          <w:sz w:val="24"/>
          <w:szCs w:val="24"/>
          <w:lang w:val="en-US"/>
        </w:rPr>
        <w:t>N</w:t>
      </w:r>
      <w:r w:rsidRPr="005F1B0E">
        <w:rPr>
          <w:rFonts w:ascii="Times New Roman" w:hAnsi="Times New Roman"/>
          <w:sz w:val="24"/>
          <w:szCs w:val="24"/>
        </w:rPr>
        <w:t xml:space="preserve">2+1 до </w:t>
      </w:r>
      <w:r w:rsidRPr="005F1B0E">
        <w:rPr>
          <w:rFonts w:ascii="Times New Roman" w:hAnsi="Times New Roman"/>
          <w:sz w:val="24"/>
          <w:szCs w:val="24"/>
          <w:lang w:val="en-US"/>
        </w:rPr>
        <w:t>N</w:t>
      </w:r>
      <w:r w:rsidRPr="005F1B0E">
        <w:rPr>
          <w:rFonts w:ascii="Times New Roman" w:hAnsi="Times New Roman"/>
          <w:sz w:val="24"/>
          <w:szCs w:val="24"/>
        </w:rPr>
        <w:t>гр).</w:t>
      </w:r>
    </w:p>
    <w:p w14:paraId="28666327"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3.4. Утратил силу.</w:t>
      </w:r>
    </w:p>
    <w:p w14:paraId="7AF68689"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3.5. Утратил силу.</w:t>
      </w:r>
    </w:p>
    <w:p w14:paraId="5E943EE3"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3.6. Для каждой из подгрупп Средняя сумма рассчитывается как сумма всех выплат, указанных в строке 8 подпункта 1.1 пункта 1 Приложения № 4 к Правилам Страховой платежной системы, каждого из Ненулевых Распоряжений подгруппы, деленная на количество Ненулевых Распоряжений в подгруппе. Округление осуществляется к меньшему до целого числа копеек, то есть следующие после копеек знаки обнуляются (отбрасываются).</w:t>
      </w:r>
    </w:p>
    <w:p w14:paraId="783D73E3"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3.7. Если количество подгрупп, определенное в соответствии с пунктом 3.3 настоящего Приложения, равно количеству Ненулевых Распоряжений в данной группе, то разбиение на подгруппы производится по одному Ненулевому Распоряжению в каждую подгруппу.</w:t>
      </w:r>
    </w:p>
    <w:p w14:paraId="6893BB1B"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3.7.1. Если количество подгрупп, определенное в соответствии с пунктом 3.3 настоящего Приложения, превышает количество Ненулевых Распоряжений в данной группе, то разбиение на подгруппы не производится, а Средняя сумма рассчитывается как сумма всех выплат, указанных в строке 8 подпункта 1.1 пункта 1 Приложения № 4 к Правилам Системы каждого из Ненулевых Распоряжений в данной группе, деленная на количество Ненулевых Распоряжений в данной группе.</w:t>
      </w:r>
    </w:p>
    <w:p w14:paraId="067DED87"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3.7.2. Утратил силу.</w:t>
      </w:r>
    </w:p>
    <w:p w14:paraId="280E0B0B"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3.8. Для каждого Участника-Страховщика отбирается Ненулевое Распоряжение, направленное им в Платежный клиринговый центр первым в течение Операционного периода (далее – Первое Распоряжение). </w:t>
      </w:r>
    </w:p>
    <w:p w14:paraId="3DCA64E9"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3.9. Средняя сумма, рассчитанная для каждого Ненулевого Распоряжения, подлежит перечислению Участнику-Страховщику, направившему данное Ненулевое Распоряжение, если это Распоряжение не является Первым Распоряжением.</w:t>
      </w:r>
    </w:p>
    <w:p w14:paraId="188E162A"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3.10. Порядок определения средней суммы страховой выплаты по Первому Распоряжению для каждого Участника-Страховщика.</w:t>
      </w:r>
    </w:p>
    <w:p w14:paraId="1DF502BB"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3.10.1. Для каждого Участника-Страховщика, участвующего в расчете, рассчитывается показатель ССК в следующем порядке: </w:t>
      </w:r>
    </w:p>
    <w:p w14:paraId="5B767F9F"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ССК = П1 * КСК / Кполное,</w:t>
      </w:r>
    </w:p>
    <w:p w14:paraId="6C0ADFBC"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где</w:t>
      </w:r>
    </w:p>
    <w:p w14:paraId="78361B7D"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П1 – разность полной денежной суммы, поступившей на Счет учета результатов платежного клиринга, и суммы Средних сумм, рассчитанных для каждого Ненулевого Распоряжения, по всем Ненулевым Распоряжениям, по которым производится расчет;</w:t>
      </w:r>
    </w:p>
    <w:p w14:paraId="4EC995B4"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 xml:space="preserve">КСК – суммарное количество Ненулевых Распоряжений, выставленных данным Участником-Страховщиком; </w:t>
      </w:r>
    </w:p>
    <w:p w14:paraId="2680E7A5"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lastRenderedPageBreak/>
        <w:t>Кполное – суммарное количество всех Ненулевых Распоряжений, по которым производится расчет за Операционный период.</w:t>
      </w:r>
    </w:p>
    <w:p w14:paraId="3A4362D5"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При расчете показателя ССК производится округление до копеек в меньшую сторону.</w:t>
      </w:r>
    </w:p>
    <w:p w14:paraId="46336091"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3.10.2. Определяется показатель П2 как разность П1 и суммы показателей ССК всех Участников-Страховщиков.</w:t>
      </w:r>
    </w:p>
    <w:p w14:paraId="3C0C76B0"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3.10.3. Платежный клиринговый центр составляет Перечень 1 Участников-Страховщиков, в который входят Участники-Страховщики, участвующие в расчете, которым в ходе предыдущих Расчетных сессий определялся показатель П3 в соответствии с пунктом 3.10.4 настоящего Приложения, и Перечень 2 Участников-Страховщиков, куда входят Участники-Страховщики, участвующие в расчете, которым в ходе предыдущих Расчетных сессий определялся показатель П3 в соответствии с пунктом 3.10.5 настоящего Приложения. Далее применяются следующие правила.</w:t>
      </w:r>
    </w:p>
    <w:p w14:paraId="453219E0"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3.10.3.1. Если Nд1 &gt;= П2 [руб.] * 100,</w:t>
      </w:r>
    </w:p>
    <w:p w14:paraId="2E177B58"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где Nд1 – общее количество Участников-Страховщиков, вошедших в Перечень 1,</w:t>
      </w:r>
    </w:p>
    <w:p w14:paraId="55E3B80F"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то из Перечня 1 отбираются первые (по алфавиту) П2 [руб.] * 100 Участников-Страховщиков, которые включаются в Расчетный перечень.</w:t>
      </w:r>
    </w:p>
    <w:p w14:paraId="1C18F02B"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3.10.3.2. Если Nд1 &lt; П2 [руб.] * 100, то:</w:t>
      </w:r>
    </w:p>
    <w:p w14:paraId="03C25780"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Все Участники-Страховщики из Перечня 1 включаются в Расчетный перечень и исключаются из Перечня 1;</w:t>
      </w:r>
    </w:p>
    <w:p w14:paraId="51A36D9D"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Все Участники-Страховщики из Перечня 2 переводятся в Перечень 1;</w:t>
      </w:r>
    </w:p>
    <w:p w14:paraId="05B10F02"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Из Перечня 1 отбираются первые (по алфавиту) П2 [руб.] * 100 – Nд1 Участников-Страховщиков и включаются в Расчетный перечень.</w:t>
      </w:r>
    </w:p>
    <w:p w14:paraId="74997393"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3.10.4. Для каждого Участника-Страховщика, вошедшего в Расчетный перечень, рассчитывается показатель П3 = ССК + 0,01, руб.</w:t>
      </w:r>
    </w:p>
    <w:p w14:paraId="3DF3C2EB"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3.10.5. Для каждого Участника-Страховщика, не вошедшего в Расчетный перечень, рассчитывается показатель П3 = ССК.</w:t>
      </w:r>
    </w:p>
    <w:p w14:paraId="4B89763B" w14:textId="77777777" w:rsidR="0065764C" w:rsidRPr="005F1B0E"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3.10.6. Средняя сумма по Первому Распоряжению для каждого Участника-Страховщика определяется как Средняя сумма, определенная для такого Ненулевого Распоряжения, увеличенная на показатель П3, определенный для такого Участника-Страховщика.</w:t>
      </w:r>
    </w:p>
    <w:p w14:paraId="73898C7F" w14:textId="77777777" w:rsidR="0065764C" w:rsidRPr="00407851" w:rsidRDefault="0065764C" w:rsidP="0065764C">
      <w:pPr>
        <w:spacing w:after="0" w:line="240" w:lineRule="auto"/>
        <w:ind w:firstLine="709"/>
        <w:jc w:val="both"/>
        <w:rPr>
          <w:rFonts w:ascii="Times New Roman" w:hAnsi="Times New Roman"/>
          <w:sz w:val="24"/>
          <w:szCs w:val="24"/>
        </w:rPr>
      </w:pPr>
      <w:r w:rsidRPr="005F1B0E">
        <w:rPr>
          <w:rFonts w:ascii="Times New Roman" w:hAnsi="Times New Roman"/>
          <w:sz w:val="24"/>
          <w:szCs w:val="24"/>
        </w:rPr>
        <w:t>3.10.7. Каждый Участник-Страховщик, вошедший в Расчетный перечень, переводится в Перечень 2 Участников-Страховщиков.</w:t>
      </w:r>
    </w:p>
    <w:p w14:paraId="7EDFE6E2" w14:textId="77777777" w:rsidR="0065764C" w:rsidRPr="00440EBF" w:rsidRDefault="0065764C" w:rsidP="0065764C">
      <w:pPr>
        <w:spacing w:after="0" w:line="240" w:lineRule="auto"/>
        <w:jc w:val="both"/>
      </w:pPr>
      <w:bookmarkStart w:id="1204" w:name="_GoBack"/>
      <w:bookmarkEnd w:id="1204"/>
    </w:p>
    <w:sectPr w:rsidR="0065764C" w:rsidRPr="00440EBF" w:rsidSect="00DF6DF0">
      <w:footerReference w:type="first" r:id="rId50"/>
      <w:pgSz w:w="11906" w:h="16838"/>
      <w:pgMar w:top="993" w:right="851" w:bottom="851" w:left="1701" w:header="709" w:footer="34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1232A5E" w15:done="0"/>
  <w15:commentEx w15:paraId="3D1D0555" w15:done="0"/>
  <w15:commentEx w15:paraId="78646616" w15:paraIdParent="3D1D0555" w15:done="0"/>
  <w15:commentEx w15:paraId="1D6255AA" w15:done="0"/>
  <w15:commentEx w15:paraId="1FF5AB5E" w15:paraIdParent="1D6255AA" w15:done="0"/>
  <w15:commentEx w15:paraId="607D1A2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E9EE13" w16cid:durableId="24F80874"/>
  <w16cid:commentId w16cid:paraId="6F192A39" w16cid:durableId="24F80875"/>
  <w16cid:commentId w16cid:paraId="6198A3CC" w16cid:durableId="24F80876"/>
  <w16cid:commentId w16cid:paraId="7D8F16A3" w16cid:durableId="24F80877"/>
  <w16cid:commentId w16cid:paraId="07F7F47A" w16cid:durableId="24F80878"/>
  <w16cid:commentId w16cid:paraId="6928FB8A" w16cid:durableId="24F8087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FCDDBB" w14:textId="77777777" w:rsidR="004432D4" w:rsidRDefault="004432D4">
      <w:r>
        <w:separator/>
      </w:r>
    </w:p>
  </w:endnote>
  <w:endnote w:type="continuationSeparator" w:id="0">
    <w:p w14:paraId="675C5CCF" w14:textId="77777777" w:rsidR="004432D4" w:rsidRDefault="004432D4">
      <w:r>
        <w:continuationSeparator/>
      </w:r>
    </w:p>
  </w:endnote>
  <w:endnote w:type="continuationNotice" w:id="1">
    <w:p w14:paraId="79D6014D" w14:textId="77777777" w:rsidR="004432D4" w:rsidRDefault="004432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MT">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DE438" w14:textId="77777777" w:rsidR="00BB20FC" w:rsidRDefault="00BB20FC" w:rsidP="00A36625">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1F4901ED" w14:textId="77777777" w:rsidR="00BB20FC" w:rsidRDefault="00BB20FC" w:rsidP="00D8517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5237221"/>
      <w:docPartObj>
        <w:docPartGallery w:val="Page Numbers (Bottom of Page)"/>
        <w:docPartUnique/>
      </w:docPartObj>
    </w:sdtPr>
    <w:sdtEndPr/>
    <w:sdtContent>
      <w:p w14:paraId="5B01C480" w14:textId="3AAE8292" w:rsidR="00BB20FC" w:rsidRDefault="00BB20FC" w:rsidP="00B7699B">
        <w:pPr>
          <w:pStyle w:val="ab"/>
          <w:jc w:val="right"/>
        </w:pPr>
        <w:r>
          <w:fldChar w:fldCharType="begin"/>
        </w:r>
        <w:r>
          <w:instrText>PAGE   \* MERGEFORMAT</w:instrText>
        </w:r>
        <w:r>
          <w:fldChar w:fldCharType="separate"/>
        </w:r>
        <w:r w:rsidR="006C1976">
          <w:rPr>
            <w:noProof/>
          </w:rPr>
          <w:t>3</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680FF" w14:textId="77777777" w:rsidR="00BB20FC" w:rsidRDefault="00BB20F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FBF4EB" w14:textId="77777777" w:rsidR="004432D4" w:rsidRDefault="004432D4">
      <w:r>
        <w:separator/>
      </w:r>
    </w:p>
  </w:footnote>
  <w:footnote w:type="continuationSeparator" w:id="0">
    <w:p w14:paraId="324D29B7" w14:textId="77777777" w:rsidR="004432D4" w:rsidRDefault="004432D4">
      <w:r>
        <w:continuationSeparator/>
      </w:r>
    </w:p>
  </w:footnote>
  <w:footnote w:type="continuationNotice" w:id="1">
    <w:p w14:paraId="007FD463" w14:textId="77777777" w:rsidR="004432D4" w:rsidRDefault="004432D4">
      <w:pPr>
        <w:spacing w:after="0" w:line="240" w:lineRule="auto"/>
      </w:pPr>
    </w:p>
  </w:footnote>
  <w:footnote w:id="2">
    <w:p w14:paraId="524E6BBA" w14:textId="77777777" w:rsidR="00BB20FC" w:rsidRPr="00AA10FD" w:rsidRDefault="00BB20FC" w:rsidP="00AA10FD">
      <w:pPr>
        <w:ind w:firstLine="567"/>
        <w:jc w:val="both"/>
        <w:rPr>
          <w:rFonts w:ascii="Times New Roman" w:eastAsia="TimesNewRoman" w:hAnsi="Times New Roman"/>
          <w:sz w:val="20"/>
          <w:szCs w:val="20"/>
        </w:rPr>
      </w:pPr>
      <w:r w:rsidRPr="00EF090D">
        <w:rPr>
          <w:rStyle w:val="aff"/>
          <w:rFonts w:ascii="Times New Roman" w:hAnsi="Times New Roman"/>
          <w:sz w:val="20"/>
          <w:szCs w:val="20"/>
        </w:rPr>
        <w:footnoteRef/>
      </w:r>
      <w:r>
        <w:rPr>
          <w:rFonts w:ascii="Times New Roman" w:hAnsi="Times New Roman"/>
          <w:sz w:val="20"/>
          <w:szCs w:val="20"/>
        </w:rPr>
        <w:t xml:space="preserve"> П</w:t>
      </w:r>
      <w:r w:rsidRPr="00EF090D">
        <w:rPr>
          <w:rFonts w:ascii="Times New Roman" w:hAnsi="Times New Roman"/>
          <w:sz w:val="20"/>
          <w:szCs w:val="20"/>
        </w:rPr>
        <w:t xml:space="preserve">рекращение участия в Платежной системе в случаях, предусмотренных Правилами в соответствии с </w:t>
      </w:r>
      <w:hyperlink r:id="rId1" w:history="1">
        <w:r w:rsidRPr="00EF090D">
          <w:rPr>
            <w:rFonts w:ascii="Times New Roman" w:hAnsi="Times New Roman"/>
            <w:color w:val="0000FF"/>
            <w:sz w:val="20"/>
            <w:szCs w:val="20"/>
          </w:rPr>
          <w:t>пунктом 4 части 1 статьи 20</w:t>
        </w:r>
      </w:hyperlink>
      <w:r w:rsidRPr="00EF090D">
        <w:rPr>
          <w:rFonts w:ascii="Times New Roman" w:hAnsi="Times New Roman"/>
          <w:sz w:val="20"/>
          <w:szCs w:val="20"/>
        </w:rPr>
        <w:t xml:space="preserve"> Федерального закона от 27 июня 2011 года №</w:t>
      </w:r>
      <w:r>
        <w:rPr>
          <w:rFonts w:ascii="Times New Roman" w:hAnsi="Times New Roman"/>
          <w:sz w:val="20"/>
          <w:szCs w:val="20"/>
        </w:rPr>
        <w:t xml:space="preserve"> </w:t>
      </w:r>
      <w:r w:rsidRPr="00EF090D">
        <w:rPr>
          <w:rFonts w:ascii="Times New Roman" w:hAnsi="Times New Roman"/>
          <w:sz w:val="20"/>
          <w:szCs w:val="20"/>
        </w:rPr>
        <w:t>161-ФЗ «О национальной платежной системе», не рассматривается в качестве инцидентов</w:t>
      </w:r>
      <w:r w:rsidRPr="00EF090D">
        <w:rPr>
          <w:rFonts w:ascii="Times New Roman" w:eastAsia="TimesNewRoman" w:hAnsi="Times New Roman"/>
          <w:sz w:val="20"/>
          <w:szCs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B"/>
    <w:multiLevelType w:val="multilevel"/>
    <w:tmpl w:val="0000002A"/>
    <w:lvl w:ilvl="0">
      <w:start w:val="1"/>
      <w:numFmt w:val="bullet"/>
      <w:lvlText w:val="•"/>
      <w:lvlJc w:val="left"/>
      <w:rPr>
        <w:rFonts w:ascii="Arial" w:hAnsi="Arial"/>
        <w:b w:val="0"/>
        <w:i w:val="0"/>
        <w:smallCaps w:val="0"/>
        <w:strike w:val="0"/>
        <w:color w:val="000000"/>
        <w:spacing w:val="0"/>
        <w:w w:val="100"/>
        <w:position w:val="0"/>
        <w:sz w:val="21"/>
        <w:u w:val="none"/>
      </w:rPr>
    </w:lvl>
    <w:lvl w:ilvl="1">
      <w:start w:val="1"/>
      <w:numFmt w:val="bullet"/>
      <w:lvlText w:val="•"/>
      <w:lvlJc w:val="left"/>
      <w:rPr>
        <w:rFonts w:ascii="Arial" w:hAnsi="Arial"/>
        <w:b w:val="0"/>
        <w:i w:val="0"/>
        <w:smallCaps w:val="0"/>
        <w:strike w:val="0"/>
        <w:color w:val="000000"/>
        <w:spacing w:val="0"/>
        <w:w w:val="100"/>
        <w:position w:val="0"/>
        <w:sz w:val="21"/>
        <w:u w:val="none"/>
      </w:rPr>
    </w:lvl>
    <w:lvl w:ilvl="2">
      <w:start w:val="1"/>
      <w:numFmt w:val="bullet"/>
      <w:lvlText w:val="•"/>
      <w:lvlJc w:val="left"/>
      <w:rPr>
        <w:rFonts w:ascii="Arial" w:hAnsi="Arial"/>
        <w:b w:val="0"/>
        <w:i w:val="0"/>
        <w:smallCaps w:val="0"/>
        <w:strike w:val="0"/>
        <w:color w:val="000000"/>
        <w:spacing w:val="0"/>
        <w:w w:val="100"/>
        <w:position w:val="0"/>
        <w:sz w:val="21"/>
        <w:u w:val="none"/>
      </w:rPr>
    </w:lvl>
    <w:lvl w:ilvl="3">
      <w:start w:val="1"/>
      <w:numFmt w:val="bullet"/>
      <w:lvlText w:val="•"/>
      <w:lvlJc w:val="left"/>
      <w:rPr>
        <w:rFonts w:ascii="Arial" w:hAnsi="Arial"/>
        <w:b w:val="0"/>
        <w:i w:val="0"/>
        <w:smallCaps w:val="0"/>
        <w:strike w:val="0"/>
        <w:color w:val="000000"/>
        <w:spacing w:val="0"/>
        <w:w w:val="100"/>
        <w:position w:val="0"/>
        <w:sz w:val="21"/>
        <w:u w:val="none"/>
      </w:rPr>
    </w:lvl>
    <w:lvl w:ilvl="4">
      <w:start w:val="1"/>
      <w:numFmt w:val="bullet"/>
      <w:lvlText w:val="•"/>
      <w:lvlJc w:val="left"/>
      <w:rPr>
        <w:rFonts w:ascii="Arial" w:hAnsi="Arial"/>
        <w:b w:val="0"/>
        <w:i w:val="0"/>
        <w:smallCaps w:val="0"/>
        <w:strike w:val="0"/>
        <w:color w:val="000000"/>
        <w:spacing w:val="0"/>
        <w:w w:val="100"/>
        <w:position w:val="0"/>
        <w:sz w:val="21"/>
        <w:u w:val="none"/>
      </w:rPr>
    </w:lvl>
    <w:lvl w:ilvl="5">
      <w:start w:val="1"/>
      <w:numFmt w:val="bullet"/>
      <w:lvlText w:val="•"/>
      <w:lvlJc w:val="left"/>
      <w:rPr>
        <w:rFonts w:ascii="Arial" w:hAnsi="Arial"/>
        <w:b w:val="0"/>
        <w:i w:val="0"/>
        <w:smallCaps w:val="0"/>
        <w:strike w:val="0"/>
        <w:color w:val="000000"/>
        <w:spacing w:val="0"/>
        <w:w w:val="100"/>
        <w:position w:val="0"/>
        <w:sz w:val="21"/>
        <w:u w:val="none"/>
      </w:rPr>
    </w:lvl>
    <w:lvl w:ilvl="6">
      <w:start w:val="1"/>
      <w:numFmt w:val="bullet"/>
      <w:lvlText w:val="•"/>
      <w:lvlJc w:val="left"/>
      <w:rPr>
        <w:rFonts w:ascii="Arial" w:hAnsi="Arial"/>
        <w:b w:val="0"/>
        <w:i w:val="0"/>
        <w:smallCaps w:val="0"/>
        <w:strike w:val="0"/>
        <w:color w:val="000000"/>
        <w:spacing w:val="0"/>
        <w:w w:val="100"/>
        <w:position w:val="0"/>
        <w:sz w:val="21"/>
        <w:u w:val="none"/>
      </w:rPr>
    </w:lvl>
    <w:lvl w:ilvl="7">
      <w:start w:val="1"/>
      <w:numFmt w:val="bullet"/>
      <w:lvlText w:val="•"/>
      <w:lvlJc w:val="left"/>
      <w:rPr>
        <w:rFonts w:ascii="Arial" w:hAnsi="Arial"/>
        <w:b w:val="0"/>
        <w:i w:val="0"/>
        <w:smallCaps w:val="0"/>
        <w:strike w:val="0"/>
        <w:color w:val="000000"/>
        <w:spacing w:val="0"/>
        <w:w w:val="100"/>
        <w:position w:val="0"/>
        <w:sz w:val="21"/>
        <w:u w:val="none"/>
      </w:rPr>
    </w:lvl>
    <w:lvl w:ilvl="8">
      <w:start w:val="1"/>
      <w:numFmt w:val="bullet"/>
      <w:lvlText w:val="•"/>
      <w:lvlJc w:val="left"/>
      <w:rPr>
        <w:rFonts w:ascii="Arial" w:hAnsi="Arial"/>
        <w:b w:val="0"/>
        <w:i w:val="0"/>
        <w:smallCaps w:val="0"/>
        <w:strike w:val="0"/>
        <w:color w:val="000000"/>
        <w:spacing w:val="0"/>
        <w:w w:val="100"/>
        <w:position w:val="0"/>
        <w:sz w:val="21"/>
        <w:u w:val="none"/>
      </w:rPr>
    </w:lvl>
  </w:abstractNum>
  <w:abstractNum w:abstractNumId="1">
    <w:nsid w:val="03EA638E"/>
    <w:multiLevelType w:val="hybridMultilevel"/>
    <w:tmpl w:val="1450B0B0"/>
    <w:lvl w:ilvl="0" w:tplc="FFFFFFFF">
      <w:start w:val="1"/>
      <w:numFmt w:val="bullet"/>
      <w:lvlText w:val="­"/>
      <w:lvlJc w:val="left"/>
      <w:pPr>
        <w:ind w:left="720" w:hanging="360"/>
      </w:pPr>
      <w:rPr>
        <w:rFonts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744FEC"/>
    <w:multiLevelType w:val="hybridMultilevel"/>
    <w:tmpl w:val="C7A8F3F8"/>
    <w:lvl w:ilvl="0" w:tplc="9B9E8320">
      <w:start w:val="1"/>
      <w:numFmt w:val="bullet"/>
      <w:suff w:val="space"/>
      <w:lvlText w:val="­"/>
      <w:lvlJc w:val="left"/>
      <w:pPr>
        <w:ind w:left="1211" w:hanging="360"/>
      </w:pPr>
      <w:rPr>
        <w:rFont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0C194353"/>
    <w:multiLevelType w:val="hybridMultilevel"/>
    <w:tmpl w:val="13E22C34"/>
    <w:lvl w:ilvl="0" w:tplc="C1323E3C">
      <w:start w:val="1"/>
      <w:numFmt w:val="bullet"/>
      <w:lvlText w:val="−"/>
      <w:lvlJc w:val="left"/>
      <w:pPr>
        <w:ind w:left="106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5FC16FE"/>
    <w:multiLevelType w:val="hybridMultilevel"/>
    <w:tmpl w:val="6480F884"/>
    <w:lvl w:ilvl="0" w:tplc="FFFFFFFF">
      <w:start w:val="1"/>
      <w:numFmt w:val="bullet"/>
      <w:lvlText w:val="­"/>
      <w:lvlJc w:val="left"/>
      <w:pPr>
        <w:ind w:left="2345" w:hanging="360"/>
      </w:pPr>
      <w:rPr>
        <w:rFonts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6432CA5"/>
    <w:multiLevelType w:val="hybridMultilevel"/>
    <w:tmpl w:val="E208E5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70D15EF"/>
    <w:multiLevelType w:val="multilevel"/>
    <w:tmpl w:val="E0EE88FA"/>
    <w:lvl w:ilvl="0">
      <w:start w:val="1"/>
      <w:numFmt w:val="decimal"/>
      <w:pStyle w:val="44"/>
      <w:suff w:val="space"/>
      <w:lvlText w:val="%1."/>
      <w:lvlJc w:val="left"/>
      <w:rPr>
        <w:rFonts w:ascii="Tahoma" w:hAnsi="Tahoma" w:cs="Times New Roman" w:hint="default"/>
        <w:b/>
        <w:i w:val="0"/>
        <w:color w:val="auto"/>
        <w:sz w:val="20"/>
        <w:szCs w:val="20"/>
        <w:u w:val="none"/>
      </w:rPr>
    </w:lvl>
    <w:lvl w:ilvl="1">
      <w:start w:val="1"/>
      <w:numFmt w:val="decimal"/>
      <w:pStyle w:val="1"/>
      <w:suff w:val="space"/>
      <w:lvlText w:val="%1.%2."/>
      <w:lvlJc w:val="left"/>
      <w:rPr>
        <w:rFonts w:ascii="Tahoma" w:hAnsi="Tahoma" w:cs="Times New Roman" w:hint="default"/>
        <w:b/>
        <w:i w:val="0"/>
        <w:strike w:val="0"/>
        <w:color w:val="auto"/>
        <w:sz w:val="20"/>
        <w:szCs w:val="20"/>
        <w:u w:val="none"/>
      </w:rPr>
    </w:lvl>
    <w:lvl w:ilvl="2">
      <w:start w:val="1"/>
      <w:numFmt w:val="decimal"/>
      <w:pStyle w:val="3"/>
      <w:suff w:val="space"/>
      <w:lvlText w:val="%1.%2.%3."/>
      <w:lvlJc w:val="left"/>
      <w:pPr>
        <w:ind w:left="454"/>
      </w:pPr>
      <w:rPr>
        <w:rFonts w:ascii="Tahoma" w:hAnsi="Tahoma" w:cs="Times New Roman" w:hint="default"/>
        <w:b/>
        <w:i w:val="0"/>
        <w:strike w:val="0"/>
        <w:color w:val="auto"/>
        <w:sz w:val="20"/>
        <w:szCs w:val="20"/>
        <w:u w:val="none"/>
      </w:rPr>
    </w:lvl>
    <w:lvl w:ilvl="3">
      <w:start w:val="1"/>
      <w:numFmt w:val="decimal"/>
      <w:pStyle w:val="4"/>
      <w:suff w:val="space"/>
      <w:lvlText w:val="%1.%2.%3.%4."/>
      <w:lvlJc w:val="left"/>
      <w:pPr>
        <w:ind w:left="568"/>
      </w:pPr>
      <w:rPr>
        <w:rFonts w:ascii="Tahoma" w:hAnsi="Tahoma" w:cs="Tahoma" w:hint="default"/>
        <w:b/>
        <w:i w:val="0"/>
        <w:color w:val="000000"/>
        <w:sz w:val="20"/>
        <w:szCs w:val="20"/>
      </w:rPr>
    </w:lvl>
    <w:lvl w:ilvl="4">
      <w:start w:val="1"/>
      <w:numFmt w:val="decimal"/>
      <w:lvlText w:val="%1.%2.%3.%4.%5."/>
      <w:lvlJc w:val="left"/>
      <w:pPr>
        <w:tabs>
          <w:tab w:val="num" w:pos="1506"/>
        </w:tabs>
        <w:ind w:left="1218"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1DF85BB3"/>
    <w:multiLevelType w:val="hybridMultilevel"/>
    <w:tmpl w:val="72BAEEA8"/>
    <w:lvl w:ilvl="0" w:tplc="27FC73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BA4A5C"/>
    <w:multiLevelType w:val="hybridMultilevel"/>
    <w:tmpl w:val="C44AD5AE"/>
    <w:lvl w:ilvl="0" w:tplc="FFFFFFFF">
      <w:start w:val="1"/>
      <w:numFmt w:val="bullet"/>
      <w:lvlText w:val="­"/>
      <w:lvlJc w:val="left"/>
      <w:pPr>
        <w:ind w:left="1400" w:hanging="360"/>
      </w:pPr>
      <w:rPr>
        <w:rFonts w:hAnsi="Courier New"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9">
    <w:nsid w:val="213535B6"/>
    <w:multiLevelType w:val="hybridMultilevel"/>
    <w:tmpl w:val="EA706038"/>
    <w:name w:val="WW8Num164"/>
    <w:lvl w:ilvl="0" w:tplc="C2C8F1DE">
      <w:start w:val="1"/>
      <w:numFmt w:val="bullet"/>
      <w:lvlText w:val=""/>
      <w:lvlJc w:val="left"/>
      <w:pPr>
        <w:tabs>
          <w:tab w:val="num" w:pos="889"/>
        </w:tabs>
        <w:ind w:left="889"/>
      </w:pPr>
      <w:rPr>
        <w:rFonts w:ascii="Symbol" w:hAnsi="Symbol" w:hint="default"/>
        <w:sz w:val="24"/>
        <w:szCs w:val="24"/>
      </w:rPr>
    </w:lvl>
    <w:lvl w:ilvl="1" w:tplc="9CF60D60">
      <w:start w:val="2"/>
      <w:numFmt w:val="decimal"/>
      <w:lvlText w:val="%2."/>
      <w:lvlJc w:val="left"/>
      <w:pPr>
        <w:tabs>
          <w:tab w:val="num" w:pos="170"/>
        </w:tabs>
        <w:ind w:firstLine="340"/>
      </w:pPr>
      <w:rPr>
        <w:rFonts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7323FEF"/>
    <w:multiLevelType w:val="hybridMultilevel"/>
    <w:tmpl w:val="EB968DF6"/>
    <w:lvl w:ilvl="0" w:tplc="C1323E3C">
      <w:start w:val="1"/>
      <w:numFmt w:val="bullet"/>
      <w:lvlText w:val="−"/>
      <w:lvlJc w:val="left"/>
      <w:pPr>
        <w:ind w:left="6314"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F004C6"/>
    <w:multiLevelType w:val="hybridMultilevel"/>
    <w:tmpl w:val="AF7A5EBC"/>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2">
    <w:nsid w:val="3E19190E"/>
    <w:multiLevelType w:val="hybridMultilevel"/>
    <w:tmpl w:val="A7D04A00"/>
    <w:lvl w:ilvl="0" w:tplc="04190005">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E9D4D70"/>
    <w:multiLevelType w:val="hybridMultilevel"/>
    <w:tmpl w:val="E99810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FB009D3"/>
    <w:multiLevelType w:val="hybridMultilevel"/>
    <w:tmpl w:val="1C1808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1313D16"/>
    <w:multiLevelType w:val="hybridMultilevel"/>
    <w:tmpl w:val="71BA52A8"/>
    <w:lvl w:ilvl="0" w:tplc="C1323E3C">
      <w:start w:val="1"/>
      <w:numFmt w:val="bullet"/>
      <w:lvlText w:val="−"/>
      <w:lvlJc w:val="left"/>
      <w:pPr>
        <w:ind w:left="1070"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44E1922"/>
    <w:multiLevelType w:val="hybridMultilevel"/>
    <w:tmpl w:val="C864536C"/>
    <w:lvl w:ilvl="0" w:tplc="DA7EC9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23B6F24"/>
    <w:multiLevelType w:val="hybridMultilevel"/>
    <w:tmpl w:val="7D6AB98A"/>
    <w:lvl w:ilvl="0" w:tplc="29586F20">
      <w:start w:val="1"/>
      <w:numFmt w:val="bullet"/>
      <w:suff w:val="space"/>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8">
    <w:nsid w:val="58CE1E63"/>
    <w:multiLevelType w:val="hybridMultilevel"/>
    <w:tmpl w:val="D304C3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C1C65FA"/>
    <w:multiLevelType w:val="singleLevel"/>
    <w:tmpl w:val="0419000F"/>
    <w:lvl w:ilvl="0">
      <w:start w:val="1"/>
      <w:numFmt w:val="decimal"/>
      <w:lvlText w:val="%1."/>
      <w:lvlJc w:val="left"/>
      <w:pPr>
        <w:tabs>
          <w:tab w:val="num" w:pos="644"/>
        </w:tabs>
        <w:ind w:left="644" w:hanging="360"/>
      </w:pPr>
      <w:rPr>
        <w:rFonts w:cs="Times New Roman"/>
      </w:rPr>
    </w:lvl>
  </w:abstractNum>
  <w:abstractNum w:abstractNumId="20">
    <w:nsid w:val="5CDC2A0C"/>
    <w:multiLevelType w:val="hybridMultilevel"/>
    <w:tmpl w:val="6C06A4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744F33"/>
    <w:multiLevelType w:val="hybridMultilevel"/>
    <w:tmpl w:val="9886CDCE"/>
    <w:name w:val="WW8Num1642"/>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D453386"/>
    <w:multiLevelType w:val="hybridMultilevel"/>
    <w:tmpl w:val="B4021CF0"/>
    <w:lvl w:ilvl="0" w:tplc="7B0AD4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6B54446"/>
    <w:multiLevelType w:val="hybridMultilevel"/>
    <w:tmpl w:val="DA8CCD5E"/>
    <w:lvl w:ilvl="0" w:tplc="FFFFFFFF">
      <w:start w:val="1"/>
      <w:numFmt w:val="bullet"/>
      <w:lvlText w:val="­"/>
      <w:lvlJc w:val="left"/>
      <w:pPr>
        <w:ind w:left="502" w:hanging="360"/>
      </w:pPr>
      <w:rPr>
        <w:rFonts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4">
    <w:nsid w:val="7D2D0E0D"/>
    <w:multiLevelType w:val="hybridMultilevel"/>
    <w:tmpl w:val="84AEB14A"/>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0"/>
  </w:num>
  <w:num w:numId="3">
    <w:abstractNumId w:val="19"/>
  </w:num>
  <w:num w:numId="4">
    <w:abstractNumId w:val="18"/>
  </w:num>
  <w:num w:numId="5">
    <w:abstractNumId w:val="20"/>
  </w:num>
  <w:num w:numId="6">
    <w:abstractNumId w:val="3"/>
  </w:num>
  <w:num w:numId="7">
    <w:abstractNumId w:val="15"/>
  </w:num>
  <w:num w:numId="8">
    <w:abstractNumId w:val="16"/>
  </w:num>
  <w:num w:numId="9">
    <w:abstractNumId w:val="12"/>
  </w:num>
  <w:num w:numId="10">
    <w:abstractNumId w:val="7"/>
  </w:num>
  <w:num w:numId="11">
    <w:abstractNumId w:val="13"/>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17"/>
  </w:num>
  <w:num w:numId="15">
    <w:abstractNumId w:val="8"/>
  </w:num>
  <w:num w:numId="16">
    <w:abstractNumId w:val="11"/>
  </w:num>
  <w:num w:numId="17">
    <w:abstractNumId w:val="10"/>
  </w:num>
  <w:num w:numId="18">
    <w:abstractNumId w:val="14"/>
  </w:num>
  <w:num w:numId="19">
    <w:abstractNumId w:val="22"/>
  </w:num>
  <w:num w:numId="20">
    <w:abstractNumId w:val="23"/>
  </w:num>
  <w:num w:numId="21">
    <w:abstractNumId w:val="4"/>
  </w:num>
  <w:num w:numId="22">
    <w:abstractNumId w:val="1"/>
  </w:num>
  <w:num w:numId="23">
    <w:abstractNumId w:val="5"/>
  </w:num>
  <w:num w:numId="24">
    <w:abstractNumId w:val="2"/>
  </w:num>
  <w:num w:numId="25">
    <w:abstractNumId w:val="6"/>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fedov">
    <w15:presenceInfo w15:providerId="None" w15:userId="nefedov"/>
  </w15:person>
  <w15:person w15:author="Плешаков Андрей Александрович">
    <w15:presenceInfo w15:providerId="AD" w15:userId="S-1-5-21-1715567821-789336058-682003330-145266"/>
  </w15:person>
  <w15:person w15:author="Багиро Ольга Сергеевна">
    <w15:presenceInfo w15:providerId="AD" w15:userId="S-1-5-21-3804430459-3964688825-3004749709-3122"/>
  </w15:person>
  <w15:person w15:author="Нефёдов Михаил Викторович">
    <w15:presenceInfo w15:providerId="None" w15:userId="Нефёдов Михаил Викторови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BF"/>
    <w:rsid w:val="00000AD7"/>
    <w:rsid w:val="00000CA0"/>
    <w:rsid w:val="0000100C"/>
    <w:rsid w:val="0000112A"/>
    <w:rsid w:val="000011CE"/>
    <w:rsid w:val="00001424"/>
    <w:rsid w:val="00001AAC"/>
    <w:rsid w:val="00001D7D"/>
    <w:rsid w:val="00002097"/>
    <w:rsid w:val="0000240B"/>
    <w:rsid w:val="00003750"/>
    <w:rsid w:val="00003953"/>
    <w:rsid w:val="0000398D"/>
    <w:rsid w:val="00003FBF"/>
    <w:rsid w:val="00004129"/>
    <w:rsid w:val="0000422E"/>
    <w:rsid w:val="0000425A"/>
    <w:rsid w:val="00004506"/>
    <w:rsid w:val="000047A6"/>
    <w:rsid w:val="000047C0"/>
    <w:rsid w:val="00004C07"/>
    <w:rsid w:val="00005146"/>
    <w:rsid w:val="00005310"/>
    <w:rsid w:val="000060B8"/>
    <w:rsid w:val="0000610E"/>
    <w:rsid w:val="000066FF"/>
    <w:rsid w:val="0000696B"/>
    <w:rsid w:val="00006981"/>
    <w:rsid w:val="00006C06"/>
    <w:rsid w:val="00006CD7"/>
    <w:rsid w:val="00006CEC"/>
    <w:rsid w:val="00006D80"/>
    <w:rsid w:val="000072FE"/>
    <w:rsid w:val="00007401"/>
    <w:rsid w:val="00007AE0"/>
    <w:rsid w:val="00007B69"/>
    <w:rsid w:val="000106CA"/>
    <w:rsid w:val="00010F38"/>
    <w:rsid w:val="00011397"/>
    <w:rsid w:val="00011BB9"/>
    <w:rsid w:val="00011D77"/>
    <w:rsid w:val="00012318"/>
    <w:rsid w:val="000128B9"/>
    <w:rsid w:val="00012BF5"/>
    <w:rsid w:val="00012CDF"/>
    <w:rsid w:val="000135DD"/>
    <w:rsid w:val="00014A10"/>
    <w:rsid w:val="00014AEA"/>
    <w:rsid w:val="00014C59"/>
    <w:rsid w:val="00015637"/>
    <w:rsid w:val="0001584A"/>
    <w:rsid w:val="000159EB"/>
    <w:rsid w:val="00015F4F"/>
    <w:rsid w:val="00016C06"/>
    <w:rsid w:val="00016C9C"/>
    <w:rsid w:val="00016D1C"/>
    <w:rsid w:val="00016F16"/>
    <w:rsid w:val="00017185"/>
    <w:rsid w:val="000206A1"/>
    <w:rsid w:val="00020773"/>
    <w:rsid w:val="00020F26"/>
    <w:rsid w:val="000217B3"/>
    <w:rsid w:val="000218BB"/>
    <w:rsid w:val="00022F60"/>
    <w:rsid w:val="00023B72"/>
    <w:rsid w:val="000240D6"/>
    <w:rsid w:val="00024E32"/>
    <w:rsid w:val="00024FBF"/>
    <w:rsid w:val="00025914"/>
    <w:rsid w:val="000259F6"/>
    <w:rsid w:val="00026075"/>
    <w:rsid w:val="00026194"/>
    <w:rsid w:val="00026565"/>
    <w:rsid w:val="00026696"/>
    <w:rsid w:val="000267AF"/>
    <w:rsid w:val="000267D9"/>
    <w:rsid w:val="000268C1"/>
    <w:rsid w:val="0002722F"/>
    <w:rsid w:val="000279BA"/>
    <w:rsid w:val="00027E0D"/>
    <w:rsid w:val="00027EDB"/>
    <w:rsid w:val="000309C4"/>
    <w:rsid w:val="000309DE"/>
    <w:rsid w:val="00031018"/>
    <w:rsid w:val="0003174D"/>
    <w:rsid w:val="00031ED2"/>
    <w:rsid w:val="00031F44"/>
    <w:rsid w:val="000325DF"/>
    <w:rsid w:val="000327C7"/>
    <w:rsid w:val="000328F3"/>
    <w:rsid w:val="000329F5"/>
    <w:rsid w:val="00032CAB"/>
    <w:rsid w:val="000333BF"/>
    <w:rsid w:val="00033A68"/>
    <w:rsid w:val="00033C9C"/>
    <w:rsid w:val="00033CB1"/>
    <w:rsid w:val="00034223"/>
    <w:rsid w:val="00034D72"/>
    <w:rsid w:val="00034FB4"/>
    <w:rsid w:val="00034FFA"/>
    <w:rsid w:val="000359CC"/>
    <w:rsid w:val="00036026"/>
    <w:rsid w:val="0003694C"/>
    <w:rsid w:val="000369BF"/>
    <w:rsid w:val="000378DE"/>
    <w:rsid w:val="00037E1D"/>
    <w:rsid w:val="0004058D"/>
    <w:rsid w:val="00040629"/>
    <w:rsid w:val="00040BEA"/>
    <w:rsid w:val="00040F5E"/>
    <w:rsid w:val="00041330"/>
    <w:rsid w:val="00041630"/>
    <w:rsid w:val="00041B6D"/>
    <w:rsid w:val="00041D9D"/>
    <w:rsid w:val="000421D8"/>
    <w:rsid w:val="00042526"/>
    <w:rsid w:val="0004295D"/>
    <w:rsid w:val="00042C73"/>
    <w:rsid w:val="000430EB"/>
    <w:rsid w:val="0004360F"/>
    <w:rsid w:val="0004363D"/>
    <w:rsid w:val="00043963"/>
    <w:rsid w:val="00043AA3"/>
    <w:rsid w:val="00043AF7"/>
    <w:rsid w:val="00043E52"/>
    <w:rsid w:val="00044074"/>
    <w:rsid w:val="00044113"/>
    <w:rsid w:val="0004423A"/>
    <w:rsid w:val="000442DA"/>
    <w:rsid w:val="000444DA"/>
    <w:rsid w:val="00045050"/>
    <w:rsid w:val="00045288"/>
    <w:rsid w:val="000464CD"/>
    <w:rsid w:val="00046565"/>
    <w:rsid w:val="00046C3E"/>
    <w:rsid w:val="00047D8B"/>
    <w:rsid w:val="00050B28"/>
    <w:rsid w:val="00050EBF"/>
    <w:rsid w:val="000517B6"/>
    <w:rsid w:val="00051AB9"/>
    <w:rsid w:val="00052091"/>
    <w:rsid w:val="00052117"/>
    <w:rsid w:val="000522B2"/>
    <w:rsid w:val="00052566"/>
    <w:rsid w:val="00052702"/>
    <w:rsid w:val="00052D25"/>
    <w:rsid w:val="00052F7C"/>
    <w:rsid w:val="00052F89"/>
    <w:rsid w:val="00053106"/>
    <w:rsid w:val="000531A7"/>
    <w:rsid w:val="000532ED"/>
    <w:rsid w:val="00053781"/>
    <w:rsid w:val="00053A5F"/>
    <w:rsid w:val="00054050"/>
    <w:rsid w:val="00054769"/>
    <w:rsid w:val="00054BB6"/>
    <w:rsid w:val="00055126"/>
    <w:rsid w:val="000556AD"/>
    <w:rsid w:val="00055706"/>
    <w:rsid w:val="00055B72"/>
    <w:rsid w:val="00055C62"/>
    <w:rsid w:val="000560B2"/>
    <w:rsid w:val="0005655C"/>
    <w:rsid w:val="00056B98"/>
    <w:rsid w:val="00056D89"/>
    <w:rsid w:val="00056E1E"/>
    <w:rsid w:val="000571AC"/>
    <w:rsid w:val="00057AB1"/>
    <w:rsid w:val="00057CFF"/>
    <w:rsid w:val="00057FA8"/>
    <w:rsid w:val="00061430"/>
    <w:rsid w:val="00061A3F"/>
    <w:rsid w:val="000620B6"/>
    <w:rsid w:val="0006223D"/>
    <w:rsid w:val="00062B2A"/>
    <w:rsid w:val="000636BD"/>
    <w:rsid w:val="000638A2"/>
    <w:rsid w:val="00064B5F"/>
    <w:rsid w:val="00064D30"/>
    <w:rsid w:val="0006596D"/>
    <w:rsid w:val="000668AD"/>
    <w:rsid w:val="00066A09"/>
    <w:rsid w:val="000677E2"/>
    <w:rsid w:val="000703B0"/>
    <w:rsid w:val="00070827"/>
    <w:rsid w:val="00070E35"/>
    <w:rsid w:val="00070E55"/>
    <w:rsid w:val="000710B3"/>
    <w:rsid w:val="00071416"/>
    <w:rsid w:val="00071C48"/>
    <w:rsid w:val="00072ECA"/>
    <w:rsid w:val="000733E1"/>
    <w:rsid w:val="00073D8E"/>
    <w:rsid w:val="000748E5"/>
    <w:rsid w:val="00074903"/>
    <w:rsid w:val="00074950"/>
    <w:rsid w:val="00074F46"/>
    <w:rsid w:val="0007532B"/>
    <w:rsid w:val="0007582D"/>
    <w:rsid w:val="0007662F"/>
    <w:rsid w:val="00076657"/>
    <w:rsid w:val="00076A29"/>
    <w:rsid w:val="00076BDD"/>
    <w:rsid w:val="00077195"/>
    <w:rsid w:val="00077539"/>
    <w:rsid w:val="00077EEF"/>
    <w:rsid w:val="00080A19"/>
    <w:rsid w:val="00080B1F"/>
    <w:rsid w:val="00081288"/>
    <w:rsid w:val="0008194A"/>
    <w:rsid w:val="00082001"/>
    <w:rsid w:val="000822DD"/>
    <w:rsid w:val="000825C3"/>
    <w:rsid w:val="00083264"/>
    <w:rsid w:val="00083273"/>
    <w:rsid w:val="0008329E"/>
    <w:rsid w:val="00083504"/>
    <w:rsid w:val="00083715"/>
    <w:rsid w:val="00083779"/>
    <w:rsid w:val="00083FF1"/>
    <w:rsid w:val="000841C8"/>
    <w:rsid w:val="00084653"/>
    <w:rsid w:val="00084C32"/>
    <w:rsid w:val="0008560B"/>
    <w:rsid w:val="00085722"/>
    <w:rsid w:val="00085B6D"/>
    <w:rsid w:val="000863CC"/>
    <w:rsid w:val="000867A4"/>
    <w:rsid w:val="00087057"/>
    <w:rsid w:val="0008712A"/>
    <w:rsid w:val="00087649"/>
    <w:rsid w:val="00087875"/>
    <w:rsid w:val="00087AA1"/>
    <w:rsid w:val="00087D6D"/>
    <w:rsid w:val="00087FBF"/>
    <w:rsid w:val="0009010A"/>
    <w:rsid w:val="0009040C"/>
    <w:rsid w:val="0009062D"/>
    <w:rsid w:val="0009095F"/>
    <w:rsid w:val="00090A4F"/>
    <w:rsid w:val="00090A93"/>
    <w:rsid w:val="00090CB3"/>
    <w:rsid w:val="00091028"/>
    <w:rsid w:val="00091AFC"/>
    <w:rsid w:val="00091F96"/>
    <w:rsid w:val="00092795"/>
    <w:rsid w:val="00092A73"/>
    <w:rsid w:val="00093A61"/>
    <w:rsid w:val="00093CC7"/>
    <w:rsid w:val="000947C4"/>
    <w:rsid w:val="0009500A"/>
    <w:rsid w:val="00095661"/>
    <w:rsid w:val="00095B82"/>
    <w:rsid w:val="00095E77"/>
    <w:rsid w:val="00095EB9"/>
    <w:rsid w:val="00095EF4"/>
    <w:rsid w:val="000961C4"/>
    <w:rsid w:val="000967DF"/>
    <w:rsid w:val="00096B72"/>
    <w:rsid w:val="00097970"/>
    <w:rsid w:val="00097D04"/>
    <w:rsid w:val="000A00FE"/>
    <w:rsid w:val="000A0725"/>
    <w:rsid w:val="000A08A1"/>
    <w:rsid w:val="000A08B0"/>
    <w:rsid w:val="000A1A0A"/>
    <w:rsid w:val="000A1BED"/>
    <w:rsid w:val="000A1D40"/>
    <w:rsid w:val="000A1E47"/>
    <w:rsid w:val="000A28D6"/>
    <w:rsid w:val="000A2C7F"/>
    <w:rsid w:val="000A2D3C"/>
    <w:rsid w:val="000A35F3"/>
    <w:rsid w:val="000A38A8"/>
    <w:rsid w:val="000A3CEA"/>
    <w:rsid w:val="000A4104"/>
    <w:rsid w:val="000A4EE0"/>
    <w:rsid w:val="000A584F"/>
    <w:rsid w:val="000A5A69"/>
    <w:rsid w:val="000A5C3C"/>
    <w:rsid w:val="000A62C4"/>
    <w:rsid w:val="000A63CA"/>
    <w:rsid w:val="000A64BB"/>
    <w:rsid w:val="000A654C"/>
    <w:rsid w:val="000A677D"/>
    <w:rsid w:val="000A7CC3"/>
    <w:rsid w:val="000A7E75"/>
    <w:rsid w:val="000B02B8"/>
    <w:rsid w:val="000B06B2"/>
    <w:rsid w:val="000B0E60"/>
    <w:rsid w:val="000B10D0"/>
    <w:rsid w:val="000B1C14"/>
    <w:rsid w:val="000B1F34"/>
    <w:rsid w:val="000B2360"/>
    <w:rsid w:val="000B26A5"/>
    <w:rsid w:val="000B2714"/>
    <w:rsid w:val="000B2CE1"/>
    <w:rsid w:val="000B30F5"/>
    <w:rsid w:val="000B3900"/>
    <w:rsid w:val="000B3F65"/>
    <w:rsid w:val="000B4293"/>
    <w:rsid w:val="000B4548"/>
    <w:rsid w:val="000B4A20"/>
    <w:rsid w:val="000B4A41"/>
    <w:rsid w:val="000B4B0F"/>
    <w:rsid w:val="000B5033"/>
    <w:rsid w:val="000B5354"/>
    <w:rsid w:val="000B5D66"/>
    <w:rsid w:val="000B6B44"/>
    <w:rsid w:val="000B6D4E"/>
    <w:rsid w:val="000B6E53"/>
    <w:rsid w:val="000B70FD"/>
    <w:rsid w:val="000B71CB"/>
    <w:rsid w:val="000B74EF"/>
    <w:rsid w:val="000B7AC6"/>
    <w:rsid w:val="000C079F"/>
    <w:rsid w:val="000C0888"/>
    <w:rsid w:val="000C0D60"/>
    <w:rsid w:val="000C13AF"/>
    <w:rsid w:val="000C16D6"/>
    <w:rsid w:val="000C1886"/>
    <w:rsid w:val="000C1CC5"/>
    <w:rsid w:val="000C23A1"/>
    <w:rsid w:val="000C3190"/>
    <w:rsid w:val="000C331B"/>
    <w:rsid w:val="000C44C0"/>
    <w:rsid w:val="000C4B1E"/>
    <w:rsid w:val="000C4E9D"/>
    <w:rsid w:val="000C565D"/>
    <w:rsid w:val="000C56CE"/>
    <w:rsid w:val="000C57B1"/>
    <w:rsid w:val="000C5A9B"/>
    <w:rsid w:val="000C63F2"/>
    <w:rsid w:val="000C6465"/>
    <w:rsid w:val="000C6AF1"/>
    <w:rsid w:val="000C70A5"/>
    <w:rsid w:val="000C7122"/>
    <w:rsid w:val="000C7455"/>
    <w:rsid w:val="000C7BF8"/>
    <w:rsid w:val="000C7E43"/>
    <w:rsid w:val="000C7F67"/>
    <w:rsid w:val="000D00A5"/>
    <w:rsid w:val="000D03FB"/>
    <w:rsid w:val="000D0530"/>
    <w:rsid w:val="000D0544"/>
    <w:rsid w:val="000D0946"/>
    <w:rsid w:val="000D10D4"/>
    <w:rsid w:val="000D1125"/>
    <w:rsid w:val="000D1197"/>
    <w:rsid w:val="000D1606"/>
    <w:rsid w:val="000D260D"/>
    <w:rsid w:val="000D293A"/>
    <w:rsid w:val="000D2AEC"/>
    <w:rsid w:val="000D3072"/>
    <w:rsid w:val="000D385A"/>
    <w:rsid w:val="000D4397"/>
    <w:rsid w:val="000D49F1"/>
    <w:rsid w:val="000D50DB"/>
    <w:rsid w:val="000D53EC"/>
    <w:rsid w:val="000D5E20"/>
    <w:rsid w:val="000D67A7"/>
    <w:rsid w:val="000D6C5B"/>
    <w:rsid w:val="000D7CD0"/>
    <w:rsid w:val="000E0093"/>
    <w:rsid w:val="000E0DF5"/>
    <w:rsid w:val="000E108C"/>
    <w:rsid w:val="000E1203"/>
    <w:rsid w:val="000E128D"/>
    <w:rsid w:val="000E162A"/>
    <w:rsid w:val="000E2033"/>
    <w:rsid w:val="000E26BD"/>
    <w:rsid w:val="000E2CE6"/>
    <w:rsid w:val="000E2EDF"/>
    <w:rsid w:val="000E3591"/>
    <w:rsid w:val="000E3DED"/>
    <w:rsid w:val="000E4CE6"/>
    <w:rsid w:val="000E50C8"/>
    <w:rsid w:val="000E53EB"/>
    <w:rsid w:val="000E561D"/>
    <w:rsid w:val="000E64D0"/>
    <w:rsid w:val="000E65C2"/>
    <w:rsid w:val="000E6B56"/>
    <w:rsid w:val="000E6F67"/>
    <w:rsid w:val="000E71F7"/>
    <w:rsid w:val="000E7C62"/>
    <w:rsid w:val="000F0151"/>
    <w:rsid w:val="000F036F"/>
    <w:rsid w:val="000F0695"/>
    <w:rsid w:val="000F08DC"/>
    <w:rsid w:val="000F096D"/>
    <w:rsid w:val="000F0BAF"/>
    <w:rsid w:val="000F0C40"/>
    <w:rsid w:val="000F0E4F"/>
    <w:rsid w:val="000F10E4"/>
    <w:rsid w:val="000F14D9"/>
    <w:rsid w:val="000F18CE"/>
    <w:rsid w:val="000F1B44"/>
    <w:rsid w:val="000F1CFD"/>
    <w:rsid w:val="000F2266"/>
    <w:rsid w:val="000F22D1"/>
    <w:rsid w:val="000F237F"/>
    <w:rsid w:val="000F2554"/>
    <w:rsid w:val="000F3A09"/>
    <w:rsid w:val="000F3BD3"/>
    <w:rsid w:val="000F3CEA"/>
    <w:rsid w:val="000F3DA4"/>
    <w:rsid w:val="000F4465"/>
    <w:rsid w:val="000F4890"/>
    <w:rsid w:val="000F4D32"/>
    <w:rsid w:val="000F4D99"/>
    <w:rsid w:val="000F5A4F"/>
    <w:rsid w:val="000F5BB9"/>
    <w:rsid w:val="000F5C59"/>
    <w:rsid w:val="000F6160"/>
    <w:rsid w:val="000F6CEC"/>
    <w:rsid w:val="000F6F4B"/>
    <w:rsid w:val="000F736C"/>
    <w:rsid w:val="000F7D6B"/>
    <w:rsid w:val="000F7DD7"/>
    <w:rsid w:val="000F7E38"/>
    <w:rsid w:val="0010033A"/>
    <w:rsid w:val="00100717"/>
    <w:rsid w:val="00100EDD"/>
    <w:rsid w:val="00100EEC"/>
    <w:rsid w:val="001012F3"/>
    <w:rsid w:val="00101B09"/>
    <w:rsid w:val="00102205"/>
    <w:rsid w:val="00102264"/>
    <w:rsid w:val="001022F6"/>
    <w:rsid w:val="00103C4D"/>
    <w:rsid w:val="001047A2"/>
    <w:rsid w:val="00104817"/>
    <w:rsid w:val="00104BDF"/>
    <w:rsid w:val="00104F72"/>
    <w:rsid w:val="0010530F"/>
    <w:rsid w:val="001054EF"/>
    <w:rsid w:val="001057F7"/>
    <w:rsid w:val="001063B5"/>
    <w:rsid w:val="00106935"/>
    <w:rsid w:val="00107B35"/>
    <w:rsid w:val="00107B64"/>
    <w:rsid w:val="00107FAB"/>
    <w:rsid w:val="0011091E"/>
    <w:rsid w:val="0011135D"/>
    <w:rsid w:val="00111844"/>
    <w:rsid w:val="0011216A"/>
    <w:rsid w:val="00113186"/>
    <w:rsid w:val="00113226"/>
    <w:rsid w:val="00113ACD"/>
    <w:rsid w:val="00113C1D"/>
    <w:rsid w:val="001143DC"/>
    <w:rsid w:val="00114B70"/>
    <w:rsid w:val="00114C0B"/>
    <w:rsid w:val="00114DF3"/>
    <w:rsid w:val="00115C2F"/>
    <w:rsid w:val="001164AB"/>
    <w:rsid w:val="00116BA2"/>
    <w:rsid w:val="001172EE"/>
    <w:rsid w:val="001174CB"/>
    <w:rsid w:val="001175B7"/>
    <w:rsid w:val="00117AC4"/>
    <w:rsid w:val="00117DA7"/>
    <w:rsid w:val="00117E7A"/>
    <w:rsid w:val="00120171"/>
    <w:rsid w:val="001202AF"/>
    <w:rsid w:val="0012040A"/>
    <w:rsid w:val="00120D9A"/>
    <w:rsid w:val="001220C9"/>
    <w:rsid w:val="00122274"/>
    <w:rsid w:val="00122692"/>
    <w:rsid w:val="001227B5"/>
    <w:rsid w:val="00122A0B"/>
    <w:rsid w:val="00122E5E"/>
    <w:rsid w:val="00123036"/>
    <w:rsid w:val="00123BEC"/>
    <w:rsid w:val="00124C5F"/>
    <w:rsid w:val="0012574B"/>
    <w:rsid w:val="00125E88"/>
    <w:rsid w:val="00126098"/>
    <w:rsid w:val="00126482"/>
    <w:rsid w:val="00126BE5"/>
    <w:rsid w:val="001275E3"/>
    <w:rsid w:val="00127FE5"/>
    <w:rsid w:val="001301FC"/>
    <w:rsid w:val="00130A32"/>
    <w:rsid w:val="00130FC6"/>
    <w:rsid w:val="001313F7"/>
    <w:rsid w:val="001314D9"/>
    <w:rsid w:val="00131ABD"/>
    <w:rsid w:val="00131DB4"/>
    <w:rsid w:val="001326A8"/>
    <w:rsid w:val="001329CA"/>
    <w:rsid w:val="00133092"/>
    <w:rsid w:val="00133D69"/>
    <w:rsid w:val="00133F6F"/>
    <w:rsid w:val="00133FF0"/>
    <w:rsid w:val="001344E2"/>
    <w:rsid w:val="00135F50"/>
    <w:rsid w:val="0013619C"/>
    <w:rsid w:val="0013675C"/>
    <w:rsid w:val="0013684E"/>
    <w:rsid w:val="00136AAB"/>
    <w:rsid w:val="0013706A"/>
    <w:rsid w:val="001374A0"/>
    <w:rsid w:val="00137970"/>
    <w:rsid w:val="0014016F"/>
    <w:rsid w:val="001403A1"/>
    <w:rsid w:val="0014061C"/>
    <w:rsid w:val="00140858"/>
    <w:rsid w:val="00140859"/>
    <w:rsid w:val="00140A73"/>
    <w:rsid w:val="00140D6A"/>
    <w:rsid w:val="001411D0"/>
    <w:rsid w:val="00141454"/>
    <w:rsid w:val="00141542"/>
    <w:rsid w:val="00141EEC"/>
    <w:rsid w:val="00142257"/>
    <w:rsid w:val="00143BED"/>
    <w:rsid w:val="00143C76"/>
    <w:rsid w:val="00143D0C"/>
    <w:rsid w:val="0014402F"/>
    <w:rsid w:val="0014408C"/>
    <w:rsid w:val="001443CB"/>
    <w:rsid w:val="00144BA8"/>
    <w:rsid w:val="00145075"/>
    <w:rsid w:val="00145204"/>
    <w:rsid w:val="00145560"/>
    <w:rsid w:val="00145D1E"/>
    <w:rsid w:val="00146559"/>
    <w:rsid w:val="00146731"/>
    <w:rsid w:val="001478D0"/>
    <w:rsid w:val="00147B29"/>
    <w:rsid w:val="00147DA0"/>
    <w:rsid w:val="00150456"/>
    <w:rsid w:val="00150FDE"/>
    <w:rsid w:val="00151061"/>
    <w:rsid w:val="001518A5"/>
    <w:rsid w:val="00151B73"/>
    <w:rsid w:val="00151BDC"/>
    <w:rsid w:val="00151E99"/>
    <w:rsid w:val="00152181"/>
    <w:rsid w:val="00152F6A"/>
    <w:rsid w:val="00153133"/>
    <w:rsid w:val="00153CA9"/>
    <w:rsid w:val="00154088"/>
    <w:rsid w:val="001547F8"/>
    <w:rsid w:val="00154AE4"/>
    <w:rsid w:val="00154C84"/>
    <w:rsid w:val="00154CF2"/>
    <w:rsid w:val="00154DA5"/>
    <w:rsid w:val="001557EF"/>
    <w:rsid w:val="00156965"/>
    <w:rsid w:val="00156A59"/>
    <w:rsid w:val="001572C0"/>
    <w:rsid w:val="00157CCC"/>
    <w:rsid w:val="00157D98"/>
    <w:rsid w:val="001602CC"/>
    <w:rsid w:val="00160736"/>
    <w:rsid w:val="00160D41"/>
    <w:rsid w:val="00160D94"/>
    <w:rsid w:val="00161151"/>
    <w:rsid w:val="0016174D"/>
    <w:rsid w:val="001617D7"/>
    <w:rsid w:val="00161B9B"/>
    <w:rsid w:val="00161C5F"/>
    <w:rsid w:val="0016231D"/>
    <w:rsid w:val="001624E6"/>
    <w:rsid w:val="00163E92"/>
    <w:rsid w:val="00164764"/>
    <w:rsid w:val="00164CFA"/>
    <w:rsid w:val="00164EB5"/>
    <w:rsid w:val="001657B8"/>
    <w:rsid w:val="00165ABB"/>
    <w:rsid w:val="00165BA9"/>
    <w:rsid w:val="00165D12"/>
    <w:rsid w:val="001661BD"/>
    <w:rsid w:val="00166860"/>
    <w:rsid w:val="00167095"/>
    <w:rsid w:val="001671C2"/>
    <w:rsid w:val="00167258"/>
    <w:rsid w:val="0016779A"/>
    <w:rsid w:val="00170784"/>
    <w:rsid w:val="00170FC6"/>
    <w:rsid w:val="00171150"/>
    <w:rsid w:val="0017124A"/>
    <w:rsid w:val="0017174A"/>
    <w:rsid w:val="00171BAE"/>
    <w:rsid w:val="00171E64"/>
    <w:rsid w:val="0017253E"/>
    <w:rsid w:val="00172E68"/>
    <w:rsid w:val="0017320A"/>
    <w:rsid w:val="00173AD7"/>
    <w:rsid w:val="00174514"/>
    <w:rsid w:val="0017471D"/>
    <w:rsid w:val="00174A88"/>
    <w:rsid w:val="00174D06"/>
    <w:rsid w:val="00174E46"/>
    <w:rsid w:val="00175489"/>
    <w:rsid w:val="0017565A"/>
    <w:rsid w:val="00175675"/>
    <w:rsid w:val="00175A55"/>
    <w:rsid w:val="00175DDC"/>
    <w:rsid w:val="00176461"/>
    <w:rsid w:val="001769C5"/>
    <w:rsid w:val="00176A37"/>
    <w:rsid w:val="00177A56"/>
    <w:rsid w:val="00177B1D"/>
    <w:rsid w:val="00177ED6"/>
    <w:rsid w:val="0018005A"/>
    <w:rsid w:val="00180253"/>
    <w:rsid w:val="0018057F"/>
    <w:rsid w:val="00180757"/>
    <w:rsid w:val="001807A8"/>
    <w:rsid w:val="00180AF5"/>
    <w:rsid w:val="00180FF6"/>
    <w:rsid w:val="001814B3"/>
    <w:rsid w:val="00181540"/>
    <w:rsid w:val="00181619"/>
    <w:rsid w:val="00181DA0"/>
    <w:rsid w:val="00182152"/>
    <w:rsid w:val="00182616"/>
    <w:rsid w:val="00182BF4"/>
    <w:rsid w:val="00182D3C"/>
    <w:rsid w:val="00182F8A"/>
    <w:rsid w:val="001835D3"/>
    <w:rsid w:val="0018373B"/>
    <w:rsid w:val="001839DC"/>
    <w:rsid w:val="00183AB4"/>
    <w:rsid w:val="00184507"/>
    <w:rsid w:val="00184556"/>
    <w:rsid w:val="001847E0"/>
    <w:rsid w:val="001855E3"/>
    <w:rsid w:val="0018566B"/>
    <w:rsid w:val="00185F19"/>
    <w:rsid w:val="00186623"/>
    <w:rsid w:val="00186950"/>
    <w:rsid w:val="00186B1D"/>
    <w:rsid w:val="00186D2A"/>
    <w:rsid w:val="00187142"/>
    <w:rsid w:val="00187546"/>
    <w:rsid w:val="00187AA1"/>
    <w:rsid w:val="00187AB7"/>
    <w:rsid w:val="001901F0"/>
    <w:rsid w:val="0019031B"/>
    <w:rsid w:val="00190EA9"/>
    <w:rsid w:val="00191424"/>
    <w:rsid w:val="00191483"/>
    <w:rsid w:val="00192973"/>
    <w:rsid w:val="00192E61"/>
    <w:rsid w:val="00193495"/>
    <w:rsid w:val="00193566"/>
    <w:rsid w:val="00193BCE"/>
    <w:rsid w:val="00193E99"/>
    <w:rsid w:val="00193F12"/>
    <w:rsid w:val="00194088"/>
    <w:rsid w:val="00194152"/>
    <w:rsid w:val="001945C9"/>
    <w:rsid w:val="001949A5"/>
    <w:rsid w:val="001949D6"/>
    <w:rsid w:val="00194DD0"/>
    <w:rsid w:val="001950DA"/>
    <w:rsid w:val="00195463"/>
    <w:rsid w:val="00195C30"/>
    <w:rsid w:val="00195ECE"/>
    <w:rsid w:val="001962E6"/>
    <w:rsid w:val="00196BA1"/>
    <w:rsid w:val="00197763"/>
    <w:rsid w:val="001A090F"/>
    <w:rsid w:val="001A0C06"/>
    <w:rsid w:val="001A1305"/>
    <w:rsid w:val="001A176D"/>
    <w:rsid w:val="001A2013"/>
    <w:rsid w:val="001A20A2"/>
    <w:rsid w:val="001A24C9"/>
    <w:rsid w:val="001A27DF"/>
    <w:rsid w:val="001A298D"/>
    <w:rsid w:val="001A29BA"/>
    <w:rsid w:val="001A2A3C"/>
    <w:rsid w:val="001A2EDC"/>
    <w:rsid w:val="001A332C"/>
    <w:rsid w:val="001A3338"/>
    <w:rsid w:val="001A392A"/>
    <w:rsid w:val="001A3B4B"/>
    <w:rsid w:val="001A3FF3"/>
    <w:rsid w:val="001A4867"/>
    <w:rsid w:val="001A540B"/>
    <w:rsid w:val="001A551F"/>
    <w:rsid w:val="001A55A9"/>
    <w:rsid w:val="001A566E"/>
    <w:rsid w:val="001A58F9"/>
    <w:rsid w:val="001A5EDA"/>
    <w:rsid w:val="001A64E9"/>
    <w:rsid w:val="001A6E3F"/>
    <w:rsid w:val="001A78E0"/>
    <w:rsid w:val="001A7A3C"/>
    <w:rsid w:val="001B073F"/>
    <w:rsid w:val="001B0B73"/>
    <w:rsid w:val="001B133D"/>
    <w:rsid w:val="001B13DD"/>
    <w:rsid w:val="001B1709"/>
    <w:rsid w:val="001B1EBF"/>
    <w:rsid w:val="001B2B2E"/>
    <w:rsid w:val="001B31F4"/>
    <w:rsid w:val="001B3449"/>
    <w:rsid w:val="001B369E"/>
    <w:rsid w:val="001B3915"/>
    <w:rsid w:val="001B3F20"/>
    <w:rsid w:val="001B4070"/>
    <w:rsid w:val="001B40E3"/>
    <w:rsid w:val="001B4E6C"/>
    <w:rsid w:val="001B5454"/>
    <w:rsid w:val="001B55C1"/>
    <w:rsid w:val="001B5A94"/>
    <w:rsid w:val="001B6175"/>
    <w:rsid w:val="001B669D"/>
    <w:rsid w:val="001B6834"/>
    <w:rsid w:val="001B6B3A"/>
    <w:rsid w:val="001C014D"/>
    <w:rsid w:val="001C01EC"/>
    <w:rsid w:val="001C0563"/>
    <w:rsid w:val="001C058D"/>
    <w:rsid w:val="001C0DE1"/>
    <w:rsid w:val="001C1662"/>
    <w:rsid w:val="001C1C06"/>
    <w:rsid w:val="001C2233"/>
    <w:rsid w:val="001C2714"/>
    <w:rsid w:val="001C2991"/>
    <w:rsid w:val="001C2BFB"/>
    <w:rsid w:val="001C3157"/>
    <w:rsid w:val="001C3D42"/>
    <w:rsid w:val="001C442A"/>
    <w:rsid w:val="001C4C74"/>
    <w:rsid w:val="001C54A9"/>
    <w:rsid w:val="001C56D8"/>
    <w:rsid w:val="001C587A"/>
    <w:rsid w:val="001C5B3A"/>
    <w:rsid w:val="001C6909"/>
    <w:rsid w:val="001C6949"/>
    <w:rsid w:val="001C6C61"/>
    <w:rsid w:val="001C75FF"/>
    <w:rsid w:val="001C7C1A"/>
    <w:rsid w:val="001D05EB"/>
    <w:rsid w:val="001D0A31"/>
    <w:rsid w:val="001D0AD9"/>
    <w:rsid w:val="001D0B8C"/>
    <w:rsid w:val="001D0DB5"/>
    <w:rsid w:val="001D0F50"/>
    <w:rsid w:val="001D1918"/>
    <w:rsid w:val="001D2228"/>
    <w:rsid w:val="001D3057"/>
    <w:rsid w:val="001D32AA"/>
    <w:rsid w:val="001D37F6"/>
    <w:rsid w:val="001D3D5C"/>
    <w:rsid w:val="001D3D66"/>
    <w:rsid w:val="001D4042"/>
    <w:rsid w:val="001D427A"/>
    <w:rsid w:val="001D4619"/>
    <w:rsid w:val="001D5CBF"/>
    <w:rsid w:val="001D60C2"/>
    <w:rsid w:val="001D63FC"/>
    <w:rsid w:val="001D659A"/>
    <w:rsid w:val="001D68A6"/>
    <w:rsid w:val="001D6F14"/>
    <w:rsid w:val="001D7FE2"/>
    <w:rsid w:val="001E04E1"/>
    <w:rsid w:val="001E11A1"/>
    <w:rsid w:val="001E1BA5"/>
    <w:rsid w:val="001E1C27"/>
    <w:rsid w:val="001E2867"/>
    <w:rsid w:val="001E378B"/>
    <w:rsid w:val="001E3816"/>
    <w:rsid w:val="001E3B62"/>
    <w:rsid w:val="001E4136"/>
    <w:rsid w:val="001E4347"/>
    <w:rsid w:val="001E4ED5"/>
    <w:rsid w:val="001E530E"/>
    <w:rsid w:val="001E53AB"/>
    <w:rsid w:val="001E54FA"/>
    <w:rsid w:val="001E5577"/>
    <w:rsid w:val="001E5C59"/>
    <w:rsid w:val="001E68DF"/>
    <w:rsid w:val="001E73C7"/>
    <w:rsid w:val="001F106B"/>
    <w:rsid w:val="001F168D"/>
    <w:rsid w:val="001F19B8"/>
    <w:rsid w:val="001F1FAC"/>
    <w:rsid w:val="001F28C2"/>
    <w:rsid w:val="001F29BA"/>
    <w:rsid w:val="001F2EBC"/>
    <w:rsid w:val="001F2FDA"/>
    <w:rsid w:val="001F32A8"/>
    <w:rsid w:val="001F3483"/>
    <w:rsid w:val="001F3FFD"/>
    <w:rsid w:val="001F4043"/>
    <w:rsid w:val="001F4643"/>
    <w:rsid w:val="001F4894"/>
    <w:rsid w:val="001F4D61"/>
    <w:rsid w:val="001F5860"/>
    <w:rsid w:val="001F5B53"/>
    <w:rsid w:val="001F5E3B"/>
    <w:rsid w:val="001F656B"/>
    <w:rsid w:val="001F65BB"/>
    <w:rsid w:val="001F66F3"/>
    <w:rsid w:val="001F67C9"/>
    <w:rsid w:val="001F6900"/>
    <w:rsid w:val="001F7568"/>
    <w:rsid w:val="001F7A75"/>
    <w:rsid w:val="001F7ADE"/>
    <w:rsid w:val="00200269"/>
    <w:rsid w:val="0020089A"/>
    <w:rsid w:val="00200BC0"/>
    <w:rsid w:val="00200C3E"/>
    <w:rsid w:val="00200DB3"/>
    <w:rsid w:val="00200F06"/>
    <w:rsid w:val="0020174D"/>
    <w:rsid w:val="00201EFD"/>
    <w:rsid w:val="00202019"/>
    <w:rsid w:val="00202099"/>
    <w:rsid w:val="00202529"/>
    <w:rsid w:val="002026CC"/>
    <w:rsid w:val="002027A9"/>
    <w:rsid w:val="00202B6E"/>
    <w:rsid w:val="00202FAA"/>
    <w:rsid w:val="002032BA"/>
    <w:rsid w:val="0020372A"/>
    <w:rsid w:val="00203C8A"/>
    <w:rsid w:val="00204044"/>
    <w:rsid w:val="002047F1"/>
    <w:rsid w:val="00204A35"/>
    <w:rsid w:val="0020576E"/>
    <w:rsid w:val="00205E14"/>
    <w:rsid w:val="002062D9"/>
    <w:rsid w:val="00206F7C"/>
    <w:rsid w:val="00207E8D"/>
    <w:rsid w:val="00207FA9"/>
    <w:rsid w:val="002100E6"/>
    <w:rsid w:val="00210901"/>
    <w:rsid w:val="00210F51"/>
    <w:rsid w:val="002111F1"/>
    <w:rsid w:val="00211CF8"/>
    <w:rsid w:val="0021207D"/>
    <w:rsid w:val="002127FC"/>
    <w:rsid w:val="00212C4E"/>
    <w:rsid w:val="00212C70"/>
    <w:rsid w:val="002131BA"/>
    <w:rsid w:val="0021333F"/>
    <w:rsid w:val="00213616"/>
    <w:rsid w:val="00213D9B"/>
    <w:rsid w:val="002145BD"/>
    <w:rsid w:val="00214C87"/>
    <w:rsid w:val="00215045"/>
    <w:rsid w:val="00215AE9"/>
    <w:rsid w:val="00216268"/>
    <w:rsid w:val="002164BF"/>
    <w:rsid w:val="00217143"/>
    <w:rsid w:val="0021729A"/>
    <w:rsid w:val="0021749E"/>
    <w:rsid w:val="002179A0"/>
    <w:rsid w:val="00217B81"/>
    <w:rsid w:val="00217C67"/>
    <w:rsid w:val="00220415"/>
    <w:rsid w:val="0022126A"/>
    <w:rsid w:val="00221446"/>
    <w:rsid w:val="00221EA2"/>
    <w:rsid w:val="00221FC5"/>
    <w:rsid w:val="002228BA"/>
    <w:rsid w:val="0022309B"/>
    <w:rsid w:val="002235CE"/>
    <w:rsid w:val="00223749"/>
    <w:rsid w:val="00223BC4"/>
    <w:rsid w:val="00223DF1"/>
    <w:rsid w:val="00223E3C"/>
    <w:rsid w:val="002240E8"/>
    <w:rsid w:val="00224221"/>
    <w:rsid w:val="00224792"/>
    <w:rsid w:val="0022490A"/>
    <w:rsid w:val="00224AFD"/>
    <w:rsid w:val="00224F2A"/>
    <w:rsid w:val="0022509B"/>
    <w:rsid w:val="002252D2"/>
    <w:rsid w:val="00225324"/>
    <w:rsid w:val="0022583D"/>
    <w:rsid w:val="002258C3"/>
    <w:rsid w:val="00225AF8"/>
    <w:rsid w:val="00225E19"/>
    <w:rsid w:val="00226346"/>
    <w:rsid w:val="00226359"/>
    <w:rsid w:val="00226F72"/>
    <w:rsid w:val="00227C92"/>
    <w:rsid w:val="0023052A"/>
    <w:rsid w:val="0023054E"/>
    <w:rsid w:val="0023080F"/>
    <w:rsid w:val="00230FFD"/>
    <w:rsid w:val="00231D89"/>
    <w:rsid w:val="00231DD6"/>
    <w:rsid w:val="00232205"/>
    <w:rsid w:val="00232757"/>
    <w:rsid w:val="00232D05"/>
    <w:rsid w:val="002332E4"/>
    <w:rsid w:val="00233BEE"/>
    <w:rsid w:val="00233EDB"/>
    <w:rsid w:val="00234366"/>
    <w:rsid w:val="002346CE"/>
    <w:rsid w:val="00234BF2"/>
    <w:rsid w:val="00235926"/>
    <w:rsid w:val="00235AAF"/>
    <w:rsid w:val="00235AC8"/>
    <w:rsid w:val="00235C1C"/>
    <w:rsid w:val="00235FDF"/>
    <w:rsid w:val="0023635E"/>
    <w:rsid w:val="00236755"/>
    <w:rsid w:val="00236AD1"/>
    <w:rsid w:val="00236B18"/>
    <w:rsid w:val="00236D2F"/>
    <w:rsid w:val="00236DC0"/>
    <w:rsid w:val="00236E20"/>
    <w:rsid w:val="0023708A"/>
    <w:rsid w:val="002373BA"/>
    <w:rsid w:val="002374FD"/>
    <w:rsid w:val="00237C0F"/>
    <w:rsid w:val="00237F2B"/>
    <w:rsid w:val="00240027"/>
    <w:rsid w:val="002400B6"/>
    <w:rsid w:val="002401BC"/>
    <w:rsid w:val="002405C4"/>
    <w:rsid w:val="002406A1"/>
    <w:rsid w:val="002406BF"/>
    <w:rsid w:val="0024074D"/>
    <w:rsid w:val="00241418"/>
    <w:rsid w:val="00241600"/>
    <w:rsid w:val="0024204F"/>
    <w:rsid w:val="00242A7E"/>
    <w:rsid w:val="00243148"/>
    <w:rsid w:val="00243A4A"/>
    <w:rsid w:val="00243B03"/>
    <w:rsid w:val="00244289"/>
    <w:rsid w:val="0024476F"/>
    <w:rsid w:val="002450AB"/>
    <w:rsid w:val="0024519C"/>
    <w:rsid w:val="002465F7"/>
    <w:rsid w:val="00246B6F"/>
    <w:rsid w:val="00246BEF"/>
    <w:rsid w:val="00246F34"/>
    <w:rsid w:val="002470EB"/>
    <w:rsid w:val="0024710F"/>
    <w:rsid w:val="002471B9"/>
    <w:rsid w:val="002501B1"/>
    <w:rsid w:val="00250ADC"/>
    <w:rsid w:val="002513AA"/>
    <w:rsid w:val="00251B74"/>
    <w:rsid w:val="00251EDB"/>
    <w:rsid w:val="00251F32"/>
    <w:rsid w:val="0025205A"/>
    <w:rsid w:val="00252411"/>
    <w:rsid w:val="0025248A"/>
    <w:rsid w:val="0025252F"/>
    <w:rsid w:val="00253167"/>
    <w:rsid w:val="002532FB"/>
    <w:rsid w:val="0025344A"/>
    <w:rsid w:val="00253958"/>
    <w:rsid w:val="00253D4C"/>
    <w:rsid w:val="00254087"/>
    <w:rsid w:val="00254250"/>
    <w:rsid w:val="00254EE9"/>
    <w:rsid w:val="0025504C"/>
    <w:rsid w:val="0025534D"/>
    <w:rsid w:val="0025558C"/>
    <w:rsid w:val="002555BC"/>
    <w:rsid w:val="00255BD2"/>
    <w:rsid w:val="00255F4E"/>
    <w:rsid w:val="00255FD2"/>
    <w:rsid w:val="002562B6"/>
    <w:rsid w:val="002565E5"/>
    <w:rsid w:val="00256B0C"/>
    <w:rsid w:val="00256DA1"/>
    <w:rsid w:val="00257717"/>
    <w:rsid w:val="00257E5A"/>
    <w:rsid w:val="002600AE"/>
    <w:rsid w:val="002607E2"/>
    <w:rsid w:val="00261619"/>
    <w:rsid w:val="00261627"/>
    <w:rsid w:val="0026178F"/>
    <w:rsid w:val="00261C43"/>
    <w:rsid w:val="00261D60"/>
    <w:rsid w:val="002633D5"/>
    <w:rsid w:val="00263873"/>
    <w:rsid w:val="00263923"/>
    <w:rsid w:val="00263B80"/>
    <w:rsid w:val="0026474D"/>
    <w:rsid w:val="00265A0D"/>
    <w:rsid w:val="0026619E"/>
    <w:rsid w:val="00266255"/>
    <w:rsid w:val="00266830"/>
    <w:rsid w:val="00266871"/>
    <w:rsid w:val="00267010"/>
    <w:rsid w:val="00267600"/>
    <w:rsid w:val="002679AE"/>
    <w:rsid w:val="00267BA3"/>
    <w:rsid w:val="00267EFB"/>
    <w:rsid w:val="00267F58"/>
    <w:rsid w:val="0027099F"/>
    <w:rsid w:val="00271857"/>
    <w:rsid w:val="00271E2D"/>
    <w:rsid w:val="0027231C"/>
    <w:rsid w:val="002723BD"/>
    <w:rsid w:val="002724DF"/>
    <w:rsid w:val="0027287E"/>
    <w:rsid w:val="00272E73"/>
    <w:rsid w:val="0027349C"/>
    <w:rsid w:val="00273810"/>
    <w:rsid w:val="00273B9D"/>
    <w:rsid w:val="0027408E"/>
    <w:rsid w:val="002743D3"/>
    <w:rsid w:val="00274463"/>
    <w:rsid w:val="002745CB"/>
    <w:rsid w:val="0027479F"/>
    <w:rsid w:val="00274E20"/>
    <w:rsid w:val="00274ED0"/>
    <w:rsid w:val="0027502B"/>
    <w:rsid w:val="0027599D"/>
    <w:rsid w:val="00275ECA"/>
    <w:rsid w:val="00276705"/>
    <w:rsid w:val="00276AE5"/>
    <w:rsid w:val="00276DBA"/>
    <w:rsid w:val="002779B7"/>
    <w:rsid w:val="00277B1D"/>
    <w:rsid w:val="002802F4"/>
    <w:rsid w:val="00280858"/>
    <w:rsid w:val="00280E17"/>
    <w:rsid w:val="00280E62"/>
    <w:rsid w:val="00281489"/>
    <w:rsid w:val="00281BD1"/>
    <w:rsid w:val="00281C5A"/>
    <w:rsid w:val="00282643"/>
    <w:rsid w:val="00282D08"/>
    <w:rsid w:val="00283394"/>
    <w:rsid w:val="002833AC"/>
    <w:rsid w:val="002839D3"/>
    <w:rsid w:val="00283A33"/>
    <w:rsid w:val="002853B8"/>
    <w:rsid w:val="002854E1"/>
    <w:rsid w:val="0028554D"/>
    <w:rsid w:val="002858CD"/>
    <w:rsid w:val="00285AC8"/>
    <w:rsid w:val="00285ADB"/>
    <w:rsid w:val="00285EB1"/>
    <w:rsid w:val="002861AF"/>
    <w:rsid w:val="0028651F"/>
    <w:rsid w:val="00286AF8"/>
    <w:rsid w:val="0028702A"/>
    <w:rsid w:val="00287229"/>
    <w:rsid w:val="002879AE"/>
    <w:rsid w:val="00290036"/>
    <w:rsid w:val="00290228"/>
    <w:rsid w:val="002908F6"/>
    <w:rsid w:val="0029102E"/>
    <w:rsid w:val="0029142F"/>
    <w:rsid w:val="00291B61"/>
    <w:rsid w:val="00292037"/>
    <w:rsid w:val="00292AD4"/>
    <w:rsid w:val="00292AEB"/>
    <w:rsid w:val="00292EC1"/>
    <w:rsid w:val="00293263"/>
    <w:rsid w:val="002934D2"/>
    <w:rsid w:val="002938A6"/>
    <w:rsid w:val="00293A0E"/>
    <w:rsid w:val="00293EFC"/>
    <w:rsid w:val="002947CF"/>
    <w:rsid w:val="0029487F"/>
    <w:rsid w:val="0029493A"/>
    <w:rsid w:val="0029521A"/>
    <w:rsid w:val="00295281"/>
    <w:rsid w:val="002953DD"/>
    <w:rsid w:val="00295C07"/>
    <w:rsid w:val="00295CCE"/>
    <w:rsid w:val="0029605F"/>
    <w:rsid w:val="002966A1"/>
    <w:rsid w:val="00296C38"/>
    <w:rsid w:val="00296EBF"/>
    <w:rsid w:val="002A0099"/>
    <w:rsid w:val="002A04AC"/>
    <w:rsid w:val="002A1327"/>
    <w:rsid w:val="002A15BD"/>
    <w:rsid w:val="002A1C8E"/>
    <w:rsid w:val="002A2CA5"/>
    <w:rsid w:val="002A2E0A"/>
    <w:rsid w:val="002A31A7"/>
    <w:rsid w:val="002A34BF"/>
    <w:rsid w:val="002A4034"/>
    <w:rsid w:val="002A4914"/>
    <w:rsid w:val="002A4BA6"/>
    <w:rsid w:val="002A4DEA"/>
    <w:rsid w:val="002A4DF4"/>
    <w:rsid w:val="002A4F7C"/>
    <w:rsid w:val="002A5026"/>
    <w:rsid w:val="002A5A14"/>
    <w:rsid w:val="002A637E"/>
    <w:rsid w:val="002A77A6"/>
    <w:rsid w:val="002A7B38"/>
    <w:rsid w:val="002A7CC7"/>
    <w:rsid w:val="002A7F0C"/>
    <w:rsid w:val="002B02A8"/>
    <w:rsid w:val="002B0CAE"/>
    <w:rsid w:val="002B1546"/>
    <w:rsid w:val="002B19B1"/>
    <w:rsid w:val="002B1A15"/>
    <w:rsid w:val="002B1AD3"/>
    <w:rsid w:val="002B1B20"/>
    <w:rsid w:val="002B1DAE"/>
    <w:rsid w:val="002B1E46"/>
    <w:rsid w:val="002B2439"/>
    <w:rsid w:val="002B2694"/>
    <w:rsid w:val="002B2C8F"/>
    <w:rsid w:val="002B2DD4"/>
    <w:rsid w:val="002B32C0"/>
    <w:rsid w:val="002B3616"/>
    <w:rsid w:val="002B3622"/>
    <w:rsid w:val="002B3DDE"/>
    <w:rsid w:val="002B3EF8"/>
    <w:rsid w:val="002B405E"/>
    <w:rsid w:val="002B4B00"/>
    <w:rsid w:val="002B56A6"/>
    <w:rsid w:val="002B5FAC"/>
    <w:rsid w:val="002B62AD"/>
    <w:rsid w:val="002B67CD"/>
    <w:rsid w:val="002B6846"/>
    <w:rsid w:val="002B7183"/>
    <w:rsid w:val="002B7A96"/>
    <w:rsid w:val="002B7CEB"/>
    <w:rsid w:val="002B7EA1"/>
    <w:rsid w:val="002C00F8"/>
    <w:rsid w:val="002C0476"/>
    <w:rsid w:val="002C07C1"/>
    <w:rsid w:val="002C1519"/>
    <w:rsid w:val="002C1940"/>
    <w:rsid w:val="002C20D9"/>
    <w:rsid w:val="002C27DA"/>
    <w:rsid w:val="002C2BE5"/>
    <w:rsid w:val="002C3759"/>
    <w:rsid w:val="002C3E2C"/>
    <w:rsid w:val="002C43BB"/>
    <w:rsid w:val="002C4CB8"/>
    <w:rsid w:val="002C4EA4"/>
    <w:rsid w:val="002C530A"/>
    <w:rsid w:val="002C5A91"/>
    <w:rsid w:val="002C5CDA"/>
    <w:rsid w:val="002C6363"/>
    <w:rsid w:val="002C63F5"/>
    <w:rsid w:val="002C6553"/>
    <w:rsid w:val="002C68F4"/>
    <w:rsid w:val="002C6C59"/>
    <w:rsid w:val="002C6EA4"/>
    <w:rsid w:val="002C7173"/>
    <w:rsid w:val="002C72CF"/>
    <w:rsid w:val="002C7676"/>
    <w:rsid w:val="002C7A49"/>
    <w:rsid w:val="002C7C31"/>
    <w:rsid w:val="002C7C8F"/>
    <w:rsid w:val="002D0295"/>
    <w:rsid w:val="002D076A"/>
    <w:rsid w:val="002D08D0"/>
    <w:rsid w:val="002D0AAD"/>
    <w:rsid w:val="002D16A2"/>
    <w:rsid w:val="002D176B"/>
    <w:rsid w:val="002D1EC9"/>
    <w:rsid w:val="002D2955"/>
    <w:rsid w:val="002D2FAB"/>
    <w:rsid w:val="002D2FFB"/>
    <w:rsid w:val="002D305B"/>
    <w:rsid w:val="002D3ABC"/>
    <w:rsid w:val="002D3C17"/>
    <w:rsid w:val="002D400A"/>
    <w:rsid w:val="002D5708"/>
    <w:rsid w:val="002D5740"/>
    <w:rsid w:val="002D5E09"/>
    <w:rsid w:val="002D677B"/>
    <w:rsid w:val="002D7300"/>
    <w:rsid w:val="002D73B9"/>
    <w:rsid w:val="002D7792"/>
    <w:rsid w:val="002D7B8D"/>
    <w:rsid w:val="002E11FD"/>
    <w:rsid w:val="002E172F"/>
    <w:rsid w:val="002E25F4"/>
    <w:rsid w:val="002E2D69"/>
    <w:rsid w:val="002E2D72"/>
    <w:rsid w:val="002E2E58"/>
    <w:rsid w:val="002E2F21"/>
    <w:rsid w:val="002E3312"/>
    <w:rsid w:val="002E3706"/>
    <w:rsid w:val="002E3716"/>
    <w:rsid w:val="002E382E"/>
    <w:rsid w:val="002E3857"/>
    <w:rsid w:val="002E3C08"/>
    <w:rsid w:val="002E3CD6"/>
    <w:rsid w:val="002E3F87"/>
    <w:rsid w:val="002E3F89"/>
    <w:rsid w:val="002E554B"/>
    <w:rsid w:val="002E567A"/>
    <w:rsid w:val="002E5BA5"/>
    <w:rsid w:val="002E5CE3"/>
    <w:rsid w:val="002E686C"/>
    <w:rsid w:val="002E6899"/>
    <w:rsid w:val="002E69E7"/>
    <w:rsid w:val="002E6DE7"/>
    <w:rsid w:val="002E7EA8"/>
    <w:rsid w:val="002F0315"/>
    <w:rsid w:val="002F04C2"/>
    <w:rsid w:val="002F0AEF"/>
    <w:rsid w:val="002F12BD"/>
    <w:rsid w:val="002F1993"/>
    <w:rsid w:val="002F1AB0"/>
    <w:rsid w:val="002F1C36"/>
    <w:rsid w:val="002F21D3"/>
    <w:rsid w:val="002F22E8"/>
    <w:rsid w:val="002F2643"/>
    <w:rsid w:val="002F2C7F"/>
    <w:rsid w:val="002F3589"/>
    <w:rsid w:val="002F37B2"/>
    <w:rsid w:val="002F3E33"/>
    <w:rsid w:val="002F4917"/>
    <w:rsid w:val="002F4A53"/>
    <w:rsid w:val="002F4AAD"/>
    <w:rsid w:val="002F4C56"/>
    <w:rsid w:val="002F4E7F"/>
    <w:rsid w:val="002F4EC7"/>
    <w:rsid w:val="002F52EA"/>
    <w:rsid w:val="002F5476"/>
    <w:rsid w:val="002F54E0"/>
    <w:rsid w:val="002F5F9D"/>
    <w:rsid w:val="002F62EF"/>
    <w:rsid w:val="002F65B5"/>
    <w:rsid w:val="002F72C6"/>
    <w:rsid w:val="002F73DF"/>
    <w:rsid w:val="002F7402"/>
    <w:rsid w:val="002F74C1"/>
    <w:rsid w:val="003002CB"/>
    <w:rsid w:val="00300CA9"/>
    <w:rsid w:val="003011FC"/>
    <w:rsid w:val="0030135A"/>
    <w:rsid w:val="0030188B"/>
    <w:rsid w:val="003028C8"/>
    <w:rsid w:val="003029CF"/>
    <w:rsid w:val="0030333C"/>
    <w:rsid w:val="0030369D"/>
    <w:rsid w:val="00303813"/>
    <w:rsid w:val="00304274"/>
    <w:rsid w:val="003042D2"/>
    <w:rsid w:val="00304559"/>
    <w:rsid w:val="00304763"/>
    <w:rsid w:val="00304E20"/>
    <w:rsid w:val="00304FEF"/>
    <w:rsid w:val="003057EC"/>
    <w:rsid w:val="003060B7"/>
    <w:rsid w:val="00306525"/>
    <w:rsid w:val="00306EA8"/>
    <w:rsid w:val="00306F2F"/>
    <w:rsid w:val="00310EF6"/>
    <w:rsid w:val="00311369"/>
    <w:rsid w:val="003113F0"/>
    <w:rsid w:val="00312F35"/>
    <w:rsid w:val="003134B3"/>
    <w:rsid w:val="003139A7"/>
    <w:rsid w:val="003139AF"/>
    <w:rsid w:val="00313C5C"/>
    <w:rsid w:val="00313EDB"/>
    <w:rsid w:val="003147C0"/>
    <w:rsid w:val="00314892"/>
    <w:rsid w:val="00314A5E"/>
    <w:rsid w:val="00315627"/>
    <w:rsid w:val="00315645"/>
    <w:rsid w:val="00316762"/>
    <w:rsid w:val="00316D90"/>
    <w:rsid w:val="0031715D"/>
    <w:rsid w:val="00317AE5"/>
    <w:rsid w:val="00317AF8"/>
    <w:rsid w:val="00320075"/>
    <w:rsid w:val="0032044B"/>
    <w:rsid w:val="003207C8"/>
    <w:rsid w:val="00320DE2"/>
    <w:rsid w:val="0032146D"/>
    <w:rsid w:val="00321899"/>
    <w:rsid w:val="0032189C"/>
    <w:rsid w:val="003219C8"/>
    <w:rsid w:val="00321FE9"/>
    <w:rsid w:val="003223A5"/>
    <w:rsid w:val="0032246B"/>
    <w:rsid w:val="003228DB"/>
    <w:rsid w:val="00322B3C"/>
    <w:rsid w:val="00322C85"/>
    <w:rsid w:val="003230B2"/>
    <w:rsid w:val="0032360A"/>
    <w:rsid w:val="00323BFB"/>
    <w:rsid w:val="00323C49"/>
    <w:rsid w:val="00324793"/>
    <w:rsid w:val="00325170"/>
    <w:rsid w:val="003259CC"/>
    <w:rsid w:val="00326337"/>
    <w:rsid w:val="0032653D"/>
    <w:rsid w:val="00327253"/>
    <w:rsid w:val="00327336"/>
    <w:rsid w:val="0032788B"/>
    <w:rsid w:val="003303F5"/>
    <w:rsid w:val="00331127"/>
    <w:rsid w:val="003315FF"/>
    <w:rsid w:val="003317E7"/>
    <w:rsid w:val="0033185F"/>
    <w:rsid w:val="00331A79"/>
    <w:rsid w:val="00331E7E"/>
    <w:rsid w:val="003322FC"/>
    <w:rsid w:val="00332A85"/>
    <w:rsid w:val="00332D2C"/>
    <w:rsid w:val="00332DD3"/>
    <w:rsid w:val="003330D8"/>
    <w:rsid w:val="0033327A"/>
    <w:rsid w:val="0033336A"/>
    <w:rsid w:val="0033656E"/>
    <w:rsid w:val="00336644"/>
    <w:rsid w:val="00336645"/>
    <w:rsid w:val="003367B4"/>
    <w:rsid w:val="00336933"/>
    <w:rsid w:val="00336B08"/>
    <w:rsid w:val="003374E2"/>
    <w:rsid w:val="00337A45"/>
    <w:rsid w:val="00340132"/>
    <w:rsid w:val="0034067F"/>
    <w:rsid w:val="00340CE7"/>
    <w:rsid w:val="0034157D"/>
    <w:rsid w:val="00341CE1"/>
    <w:rsid w:val="00341DAF"/>
    <w:rsid w:val="00341F8B"/>
    <w:rsid w:val="00342119"/>
    <w:rsid w:val="00342C12"/>
    <w:rsid w:val="00342C3F"/>
    <w:rsid w:val="00342ECE"/>
    <w:rsid w:val="00342F3E"/>
    <w:rsid w:val="003432F4"/>
    <w:rsid w:val="00344189"/>
    <w:rsid w:val="00344208"/>
    <w:rsid w:val="003442F6"/>
    <w:rsid w:val="003449CE"/>
    <w:rsid w:val="00344B51"/>
    <w:rsid w:val="003451DD"/>
    <w:rsid w:val="00345FBA"/>
    <w:rsid w:val="003463DC"/>
    <w:rsid w:val="0034647C"/>
    <w:rsid w:val="003467A8"/>
    <w:rsid w:val="003469F1"/>
    <w:rsid w:val="00346CCC"/>
    <w:rsid w:val="00347134"/>
    <w:rsid w:val="00347722"/>
    <w:rsid w:val="00350012"/>
    <w:rsid w:val="00350277"/>
    <w:rsid w:val="00350389"/>
    <w:rsid w:val="00350A0C"/>
    <w:rsid w:val="00351448"/>
    <w:rsid w:val="0035145E"/>
    <w:rsid w:val="003517E6"/>
    <w:rsid w:val="00351A8D"/>
    <w:rsid w:val="003522F8"/>
    <w:rsid w:val="0035339A"/>
    <w:rsid w:val="003533D3"/>
    <w:rsid w:val="00353426"/>
    <w:rsid w:val="00353566"/>
    <w:rsid w:val="00354082"/>
    <w:rsid w:val="00354133"/>
    <w:rsid w:val="003541B8"/>
    <w:rsid w:val="00354A0A"/>
    <w:rsid w:val="00355692"/>
    <w:rsid w:val="00355D5F"/>
    <w:rsid w:val="0035604B"/>
    <w:rsid w:val="00356426"/>
    <w:rsid w:val="00356475"/>
    <w:rsid w:val="003567B3"/>
    <w:rsid w:val="003567C9"/>
    <w:rsid w:val="00356A93"/>
    <w:rsid w:val="00356F7F"/>
    <w:rsid w:val="003570AD"/>
    <w:rsid w:val="003576BD"/>
    <w:rsid w:val="0036004E"/>
    <w:rsid w:val="0036058A"/>
    <w:rsid w:val="00360616"/>
    <w:rsid w:val="0036072E"/>
    <w:rsid w:val="00360D57"/>
    <w:rsid w:val="00360DC7"/>
    <w:rsid w:val="00361007"/>
    <w:rsid w:val="0036151B"/>
    <w:rsid w:val="00361C3F"/>
    <w:rsid w:val="00361F64"/>
    <w:rsid w:val="00362085"/>
    <w:rsid w:val="00362F6F"/>
    <w:rsid w:val="00363455"/>
    <w:rsid w:val="003638DE"/>
    <w:rsid w:val="00363E56"/>
    <w:rsid w:val="00363E95"/>
    <w:rsid w:val="00364004"/>
    <w:rsid w:val="0036463E"/>
    <w:rsid w:val="00364726"/>
    <w:rsid w:val="00365B3C"/>
    <w:rsid w:val="00365BAE"/>
    <w:rsid w:val="00365F05"/>
    <w:rsid w:val="00365F1B"/>
    <w:rsid w:val="00365F3E"/>
    <w:rsid w:val="00367082"/>
    <w:rsid w:val="003674D0"/>
    <w:rsid w:val="00367518"/>
    <w:rsid w:val="00367C0C"/>
    <w:rsid w:val="00367C2E"/>
    <w:rsid w:val="0037026D"/>
    <w:rsid w:val="00370348"/>
    <w:rsid w:val="00370948"/>
    <w:rsid w:val="00370C6D"/>
    <w:rsid w:val="00370EE1"/>
    <w:rsid w:val="003710CA"/>
    <w:rsid w:val="00371B18"/>
    <w:rsid w:val="00371CE7"/>
    <w:rsid w:val="00371EF9"/>
    <w:rsid w:val="00371FFA"/>
    <w:rsid w:val="00372008"/>
    <w:rsid w:val="00372194"/>
    <w:rsid w:val="003724AF"/>
    <w:rsid w:val="003728D5"/>
    <w:rsid w:val="00372DCF"/>
    <w:rsid w:val="00373220"/>
    <w:rsid w:val="003738C7"/>
    <w:rsid w:val="00373DAA"/>
    <w:rsid w:val="00373F57"/>
    <w:rsid w:val="00374430"/>
    <w:rsid w:val="003746CF"/>
    <w:rsid w:val="0037483D"/>
    <w:rsid w:val="00375120"/>
    <w:rsid w:val="00376769"/>
    <w:rsid w:val="003777A4"/>
    <w:rsid w:val="00377999"/>
    <w:rsid w:val="00380A41"/>
    <w:rsid w:val="00380B7C"/>
    <w:rsid w:val="00381C9A"/>
    <w:rsid w:val="00381D32"/>
    <w:rsid w:val="003821E3"/>
    <w:rsid w:val="00382344"/>
    <w:rsid w:val="003824FF"/>
    <w:rsid w:val="003828DA"/>
    <w:rsid w:val="00382903"/>
    <w:rsid w:val="003831F7"/>
    <w:rsid w:val="00383205"/>
    <w:rsid w:val="0038361B"/>
    <w:rsid w:val="00383CE8"/>
    <w:rsid w:val="00384323"/>
    <w:rsid w:val="00384EA7"/>
    <w:rsid w:val="00384EE5"/>
    <w:rsid w:val="0038571E"/>
    <w:rsid w:val="00385ABE"/>
    <w:rsid w:val="00385B83"/>
    <w:rsid w:val="00386872"/>
    <w:rsid w:val="00386995"/>
    <w:rsid w:val="00386F29"/>
    <w:rsid w:val="00386FA4"/>
    <w:rsid w:val="00387137"/>
    <w:rsid w:val="0039005D"/>
    <w:rsid w:val="003900C5"/>
    <w:rsid w:val="00390134"/>
    <w:rsid w:val="003905FB"/>
    <w:rsid w:val="00390721"/>
    <w:rsid w:val="003908BF"/>
    <w:rsid w:val="0039096A"/>
    <w:rsid w:val="00390FA5"/>
    <w:rsid w:val="00390FE2"/>
    <w:rsid w:val="00391108"/>
    <w:rsid w:val="00391286"/>
    <w:rsid w:val="003915CF"/>
    <w:rsid w:val="0039171B"/>
    <w:rsid w:val="00391A4F"/>
    <w:rsid w:val="00391C4E"/>
    <w:rsid w:val="003920EB"/>
    <w:rsid w:val="0039234C"/>
    <w:rsid w:val="003923EC"/>
    <w:rsid w:val="00392489"/>
    <w:rsid w:val="0039283C"/>
    <w:rsid w:val="00392EDB"/>
    <w:rsid w:val="003939E1"/>
    <w:rsid w:val="00393E83"/>
    <w:rsid w:val="00394789"/>
    <w:rsid w:val="003947D5"/>
    <w:rsid w:val="00394ACB"/>
    <w:rsid w:val="00395373"/>
    <w:rsid w:val="00395407"/>
    <w:rsid w:val="00395547"/>
    <w:rsid w:val="003959B0"/>
    <w:rsid w:val="00395B3F"/>
    <w:rsid w:val="00395EE8"/>
    <w:rsid w:val="00396BBC"/>
    <w:rsid w:val="00396BF5"/>
    <w:rsid w:val="0039731B"/>
    <w:rsid w:val="003974F9"/>
    <w:rsid w:val="00397BDA"/>
    <w:rsid w:val="00397EB6"/>
    <w:rsid w:val="003A01B3"/>
    <w:rsid w:val="003A04E0"/>
    <w:rsid w:val="003A0792"/>
    <w:rsid w:val="003A1087"/>
    <w:rsid w:val="003A1882"/>
    <w:rsid w:val="003A1CE4"/>
    <w:rsid w:val="003A1DA3"/>
    <w:rsid w:val="003A1DC9"/>
    <w:rsid w:val="003A2284"/>
    <w:rsid w:val="003A2286"/>
    <w:rsid w:val="003A245E"/>
    <w:rsid w:val="003A26BF"/>
    <w:rsid w:val="003A2AB9"/>
    <w:rsid w:val="003A33D7"/>
    <w:rsid w:val="003A34D2"/>
    <w:rsid w:val="003A3848"/>
    <w:rsid w:val="003A3A18"/>
    <w:rsid w:val="003A3E52"/>
    <w:rsid w:val="003A47B1"/>
    <w:rsid w:val="003A4A26"/>
    <w:rsid w:val="003A4EBA"/>
    <w:rsid w:val="003A5909"/>
    <w:rsid w:val="003A5F2C"/>
    <w:rsid w:val="003A6435"/>
    <w:rsid w:val="003A66BE"/>
    <w:rsid w:val="003A6E33"/>
    <w:rsid w:val="003A70B0"/>
    <w:rsid w:val="003A7330"/>
    <w:rsid w:val="003A7524"/>
    <w:rsid w:val="003A761D"/>
    <w:rsid w:val="003A77F5"/>
    <w:rsid w:val="003A79B9"/>
    <w:rsid w:val="003A7A11"/>
    <w:rsid w:val="003B039C"/>
    <w:rsid w:val="003B054F"/>
    <w:rsid w:val="003B06BC"/>
    <w:rsid w:val="003B0793"/>
    <w:rsid w:val="003B091B"/>
    <w:rsid w:val="003B09AA"/>
    <w:rsid w:val="003B0EB6"/>
    <w:rsid w:val="003B0F8A"/>
    <w:rsid w:val="003B16D6"/>
    <w:rsid w:val="003B1825"/>
    <w:rsid w:val="003B1A6C"/>
    <w:rsid w:val="003B1DEC"/>
    <w:rsid w:val="003B253A"/>
    <w:rsid w:val="003B28E5"/>
    <w:rsid w:val="003B330E"/>
    <w:rsid w:val="003B3379"/>
    <w:rsid w:val="003B38EF"/>
    <w:rsid w:val="003B3ACD"/>
    <w:rsid w:val="003B3E05"/>
    <w:rsid w:val="003B3FEA"/>
    <w:rsid w:val="003B4ACE"/>
    <w:rsid w:val="003B4D68"/>
    <w:rsid w:val="003B4FEE"/>
    <w:rsid w:val="003B5162"/>
    <w:rsid w:val="003B5195"/>
    <w:rsid w:val="003B64F0"/>
    <w:rsid w:val="003B698C"/>
    <w:rsid w:val="003B6CA5"/>
    <w:rsid w:val="003B7215"/>
    <w:rsid w:val="003B74EF"/>
    <w:rsid w:val="003B750D"/>
    <w:rsid w:val="003B7533"/>
    <w:rsid w:val="003B768F"/>
    <w:rsid w:val="003B77AC"/>
    <w:rsid w:val="003B79A6"/>
    <w:rsid w:val="003B7CD6"/>
    <w:rsid w:val="003C0071"/>
    <w:rsid w:val="003C0886"/>
    <w:rsid w:val="003C09CB"/>
    <w:rsid w:val="003C0D03"/>
    <w:rsid w:val="003C137F"/>
    <w:rsid w:val="003C1420"/>
    <w:rsid w:val="003C1677"/>
    <w:rsid w:val="003C171C"/>
    <w:rsid w:val="003C185C"/>
    <w:rsid w:val="003C2894"/>
    <w:rsid w:val="003C2B81"/>
    <w:rsid w:val="003C2B89"/>
    <w:rsid w:val="003C2F61"/>
    <w:rsid w:val="003C3154"/>
    <w:rsid w:val="003C343F"/>
    <w:rsid w:val="003C351A"/>
    <w:rsid w:val="003C3680"/>
    <w:rsid w:val="003C3873"/>
    <w:rsid w:val="003C3ACD"/>
    <w:rsid w:val="003C446D"/>
    <w:rsid w:val="003C4671"/>
    <w:rsid w:val="003C4AA2"/>
    <w:rsid w:val="003C4E5F"/>
    <w:rsid w:val="003C5059"/>
    <w:rsid w:val="003C6029"/>
    <w:rsid w:val="003C624A"/>
    <w:rsid w:val="003C6F8C"/>
    <w:rsid w:val="003C77E9"/>
    <w:rsid w:val="003D001F"/>
    <w:rsid w:val="003D0458"/>
    <w:rsid w:val="003D0681"/>
    <w:rsid w:val="003D07FB"/>
    <w:rsid w:val="003D09E1"/>
    <w:rsid w:val="003D0DC2"/>
    <w:rsid w:val="003D145E"/>
    <w:rsid w:val="003D15E1"/>
    <w:rsid w:val="003D1743"/>
    <w:rsid w:val="003D2411"/>
    <w:rsid w:val="003D378E"/>
    <w:rsid w:val="003D43F8"/>
    <w:rsid w:val="003D4410"/>
    <w:rsid w:val="003D45BA"/>
    <w:rsid w:val="003D4E8F"/>
    <w:rsid w:val="003D5030"/>
    <w:rsid w:val="003D5490"/>
    <w:rsid w:val="003D555E"/>
    <w:rsid w:val="003D59AE"/>
    <w:rsid w:val="003D5D93"/>
    <w:rsid w:val="003D5E79"/>
    <w:rsid w:val="003D6A80"/>
    <w:rsid w:val="003D7062"/>
    <w:rsid w:val="003D75DE"/>
    <w:rsid w:val="003E062D"/>
    <w:rsid w:val="003E0A2A"/>
    <w:rsid w:val="003E0BDE"/>
    <w:rsid w:val="003E0E37"/>
    <w:rsid w:val="003E17D6"/>
    <w:rsid w:val="003E2185"/>
    <w:rsid w:val="003E2265"/>
    <w:rsid w:val="003E2954"/>
    <w:rsid w:val="003E2D15"/>
    <w:rsid w:val="003E3117"/>
    <w:rsid w:val="003E3645"/>
    <w:rsid w:val="003E3957"/>
    <w:rsid w:val="003E3C44"/>
    <w:rsid w:val="003E3F2D"/>
    <w:rsid w:val="003E4B6C"/>
    <w:rsid w:val="003E5F40"/>
    <w:rsid w:val="003E6959"/>
    <w:rsid w:val="003E69AD"/>
    <w:rsid w:val="003E6C5D"/>
    <w:rsid w:val="003E6EEF"/>
    <w:rsid w:val="003F01A3"/>
    <w:rsid w:val="003F0B2E"/>
    <w:rsid w:val="003F1214"/>
    <w:rsid w:val="003F143A"/>
    <w:rsid w:val="003F154A"/>
    <w:rsid w:val="003F1B7E"/>
    <w:rsid w:val="003F1BEF"/>
    <w:rsid w:val="003F1DA2"/>
    <w:rsid w:val="003F226F"/>
    <w:rsid w:val="003F2950"/>
    <w:rsid w:val="003F31A2"/>
    <w:rsid w:val="003F35C7"/>
    <w:rsid w:val="003F3857"/>
    <w:rsid w:val="003F3A73"/>
    <w:rsid w:val="003F3B24"/>
    <w:rsid w:val="003F40FC"/>
    <w:rsid w:val="003F4228"/>
    <w:rsid w:val="003F49AD"/>
    <w:rsid w:val="003F4C81"/>
    <w:rsid w:val="003F52F8"/>
    <w:rsid w:val="003F5DCC"/>
    <w:rsid w:val="003F6289"/>
    <w:rsid w:val="003F62AC"/>
    <w:rsid w:val="003F666D"/>
    <w:rsid w:val="003F684F"/>
    <w:rsid w:val="003F6A20"/>
    <w:rsid w:val="003F6E8E"/>
    <w:rsid w:val="003F709A"/>
    <w:rsid w:val="003F7C78"/>
    <w:rsid w:val="003F7E0D"/>
    <w:rsid w:val="0040057F"/>
    <w:rsid w:val="00400690"/>
    <w:rsid w:val="004012FB"/>
    <w:rsid w:val="004014F3"/>
    <w:rsid w:val="0040168E"/>
    <w:rsid w:val="00401A6A"/>
    <w:rsid w:val="00401AD3"/>
    <w:rsid w:val="004027DB"/>
    <w:rsid w:val="00402939"/>
    <w:rsid w:val="0040297E"/>
    <w:rsid w:val="00402B31"/>
    <w:rsid w:val="00403D5B"/>
    <w:rsid w:val="00404652"/>
    <w:rsid w:val="00404C2C"/>
    <w:rsid w:val="00404C3E"/>
    <w:rsid w:val="00404DD0"/>
    <w:rsid w:val="00405888"/>
    <w:rsid w:val="00405C6C"/>
    <w:rsid w:val="004064E6"/>
    <w:rsid w:val="00407256"/>
    <w:rsid w:val="004074A9"/>
    <w:rsid w:val="004074CE"/>
    <w:rsid w:val="00407583"/>
    <w:rsid w:val="00407851"/>
    <w:rsid w:val="00407EA1"/>
    <w:rsid w:val="00410416"/>
    <w:rsid w:val="00410B04"/>
    <w:rsid w:val="00410BE5"/>
    <w:rsid w:val="0041107E"/>
    <w:rsid w:val="004111BF"/>
    <w:rsid w:val="0041125B"/>
    <w:rsid w:val="00411623"/>
    <w:rsid w:val="00411C2E"/>
    <w:rsid w:val="004123CA"/>
    <w:rsid w:val="00412408"/>
    <w:rsid w:val="00412420"/>
    <w:rsid w:val="0041289C"/>
    <w:rsid w:val="0041296D"/>
    <w:rsid w:val="00412FA7"/>
    <w:rsid w:val="00413160"/>
    <w:rsid w:val="00413389"/>
    <w:rsid w:val="00413689"/>
    <w:rsid w:val="004137DC"/>
    <w:rsid w:val="00414141"/>
    <w:rsid w:val="00414151"/>
    <w:rsid w:val="0041428B"/>
    <w:rsid w:val="00414F10"/>
    <w:rsid w:val="00415355"/>
    <w:rsid w:val="00415F36"/>
    <w:rsid w:val="004164D9"/>
    <w:rsid w:val="00416619"/>
    <w:rsid w:val="00416673"/>
    <w:rsid w:val="004170F5"/>
    <w:rsid w:val="00417478"/>
    <w:rsid w:val="004175C6"/>
    <w:rsid w:val="00417F9E"/>
    <w:rsid w:val="00420C4B"/>
    <w:rsid w:val="0042100B"/>
    <w:rsid w:val="00421221"/>
    <w:rsid w:val="0042186A"/>
    <w:rsid w:val="00422072"/>
    <w:rsid w:val="00422991"/>
    <w:rsid w:val="00422E46"/>
    <w:rsid w:val="00422EEB"/>
    <w:rsid w:val="00422F35"/>
    <w:rsid w:val="00422FD5"/>
    <w:rsid w:val="004232D2"/>
    <w:rsid w:val="0042334F"/>
    <w:rsid w:val="00423926"/>
    <w:rsid w:val="00423A57"/>
    <w:rsid w:val="00423AEC"/>
    <w:rsid w:val="00423C8D"/>
    <w:rsid w:val="00423F99"/>
    <w:rsid w:val="0042411D"/>
    <w:rsid w:val="00424AFA"/>
    <w:rsid w:val="00425C0D"/>
    <w:rsid w:val="00425E09"/>
    <w:rsid w:val="0042605D"/>
    <w:rsid w:val="00426239"/>
    <w:rsid w:val="0042657F"/>
    <w:rsid w:val="00426BC9"/>
    <w:rsid w:val="0042714B"/>
    <w:rsid w:val="004271D2"/>
    <w:rsid w:val="004272DF"/>
    <w:rsid w:val="0042739F"/>
    <w:rsid w:val="004275CE"/>
    <w:rsid w:val="004306A4"/>
    <w:rsid w:val="00430ABF"/>
    <w:rsid w:val="004312AF"/>
    <w:rsid w:val="004312FC"/>
    <w:rsid w:val="0043178E"/>
    <w:rsid w:val="00431D76"/>
    <w:rsid w:val="00431DBD"/>
    <w:rsid w:val="00432173"/>
    <w:rsid w:val="0043263A"/>
    <w:rsid w:val="00432E33"/>
    <w:rsid w:val="00433240"/>
    <w:rsid w:val="004335E1"/>
    <w:rsid w:val="00433893"/>
    <w:rsid w:val="00433AAE"/>
    <w:rsid w:val="00433BA7"/>
    <w:rsid w:val="004341D7"/>
    <w:rsid w:val="004344BC"/>
    <w:rsid w:val="004355B0"/>
    <w:rsid w:val="00435F6E"/>
    <w:rsid w:val="00436ABD"/>
    <w:rsid w:val="004377F8"/>
    <w:rsid w:val="0044033E"/>
    <w:rsid w:val="00440AE3"/>
    <w:rsid w:val="00440DDE"/>
    <w:rsid w:val="00440EBF"/>
    <w:rsid w:val="0044165C"/>
    <w:rsid w:val="00441830"/>
    <w:rsid w:val="00441A8B"/>
    <w:rsid w:val="00441D49"/>
    <w:rsid w:val="0044203F"/>
    <w:rsid w:val="0044219D"/>
    <w:rsid w:val="00442684"/>
    <w:rsid w:val="00442C78"/>
    <w:rsid w:val="00442F5C"/>
    <w:rsid w:val="0044306B"/>
    <w:rsid w:val="0044311E"/>
    <w:rsid w:val="004432D4"/>
    <w:rsid w:val="0044331A"/>
    <w:rsid w:val="00443941"/>
    <w:rsid w:val="00444501"/>
    <w:rsid w:val="00444565"/>
    <w:rsid w:val="004447D1"/>
    <w:rsid w:val="004448E9"/>
    <w:rsid w:val="00444945"/>
    <w:rsid w:val="00444DA0"/>
    <w:rsid w:val="004456C3"/>
    <w:rsid w:val="00445731"/>
    <w:rsid w:val="004459A3"/>
    <w:rsid w:val="00445A16"/>
    <w:rsid w:val="00445CDA"/>
    <w:rsid w:val="00446780"/>
    <w:rsid w:val="00446C5D"/>
    <w:rsid w:val="00446DB4"/>
    <w:rsid w:val="00446DDC"/>
    <w:rsid w:val="004470E6"/>
    <w:rsid w:val="004476B1"/>
    <w:rsid w:val="00447852"/>
    <w:rsid w:val="004507B3"/>
    <w:rsid w:val="004509D0"/>
    <w:rsid w:val="00451185"/>
    <w:rsid w:val="00451E53"/>
    <w:rsid w:val="004522CB"/>
    <w:rsid w:val="0045230F"/>
    <w:rsid w:val="00452C05"/>
    <w:rsid w:val="00452E9F"/>
    <w:rsid w:val="00452F6B"/>
    <w:rsid w:val="0045303B"/>
    <w:rsid w:val="00453679"/>
    <w:rsid w:val="00454045"/>
    <w:rsid w:val="004543B3"/>
    <w:rsid w:val="0045454D"/>
    <w:rsid w:val="00454F16"/>
    <w:rsid w:val="00454FA9"/>
    <w:rsid w:val="00455567"/>
    <w:rsid w:val="0045592C"/>
    <w:rsid w:val="004562BF"/>
    <w:rsid w:val="004563F2"/>
    <w:rsid w:val="0045657F"/>
    <w:rsid w:val="004567F9"/>
    <w:rsid w:val="00456D12"/>
    <w:rsid w:val="00456E43"/>
    <w:rsid w:val="0045751A"/>
    <w:rsid w:val="004577B0"/>
    <w:rsid w:val="00457B14"/>
    <w:rsid w:val="004607FB"/>
    <w:rsid w:val="00460AFD"/>
    <w:rsid w:val="00460BCA"/>
    <w:rsid w:val="00460C41"/>
    <w:rsid w:val="0046162C"/>
    <w:rsid w:val="00461660"/>
    <w:rsid w:val="00461B2B"/>
    <w:rsid w:val="00461FF5"/>
    <w:rsid w:val="0046221B"/>
    <w:rsid w:val="00462546"/>
    <w:rsid w:val="004626F1"/>
    <w:rsid w:val="00462E51"/>
    <w:rsid w:val="00463120"/>
    <w:rsid w:val="00463142"/>
    <w:rsid w:val="0046320D"/>
    <w:rsid w:val="004632CB"/>
    <w:rsid w:val="0046334A"/>
    <w:rsid w:val="004633D6"/>
    <w:rsid w:val="0046348B"/>
    <w:rsid w:val="0046385E"/>
    <w:rsid w:val="00463DC8"/>
    <w:rsid w:val="00464757"/>
    <w:rsid w:val="00464840"/>
    <w:rsid w:val="00464B49"/>
    <w:rsid w:val="00464BD9"/>
    <w:rsid w:val="00464E81"/>
    <w:rsid w:val="00464FCE"/>
    <w:rsid w:val="00465201"/>
    <w:rsid w:val="0046550E"/>
    <w:rsid w:val="0046570B"/>
    <w:rsid w:val="00465BD2"/>
    <w:rsid w:val="00465D2D"/>
    <w:rsid w:val="00465EB5"/>
    <w:rsid w:val="004668FE"/>
    <w:rsid w:val="004669D8"/>
    <w:rsid w:val="00466BBC"/>
    <w:rsid w:val="00466CEA"/>
    <w:rsid w:val="004675A3"/>
    <w:rsid w:val="00467741"/>
    <w:rsid w:val="0047063F"/>
    <w:rsid w:val="00470901"/>
    <w:rsid w:val="00470A26"/>
    <w:rsid w:val="00470CD0"/>
    <w:rsid w:val="00470F50"/>
    <w:rsid w:val="00470FEE"/>
    <w:rsid w:val="00471275"/>
    <w:rsid w:val="00471336"/>
    <w:rsid w:val="00471512"/>
    <w:rsid w:val="00471744"/>
    <w:rsid w:val="00471CB8"/>
    <w:rsid w:val="004722A0"/>
    <w:rsid w:val="00472B0C"/>
    <w:rsid w:val="00472CAE"/>
    <w:rsid w:val="00472E0D"/>
    <w:rsid w:val="00472F51"/>
    <w:rsid w:val="00473248"/>
    <w:rsid w:val="004733DB"/>
    <w:rsid w:val="00473720"/>
    <w:rsid w:val="00473775"/>
    <w:rsid w:val="00473AE2"/>
    <w:rsid w:val="00473B1E"/>
    <w:rsid w:val="00473DC8"/>
    <w:rsid w:val="004746CA"/>
    <w:rsid w:val="00474B2F"/>
    <w:rsid w:val="00474CA3"/>
    <w:rsid w:val="00475263"/>
    <w:rsid w:val="0047552B"/>
    <w:rsid w:val="00475A98"/>
    <w:rsid w:val="004761B5"/>
    <w:rsid w:val="00476D31"/>
    <w:rsid w:val="00476F69"/>
    <w:rsid w:val="0047759A"/>
    <w:rsid w:val="00477A38"/>
    <w:rsid w:val="00477C7E"/>
    <w:rsid w:val="00477FA7"/>
    <w:rsid w:val="00480436"/>
    <w:rsid w:val="00481017"/>
    <w:rsid w:val="004816A7"/>
    <w:rsid w:val="00481A5F"/>
    <w:rsid w:val="00482707"/>
    <w:rsid w:val="00482BFC"/>
    <w:rsid w:val="00482EC5"/>
    <w:rsid w:val="00483514"/>
    <w:rsid w:val="004848A7"/>
    <w:rsid w:val="00484F9C"/>
    <w:rsid w:val="0048507A"/>
    <w:rsid w:val="004851CE"/>
    <w:rsid w:val="00485345"/>
    <w:rsid w:val="00485789"/>
    <w:rsid w:val="00486181"/>
    <w:rsid w:val="00486E40"/>
    <w:rsid w:val="00487416"/>
    <w:rsid w:val="0048794E"/>
    <w:rsid w:val="00490844"/>
    <w:rsid w:val="00490F6B"/>
    <w:rsid w:val="00491495"/>
    <w:rsid w:val="00491753"/>
    <w:rsid w:val="00491884"/>
    <w:rsid w:val="0049199D"/>
    <w:rsid w:val="00492199"/>
    <w:rsid w:val="00492481"/>
    <w:rsid w:val="004925B3"/>
    <w:rsid w:val="00493139"/>
    <w:rsid w:val="0049317C"/>
    <w:rsid w:val="00493F93"/>
    <w:rsid w:val="00493FDE"/>
    <w:rsid w:val="004941CF"/>
    <w:rsid w:val="0049434D"/>
    <w:rsid w:val="0049444B"/>
    <w:rsid w:val="004947AA"/>
    <w:rsid w:val="00494C0C"/>
    <w:rsid w:val="00494E5B"/>
    <w:rsid w:val="00495063"/>
    <w:rsid w:val="00495184"/>
    <w:rsid w:val="00495B1F"/>
    <w:rsid w:val="00495C61"/>
    <w:rsid w:val="00495D1C"/>
    <w:rsid w:val="004960B0"/>
    <w:rsid w:val="00496236"/>
    <w:rsid w:val="00497FF1"/>
    <w:rsid w:val="004A0181"/>
    <w:rsid w:val="004A0D13"/>
    <w:rsid w:val="004A0D4C"/>
    <w:rsid w:val="004A0D71"/>
    <w:rsid w:val="004A0F3E"/>
    <w:rsid w:val="004A13DA"/>
    <w:rsid w:val="004A1718"/>
    <w:rsid w:val="004A189F"/>
    <w:rsid w:val="004A1924"/>
    <w:rsid w:val="004A1B71"/>
    <w:rsid w:val="004A1E95"/>
    <w:rsid w:val="004A235F"/>
    <w:rsid w:val="004A35EC"/>
    <w:rsid w:val="004A44DC"/>
    <w:rsid w:val="004A4F77"/>
    <w:rsid w:val="004A5379"/>
    <w:rsid w:val="004A5811"/>
    <w:rsid w:val="004A582D"/>
    <w:rsid w:val="004A6113"/>
    <w:rsid w:val="004A6235"/>
    <w:rsid w:val="004A72E0"/>
    <w:rsid w:val="004A73BC"/>
    <w:rsid w:val="004A7713"/>
    <w:rsid w:val="004A7848"/>
    <w:rsid w:val="004A7AFD"/>
    <w:rsid w:val="004B008B"/>
    <w:rsid w:val="004B0566"/>
    <w:rsid w:val="004B061F"/>
    <w:rsid w:val="004B0C70"/>
    <w:rsid w:val="004B16F5"/>
    <w:rsid w:val="004B1AD9"/>
    <w:rsid w:val="004B1B92"/>
    <w:rsid w:val="004B1FB5"/>
    <w:rsid w:val="004B1FB8"/>
    <w:rsid w:val="004B22B1"/>
    <w:rsid w:val="004B27FD"/>
    <w:rsid w:val="004B3BBD"/>
    <w:rsid w:val="004B3D2F"/>
    <w:rsid w:val="004B3D84"/>
    <w:rsid w:val="004B4144"/>
    <w:rsid w:val="004B4745"/>
    <w:rsid w:val="004B4983"/>
    <w:rsid w:val="004B49B0"/>
    <w:rsid w:val="004B4AEB"/>
    <w:rsid w:val="004B4D8A"/>
    <w:rsid w:val="004B5ECD"/>
    <w:rsid w:val="004B65D1"/>
    <w:rsid w:val="004B72CE"/>
    <w:rsid w:val="004B7454"/>
    <w:rsid w:val="004B796F"/>
    <w:rsid w:val="004B7BB7"/>
    <w:rsid w:val="004C094E"/>
    <w:rsid w:val="004C0972"/>
    <w:rsid w:val="004C0B8F"/>
    <w:rsid w:val="004C0BDF"/>
    <w:rsid w:val="004C0F43"/>
    <w:rsid w:val="004C0F6B"/>
    <w:rsid w:val="004C1874"/>
    <w:rsid w:val="004C1BE2"/>
    <w:rsid w:val="004C1C71"/>
    <w:rsid w:val="004C1FBE"/>
    <w:rsid w:val="004C27C1"/>
    <w:rsid w:val="004C2CF8"/>
    <w:rsid w:val="004C3B32"/>
    <w:rsid w:val="004C3D4B"/>
    <w:rsid w:val="004C415C"/>
    <w:rsid w:val="004C4F0F"/>
    <w:rsid w:val="004C55B0"/>
    <w:rsid w:val="004C5685"/>
    <w:rsid w:val="004C5B38"/>
    <w:rsid w:val="004C5C98"/>
    <w:rsid w:val="004C6C15"/>
    <w:rsid w:val="004C6CA4"/>
    <w:rsid w:val="004C6D0B"/>
    <w:rsid w:val="004D0821"/>
    <w:rsid w:val="004D0CB2"/>
    <w:rsid w:val="004D166E"/>
    <w:rsid w:val="004D1A2E"/>
    <w:rsid w:val="004D1A67"/>
    <w:rsid w:val="004D1EBF"/>
    <w:rsid w:val="004D25DE"/>
    <w:rsid w:val="004D26B7"/>
    <w:rsid w:val="004D2C72"/>
    <w:rsid w:val="004D3798"/>
    <w:rsid w:val="004D3AA2"/>
    <w:rsid w:val="004D3E33"/>
    <w:rsid w:val="004D43F7"/>
    <w:rsid w:val="004D4550"/>
    <w:rsid w:val="004D50DC"/>
    <w:rsid w:val="004D521E"/>
    <w:rsid w:val="004D53A6"/>
    <w:rsid w:val="004D5695"/>
    <w:rsid w:val="004D57DD"/>
    <w:rsid w:val="004D57EB"/>
    <w:rsid w:val="004D5E2E"/>
    <w:rsid w:val="004D6481"/>
    <w:rsid w:val="004D6612"/>
    <w:rsid w:val="004D67DF"/>
    <w:rsid w:val="004D7A6E"/>
    <w:rsid w:val="004D7C16"/>
    <w:rsid w:val="004D7DD9"/>
    <w:rsid w:val="004E022D"/>
    <w:rsid w:val="004E02B4"/>
    <w:rsid w:val="004E02C5"/>
    <w:rsid w:val="004E03E1"/>
    <w:rsid w:val="004E08C6"/>
    <w:rsid w:val="004E0C5A"/>
    <w:rsid w:val="004E0D4B"/>
    <w:rsid w:val="004E0E7A"/>
    <w:rsid w:val="004E1122"/>
    <w:rsid w:val="004E1654"/>
    <w:rsid w:val="004E19A7"/>
    <w:rsid w:val="004E2179"/>
    <w:rsid w:val="004E2F2D"/>
    <w:rsid w:val="004E3951"/>
    <w:rsid w:val="004E43C0"/>
    <w:rsid w:val="004E447E"/>
    <w:rsid w:val="004E44DD"/>
    <w:rsid w:val="004E44DE"/>
    <w:rsid w:val="004E49C5"/>
    <w:rsid w:val="004E4E2A"/>
    <w:rsid w:val="004E4ED3"/>
    <w:rsid w:val="004E5544"/>
    <w:rsid w:val="004E58EF"/>
    <w:rsid w:val="004E69AA"/>
    <w:rsid w:val="004E6A98"/>
    <w:rsid w:val="004E6C54"/>
    <w:rsid w:val="004E7CFC"/>
    <w:rsid w:val="004E7F09"/>
    <w:rsid w:val="004F01EA"/>
    <w:rsid w:val="004F0665"/>
    <w:rsid w:val="004F1595"/>
    <w:rsid w:val="004F15E4"/>
    <w:rsid w:val="004F1CA6"/>
    <w:rsid w:val="004F1CB0"/>
    <w:rsid w:val="004F1F90"/>
    <w:rsid w:val="004F20F1"/>
    <w:rsid w:val="004F27CB"/>
    <w:rsid w:val="004F28B4"/>
    <w:rsid w:val="004F2F01"/>
    <w:rsid w:val="004F32EB"/>
    <w:rsid w:val="004F358D"/>
    <w:rsid w:val="004F35E2"/>
    <w:rsid w:val="004F3F65"/>
    <w:rsid w:val="004F52BA"/>
    <w:rsid w:val="004F580B"/>
    <w:rsid w:val="004F5E78"/>
    <w:rsid w:val="004F619B"/>
    <w:rsid w:val="004F62FF"/>
    <w:rsid w:val="004F6704"/>
    <w:rsid w:val="004F6AEE"/>
    <w:rsid w:val="004F6B9C"/>
    <w:rsid w:val="004F6CDA"/>
    <w:rsid w:val="004F7006"/>
    <w:rsid w:val="004F7141"/>
    <w:rsid w:val="004F71D7"/>
    <w:rsid w:val="004F7AF8"/>
    <w:rsid w:val="005005AA"/>
    <w:rsid w:val="00500869"/>
    <w:rsid w:val="00501022"/>
    <w:rsid w:val="005011AA"/>
    <w:rsid w:val="005012F9"/>
    <w:rsid w:val="005015AE"/>
    <w:rsid w:val="0050166B"/>
    <w:rsid w:val="005016C5"/>
    <w:rsid w:val="00501C70"/>
    <w:rsid w:val="00501D14"/>
    <w:rsid w:val="00501EB5"/>
    <w:rsid w:val="00501FA8"/>
    <w:rsid w:val="00502086"/>
    <w:rsid w:val="00502457"/>
    <w:rsid w:val="0050245F"/>
    <w:rsid w:val="005026B2"/>
    <w:rsid w:val="0050271C"/>
    <w:rsid w:val="005029AE"/>
    <w:rsid w:val="005029E9"/>
    <w:rsid w:val="00502B94"/>
    <w:rsid w:val="00502BA7"/>
    <w:rsid w:val="00502DD7"/>
    <w:rsid w:val="00503126"/>
    <w:rsid w:val="00503233"/>
    <w:rsid w:val="00503245"/>
    <w:rsid w:val="00503254"/>
    <w:rsid w:val="005034A8"/>
    <w:rsid w:val="005043E0"/>
    <w:rsid w:val="00504CCE"/>
    <w:rsid w:val="00504E06"/>
    <w:rsid w:val="00504E87"/>
    <w:rsid w:val="005052B0"/>
    <w:rsid w:val="00505454"/>
    <w:rsid w:val="0050597E"/>
    <w:rsid w:val="00505A03"/>
    <w:rsid w:val="00506264"/>
    <w:rsid w:val="005067BE"/>
    <w:rsid w:val="00506930"/>
    <w:rsid w:val="00506972"/>
    <w:rsid w:val="00506E75"/>
    <w:rsid w:val="00506E79"/>
    <w:rsid w:val="00507BE5"/>
    <w:rsid w:val="00507DF4"/>
    <w:rsid w:val="0051002F"/>
    <w:rsid w:val="00510157"/>
    <w:rsid w:val="00510245"/>
    <w:rsid w:val="0051123E"/>
    <w:rsid w:val="00511614"/>
    <w:rsid w:val="00512369"/>
    <w:rsid w:val="005124A3"/>
    <w:rsid w:val="005129AC"/>
    <w:rsid w:val="00512BCF"/>
    <w:rsid w:val="00512C31"/>
    <w:rsid w:val="005130E9"/>
    <w:rsid w:val="005132F5"/>
    <w:rsid w:val="00513E3F"/>
    <w:rsid w:val="005156D0"/>
    <w:rsid w:val="00515FCC"/>
    <w:rsid w:val="00516163"/>
    <w:rsid w:val="0051637F"/>
    <w:rsid w:val="00516612"/>
    <w:rsid w:val="00516A89"/>
    <w:rsid w:val="00516B4F"/>
    <w:rsid w:val="00516B61"/>
    <w:rsid w:val="00516D0F"/>
    <w:rsid w:val="00516EF0"/>
    <w:rsid w:val="00516F7B"/>
    <w:rsid w:val="00517000"/>
    <w:rsid w:val="00517241"/>
    <w:rsid w:val="005178F3"/>
    <w:rsid w:val="005179E2"/>
    <w:rsid w:val="00517CEF"/>
    <w:rsid w:val="005202C9"/>
    <w:rsid w:val="00520AFF"/>
    <w:rsid w:val="00520CF1"/>
    <w:rsid w:val="005210B8"/>
    <w:rsid w:val="0052127D"/>
    <w:rsid w:val="005215FA"/>
    <w:rsid w:val="005216F4"/>
    <w:rsid w:val="005217D5"/>
    <w:rsid w:val="005218C9"/>
    <w:rsid w:val="00521B09"/>
    <w:rsid w:val="00521D53"/>
    <w:rsid w:val="005227E6"/>
    <w:rsid w:val="00522DD9"/>
    <w:rsid w:val="00522E3B"/>
    <w:rsid w:val="00523898"/>
    <w:rsid w:val="00523B34"/>
    <w:rsid w:val="005240DE"/>
    <w:rsid w:val="005245E8"/>
    <w:rsid w:val="00524AC1"/>
    <w:rsid w:val="00524D1E"/>
    <w:rsid w:val="0052553E"/>
    <w:rsid w:val="0052582E"/>
    <w:rsid w:val="00525CBC"/>
    <w:rsid w:val="00525D72"/>
    <w:rsid w:val="00526518"/>
    <w:rsid w:val="00526B3D"/>
    <w:rsid w:val="00526C7A"/>
    <w:rsid w:val="005278B7"/>
    <w:rsid w:val="00527DE8"/>
    <w:rsid w:val="00527F13"/>
    <w:rsid w:val="00530FDD"/>
    <w:rsid w:val="00531D7B"/>
    <w:rsid w:val="00532379"/>
    <w:rsid w:val="005323B6"/>
    <w:rsid w:val="00532C51"/>
    <w:rsid w:val="00533860"/>
    <w:rsid w:val="005340B6"/>
    <w:rsid w:val="005347A5"/>
    <w:rsid w:val="00535476"/>
    <w:rsid w:val="0053558A"/>
    <w:rsid w:val="005356C0"/>
    <w:rsid w:val="005356E4"/>
    <w:rsid w:val="005357F4"/>
    <w:rsid w:val="00536B48"/>
    <w:rsid w:val="00537F7B"/>
    <w:rsid w:val="00540A45"/>
    <w:rsid w:val="00541C6E"/>
    <w:rsid w:val="0054216F"/>
    <w:rsid w:val="005421B7"/>
    <w:rsid w:val="0054254B"/>
    <w:rsid w:val="0054267A"/>
    <w:rsid w:val="00542C87"/>
    <w:rsid w:val="00544839"/>
    <w:rsid w:val="00544BB9"/>
    <w:rsid w:val="00544FFE"/>
    <w:rsid w:val="00545164"/>
    <w:rsid w:val="00545C27"/>
    <w:rsid w:val="00545F1A"/>
    <w:rsid w:val="005467B4"/>
    <w:rsid w:val="005470EE"/>
    <w:rsid w:val="005472DA"/>
    <w:rsid w:val="00547DD9"/>
    <w:rsid w:val="00550342"/>
    <w:rsid w:val="00550985"/>
    <w:rsid w:val="00550A32"/>
    <w:rsid w:val="00550C00"/>
    <w:rsid w:val="00550FB5"/>
    <w:rsid w:val="005511C5"/>
    <w:rsid w:val="005512E1"/>
    <w:rsid w:val="00552777"/>
    <w:rsid w:val="00552A73"/>
    <w:rsid w:val="00552BB0"/>
    <w:rsid w:val="005533E2"/>
    <w:rsid w:val="00553483"/>
    <w:rsid w:val="00553A85"/>
    <w:rsid w:val="00553F33"/>
    <w:rsid w:val="00553F4E"/>
    <w:rsid w:val="00554B0B"/>
    <w:rsid w:val="00554E0A"/>
    <w:rsid w:val="00554E43"/>
    <w:rsid w:val="00555354"/>
    <w:rsid w:val="00555C93"/>
    <w:rsid w:val="005560B3"/>
    <w:rsid w:val="005564AB"/>
    <w:rsid w:val="00556BDA"/>
    <w:rsid w:val="00556CA6"/>
    <w:rsid w:val="00556EE1"/>
    <w:rsid w:val="00556F5C"/>
    <w:rsid w:val="00557704"/>
    <w:rsid w:val="005614E3"/>
    <w:rsid w:val="00561728"/>
    <w:rsid w:val="00561821"/>
    <w:rsid w:val="00561835"/>
    <w:rsid w:val="00561E68"/>
    <w:rsid w:val="00562012"/>
    <w:rsid w:val="0056221F"/>
    <w:rsid w:val="005623BE"/>
    <w:rsid w:val="00562DC4"/>
    <w:rsid w:val="00563A48"/>
    <w:rsid w:val="00563DDE"/>
    <w:rsid w:val="005641DA"/>
    <w:rsid w:val="00564B0E"/>
    <w:rsid w:val="00564BB5"/>
    <w:rsid w:val="00565C50"/>
    <w:rsid w:val="005660D8"/>
    <w:rsid w:val="005661B7"/>
    <w:rsid w:val="00566EF6"/>
    <w:rsid w:val="005672CB"/>
    <w:rsid w:val="00567B85"/>
    <w:rsid w:val="00567F87"/>
    <w:rsid w:val="0057043B"/>
    <w:rsid w:val="005706A6"/>
    <w:rsid w:val="00570975"/>
    <w:rsid w:val="00570F91"/>
    <w:rsid w:val="005712D6"/>
    <w:rsid w:val="00572143"/>
    <w:rsid w:val="0057219A"/>
    <w:rsid w:val="00572391"/>
    <w:rsid w:val="005728B8"/>
    <w:rsid w:val="00572B08"/>
    <w:rsid w:val="005733C5"/>
    <w:rsid w:val="00573AF4"/>
    <w:rsid w:val="00573D4B"/>
    <w:rsid w:val="00573FE4"/>
    <w:rsid w:val="0057410F"/>
    <w:rsid w:val="005742FF"/>
    <w:rsid w:val="00574912"/>
    <w:rsid w:val="00574ACA"/>
    <w:rsid w:val="00574B8C"/>
    <w:rsid w:val="00575218"/>
    <w:rsid w:val="005755D6"/>
    <w:rsid w:val="0057620D"/>
    <w:rsid w:val="00576284"/>
    <w:rsid w:val="0057628E"/>
    <w:rsid w:val="00576452"/>
    <w:rsid w:val="00577267"/>
    <w:rsid w:val="00577C23"/>
    <w:rsid w:val="00577D86"/>
    <w:rsid w:val="005802F1"/>
    <w:rsid w:val="00580BEA"/>
    <w:rsid w:val="00580FBE"/>
    <w:rsid w:val="005813CE"/>
    <w:rsid w:val="005815A0"/>
    <w:rsid w:val="00581677"/>
    <w:rsid w:val="0058178C"/>
    <w:rsid w:val="00581864"/>
    <w:rsid w:val="005818A4"/>
    <w:rsid w:val="00581F1D"/>
    <w:rsid w:val="00583B8A"/>
    <w:rsid w:val="00583F07"/>
    <w:rsid w:val="00584BD2"/>
    <w:rsid w:val="00584EEB"/>
    <w:rsid w:val="00584F10"/>
    <w:rsid w:val="005853CA"/>
    <w:rsid w:val="00586870"/>
    <w:rsid w:val="00586C39"/>
    <w:rsid w:val="00587939"/>
    <w:rsid w:val="005879F2"/>
    <w:rsid w:val="0059091F"/>
    <w:rsid w:val="00590C47"/>
    <w:rsid w:val="00590F5D"/>
    <w:rsid w:val="00590F93"/>
    <w:rsid w:val="00591D31"/>
    <w:rsid w:val="00591FEB"/>
    <w:rsid w:val="005921AB"/>
    <w:rsid w:val="00592307"/>
    <w:rsid w:val="005923A8"/>
    <w:rsid w:val="00592AA3"/>
    <w:rsid w:val="00592EAF"/>
    <w:rsid w:val="005934D5"/>
    <w:rsid w:val="00593A2E"/>
    <w:rsid w:val="00593CB8"/>
    <w:rsid w:val="00593EB1"/>
    <w:rsid w:val="00593FD5"/>
    <w:rsid w:val="0059430B"/>
    <w:rsid w:val="005945BC"/>
    <w:rsid w:val="00594B17"/>
    <w:rsid w:val="0059520E"/>
    <w:rsid w:val="00595918"/>
    <w:rsid w:val="00595FB5"/>
    <w:rsid w:val="0059609B"/>
    <w:rsid w:val="0059639D"/>
    <w:rsid w:val="005967D0"/>
    <w:rsid w:val="00596981"/>
    <w:rsid w:val="005972C3"/>
    <w:rsid w:val="00597604"/>
    <w:rsid w:val="00597C50"/>
    <w:rsid w:val="00597D28"/>
    <w:rsid w:val="00597F38"/>
    <w:rsid w:val="00597F3C"/>
    <w:rsid w:val="00597F84"/>
    <w:rsid w:val="005A0203"/>
    <w:rsid w:val="005A0220"/>
    <w:rsid w:val="005A025E"/>
    <w:rsid w:val="005A06FA"/>
    <w:rsid w:val="005A0DE1"/>
    <w:rsid w:val="005A13D9"/>
    <w:rsid w:val="005A16E6"/>
    <w:rsid w:val="005A1F3B"/>
    <w:rsid w:val="005A1F73"/>
    <w:rsid w:val="005A21BD"/>
    <w:rsid w:val="005A384A"/>
    <w:rsid w:val="005A3C48"/>
    <w:rsid w:val="005A4983"/>
    <w:rsid w:val="005A4A04"/>
    <w:rsid w:val="005A50A1"/>
    <w:rsid w:val="005A5191"/>
    <w:rsid w:val="005A536D"/>
    <w:rsid w:val="005A5517"/>
    <w:rsid w:val="005A556C"/>
    <w:rsid w:val="005A5909"/>
    <w:rsid w:val="005A5E69"/>
    <w:rsid w:val="005A6BC0"/>
    <w:rsid w:val="005A756B"/>
    <w:rsid w:val="005A7CF2"/>
    <w:rsid w:val="005B0BAD"/>
    <w:rsid w:val="005B0FD1"/>
    <w:rsid w:val="005B1450"/>
    <w:rsid w:val="005B14D7"/>
    <w:rsid w:val="005B15BA"/>
    <w:rsid w:val="005B1992"/>
    <w:rsid w:val="005B1B2C"/>
    <w:rsid w:val="005B2036"/>
    <w:rsid w:val="005B21F9"/>
    <w:rsid w:val="005B22F3"/>
    <w:rsid w:val="005B2A91"/>
    <w:rsid w:val="005B2B33"/>
    <w:rsid w:val="005B2BB6"/>
    <w:rsid w:val="005B2CD4"/>
    <w:rsid w:val="005B2DCE"/>
    <w:rsid w:val="005B2EB6"/>
    <w:rsid w:val="005B3005"/>
    <w:rsid w:val="005B451D"/>
    <w:rsid w:val="005B609B"/>
    <w:rsid w:val="005B61A7"/>
    <w:rsid w:val="005B629A"/>
    <w:rsid w:val="005B6B67"/>
    <w:rsid w:val="005C01B8"/>
    <w:rsid w:val="005C039C"/>
    <w:rsid w:val="005C0631"/>
    <w:rsid w:val="005C064C"/>
    <w:rsid w:val="005C0E11"/>
    <w:rsid w:val="005C0FED"/>
    <w:rsid w:val="005C1215"/>
    <w:rsid w:val="005C131D"/>
    <w:rsid w:val="005C15EA"/>
    <w:rsid w:val="005C1647"/>
    <w:rsid w:val="005C19B6"/>
    <w:rsid w:val="005C282A"/>
    <w:rsid w:val="005C2894"/>
    <w:rsid w:val="005C2A8B"/>
    <w:rsid w:val="005C2DBB"/>
    <w:rsid w:val="005C333B"/>
    <w:rsid w:val="005C3608"/>
    <w:rsid w:val="005C38A2"/>
    <w:rsid w:val="005C3BEE"/>
    <w:rsid w:val="005C3C97"/>
    <w:rsid w:val="005C3D16"/>
    <w:rsid w:val="005C3D30"/>
    <w:rsid w:val="005C40F6"/>
    <w:rsid w:val="005C4127"/>
    <w:rsid w:val="005C448A"/>
    <w:rsid w:val="005C46A1"/>
    <w:rsid w:val="005C48F9"/>
    <w:rsid w:val="005C4B3D"/>
    <w:rsid w:val="005C5C1F"/>
    <w:rsid w:val="005C67EE"/>
    <w:rsid w:val="005C7FDC"/>
    <w:rsid w:val="005D05AD"/>
    <w:rsid w:val="005D0687"/>
    <w:rsid w:val="005D0772"/>
    <w:rsid w:val="005D08E0"/>
    <w:rsid w:val="005D0CCB"/>
    <w:rsid w:val="005D166E"/>
    <w:rsid w:val="005D167A"/>
    <w:rsid w:val="005D19B5"/>
    <w:rsid w:val="005D1D9D"/>
    <w:rsid w:val="005D22FC"/>
    <w:rsid w:val="005D2B42"/>
    <w:rsid w:val="005D314F"/>
    <w:rsid w:val="005D3B97"/>
    <w:rsid w:val="005D3C6F"/>
    <w:rsid w:val="005D40F9"/>
    <w:rsid w:val="005D437A"/>
    <w:rsid w:val="005D47DF"/>
    <w:rsid w:val="005D4D83"/>
    <w:rsid w:val="005D5203"/>
    <w:rsid w:val="005D56F5"/>
    <w:rsid w:val="005D5DD7"/>
    <w:rsid w:val="005D7009"/>
    <w:rsid w:val="005D7BDA"/>
    <w:rsid w:val="005D7F75"/>
    <w:rsid w:val="005E01FE"/>
    <w:rsid w:val="005E0619"/>
    <w:rsid w:val="005E0E05"/>
    <w:rsid w:val="005E19B6"/>
    <w:rsid w:val="005E240B"/>
    <w:rsid w:val="005E272B"/>
    <w:rsid w:val="005E30DC"/>
    <w:rsid w:val="005E3741"/>
    <w:rsid w:val="005E3870"/>
    <w:rsid w:val="005E3FA3"/>
    <w:rsid w:val="005E4068"/>
    <w:rsid w:val="005E432A"/>
    <w:rsid w:val="005E445A"/>
    <w:rsid w:val="005E4B48"/>
    <w:rsid w:val="005E5692"/>
    <w:rsid w:val="005E5D24"/>
    <w:rsid w:val="005E5EC9"/>
    <w:rsid w:val="005E5FA6"/>
    <w:rsid w:val="005E63D8"/>
    <w:rsid w:val="005E685B"/>
    <w:rsid w:val="005E6974"/>
    <w:rsid w:val="005E6C21"/>
    <w:rsid w:val="005E6FE6"/>
    <w:rsid w:val="005E7029"/>
    <w:rsid w:val="005E7D21"/>
    <w:rsid w:val="005F0714"/>
    <w:rsid w:val="005F1540"/>
    <w:rsid w:val="005F180E"/>
    <w:rsid w:val="005F1B0E"/>
    <w:rsid w:val="005F2178"/>
    <w:rsid w:val="005F3663"/>
    <w:rsid w:val="005F3CD1"/>
    <w:rsid w:val="005F3EAE"/>
    <w:rsid w:val="005F49C5"/>
    <w:rsid w:val="005F4F7D"/>
    <w:rsid w:val="005F5044"/>
    <w:rsid w:val="005F5C75"/>
    <w:rsid w:val="005F6793"/>
    <w:rsid w:val="005F6A0B"/>
    <w:rsid w:val="005F7216"/>
    <w:rsid w:val="005F7758"/>
    <w:rsid w:val="005F7AAB"/>
    <w:rsid w:val="005F7D24"/>
    <w:rsid w:val="00600044"/>
    <w:rsid w:val="00600F61"/>
    <w:rsid w:val="0060121D"/>
    <w:rsid w:val="0060166C"/>
    <w:rsid w:val="00601907"/>
    <w:rsid w:val="00601A62"/>
    <w:rsid w:val="00601E0C"/>
    <w:rsid w:val="00602E45"/>
    <w:rsid w:val="0060303B"/>
    <w:rsid w:val="00603729"/>
    <w:rsid w:val="006041E9"/>
    <w:rsid w:val="00604233"/>
    <w:rsid w:val="006047A8"/>
    <w:rsid w:val="006048BB"/>
    <w:rsid w:val="006048C6"/>
    <w:rsid w:val="00604961"/>
    <w:rsid w:val="0060666D"/>
    <w:rsid w:val="006067F2"/>
    <w:rsid w:val="00606E0C"/>
    <w:rsid w:val="00607095"/>
    <w:rsid w:val="0060732A"/>
    <w:rsid w:val="0060790A"/>
    <w:rsid w:val="006079BC"/>
    <w:rsid w:val="006079CA"/>
    <w:rsid w:val="00607C21"/>
    <w:rsid w:val="00607CAF"/>
    <w:rsid w:val="00610AD0"/>
    <w:rsid w:val="00610B27"/>
    <w:rsid w:val="00610D47"/>
    <w:rsid w:val="006110E4"/>
    <w:rsid w:val="00611DD9"/>
    <w:rsid w:val="0061213F"/>
    <w:rsid w:val="0061282C"/>
    <w:rsid w:val="006128AE"/>
    <w:rsid w:val="006131AC"/>
    <w:rsid w:val="00613395"/>
    <w:rsid w:val="0061379B"/>
    <w:rsid w:val="00613A7F"/>
    <w:rsid w:val="00613FDF"/>
    <w:rsid w:val="0061403E"/>
    <w:rsid w:val="006141DA"/>
    <w:rsid w:val="00614631"/>
    <w:rsid w:val="00614974"/>
    <w:rsid w:val="00614B65"/>
    <w:rsid w:val="00614C8F"/>
    <w:rsid w:val="00614F7B"/>
    <w:rsid w:val="0061523C"/>
    <w:rsid w:val="006155C3"/>
    <w:rsid w:val="00615706"/>
    <w:rsid w:val="00616817"/>
    <w:rsid w:val="0061704A"/>
    <w:rsid w:val="0061729A"/>
    <w:rsid w:val="006172E9"/>
    <w:rsid w:val="00617D69"/>
    <w:rsid w:val="00620191"/>
    <w:rsid w:val="006201BE"/>
    <w:rsid w:val="006202E1"/>
    <w:rsid w:val="00621213"/>
    <w:rsid w:val="0062172C"/>
    <w:rsid w:val="0062187C"/>
    <w:rsid w:val="00621BAC"/>
    <w:rsid w:val="00621BC0"/>
    <w:rsid w:val="00621C5B"/>
    <w:rsid w:val="006222AB"/>
    <w:rsid w:val="006222F4"/>
    <w:rsid w:val="006229FD"/>
    <w:rsid w:val="00622BBB"/>
    <w:rsid w:val="00622DEC"/>
    <w:rsid w:val="0062326B"/>
    <w:rsid w:val="00623A18"/>
    <w:rsid w:val="006252AE"/>
    <w:rsid w:val="00625442"/>
    <w:rsid w:val="006256C0"/>
    <w:rsid w:val="00625996"/>
    <w:rsid w:val="0062668E"/>
    <w:rsid w:val="00626984"/>
    <w:rsid w:val="00626EA7"/>
    <w:rsid w:val="00626FAB"/>
    <w:rsid w:val="00627EF7"/>
    <w:rsid w:val="00627F37"/>
    <w:rsid w:val="006300E8"/>
    <w:rsid w:val="00630EFB"/>
    <w:rsid w:val="006312A4"/>
    <w:rsid w:val="00631961"/>
    <w:rsid w:val="00631B35"/>
    <w:rsid w:val="00632C7C"/>
    <w:rsid w:val="00633A1F"/>
    <w:rsid w:val="00633E75"/>
    <w:rsid w:val="0063487A"/>
    <w:rsid w:val="006348BF"/>
    <w:rsid w:val="00635126"/>
    <w:rsid w:val="006358BB"/>
    <w:rsid w:val="00635DB8"/>
    <w:rsid w:val="00635DC7"/>
    <w:rsid w:val="006370DC"/>
    <w:rsid w:val="00637394"/>
    <w:rsid w:val="0063764D"/>
    <w:rsid w:val="00637B2E"/>
    <w:rsid w:val="00637C6D"/>
    <w:rsid w:val="00640198"/>
    <w:rsid w:val="006402BB"/>
    <w:rsid w:val="00640B40"/>
    <w:rsid w:val="00640B48"/>
    <w:rsid w:val="00640B77"/>
    <w:rsid w:val="00640FC9"/>
    <w:rsid w:val="00641312"/>
    <w:rsid w:val="00641976"/>
    <w:rsid w:val="00641F1E"/>
    <w:rsid w:val="00642748"/>
    <w:rsid w:val="00642869"/>
    <w:rsid w:val="00642AB7"/>
    <w:rsid w:val="006432A8"/>
    <w:rsid w:val="00643527"/>
    <w:rsid w:val="00643638"/>
    <w:rsid w:val="0064381D"/>
    <w:rsid w:val="00643AC3"/>
    <w:rsid w:val="00643B1A"/>
    <w:rsid w:val="0064482D"/>
    <w:rsid w:val="0064526C"/>
    <w:rsid w:val="006456C3"/>
    <w:rsid w:val="00645780"/>
    <w:rsid w:val="006457B4"/>
    <w:rsid w:val="00645C52"/>
    <w:rsid w:val="00645DFC"/>
    <w:rsid w:val="00646749"/>
    <w:rsid w:val="00646A36"/>
    <w:rsid w:val="0064752E"/>
    <w:rsid w:val="00647850"/>
    <w:rsid w:val="006479C2"/>
    <w:rsid w:val="00647A4B"/>
    <w:rsid w:val="00647CFC"/>
    <w:rsid w:val="006501A1"/>
    <w:rsid w:val="00650434"/>
    <w:rsid w:val="0065067F"/>
    <w:rsid w:val="0065077D"/>
    <w:rsid w:val="0065112A"/>
    <w:rsid w:val="006512B3"/>
    <w:rsid w:val="00651320"/>
    <w:rsid w:val="006514F5"/>
    <w:rsid w:val="0065199A"/>
    <w:rsid w:val="0065220C"/>
    <w:rsid w:val="006528CD"/>
    <w:rsid w:val="00652EAA"/>
    <w:rsid w:val="006530DE"/>
    <w:rsid w:val="00653250"/>
    <w:rsid w:val="00653A83"/>
    <w:rsid w:val="00654179"/>
    <w:rsid w:val="00654AEF"/>
    <w:rsid w:val="006553B9"/>
    <w:rsid w:val="006554C0"/>
    <w:rsid w:val="00655988"/>
    <w:rsid w:val="006573A3"/>
    <w:rsid w:val="0065764C"/>
    <w:rsid w:val="006577ED"/>
    <w:rsid w:val="0065782A"/>
    <w:rsid w:val="00660FFE"/>
    <w:rsid w:val="00661066"/>
    <w:rsid w:val="00661BDC"/>
    <w:rsid w:val="00661C65"/>
    <w:rsid w:val="00662483"/>
    <w:rsid w:val="00662887"/>
    <w:rsid w:val="0066343D"/>
    <w:rsid w:val="00664423"/>
    <w:rsid w:val="0066457D"/>
    <w:rsid w:val="00664613"/>
    <w:rsid w:val="006646A1"/>
    <w:rsid w:val="00664779"/>
    <w:rsid w:val="00664C4F"/>
    <w:rsid w:val="00664D77"/>
    <w:rsid w:val="00665307"/>
    <w:rsid w:val="00665AF8"/>
    <w:rsid w:val="00665B3F"/>
    <w:rsid w:val="00665F88"/>
    <w:rsid w:val="006661FF"/>
    <w:rsid w:val="00666696"/>
    <w:rsid w:val="00666821"/>
    <w:rsid w:val="00666997"/>
    <w:rsid w:val="00666B2D"/>
    <w:rsid w:val="00667292"/>
    <w:rsid w:val="0066753E"/>
    <w:rsid w:val="00667AE0"/>
    <w:rsid w:val="006701AF"/>
    <w:rsid w:val="006703FD"/>
    <w:rsid w:val="00670945"/>
    <w:rsid w:val="00670EE4"/>
    <w:rsid w:val="006712BC"/>
    <w:rsid w:val="00671319"/>
    <w:rsid w:val="00671C96"/>
    <w:rsid w:val="00671F43"/>
    <w:rsid w:val="00672294"/>
    <w:rsid w:val="00672B9F"/>
    <w:rsid w:val="0067335B"/>
    <w:rsid w:val="00673676"/>
    <w:rsid w:val="006738D0"/>
    <w:rsid w:val="00674373"/>
    <w:rsid w:val="006743F5"/>
    <w:rsid w:val="006745A4"/>
    <w:rsid w:val="006745CF"/>
    <w:rsid w:val="0067487B"/>
    <w:rsid w:val="00674B23"/>
    <w:rsid w:val="00674E60"/>
    <w:rsid w:val="00675129"/>
    <w:rsid w:val="0067529C"/>
    <w:rsid w:val="00675519"/>
    <w:rsid w:val="00675756"/>
    <w:rsid w:val="00675B3C"/>
    <w:rsid w:val="00675D19"/>
    <w:rsid w:val="0067604B"/>
    <w:rsid w:val="00676685"/>
    <w:rsid w:val="00676A8F"/>
    <w:rsid w:val="00676A9A"/>
    <w:rsid w:val="00676E08"/>
    <w:rsid w:val="00677E4D"/>
    <w:rsid w:val="006800F3"/>
    <w:rsid w:val="00680403"/>
    <w:rsid w:val="006808BF"/>
    <w:rsid w:val="006808FD"/>
    <w:rsid w:val="00680EDB"/>
    <w:rsid w:val="0068123B"/>
    <w:rsid w:val="00681324"/>
    <w:rsid w:val="00681769"/>
    <w:rsid w:val="00682216"/>
    <w:rsid w:val="00682393"/>
    <w:rsid w:val="00682E53"/>
    <w:rsid w:val="00682F66"/>
    <w:rsid w:val="006838A0"/>
    <w:rsid w:val="006839CC"/>
    <w:rsid w:val="00683A94"/>
    <w:rsid w:val="006846E3"/>
    <w:rsid w:val="00684C24"/>
    <w:rsid w:val="0068522D"/>
    <w:rsid w:val="006855D4"/>
    <w:rsid w:val="00685C52"/>
    <w:rsid w:val="00686686"/>
    <w:rsid w:val="00686CCE"/>
    <w:rsid w:val="00686CD7"/>
    <w:rsid w:val="006875A1"/>
    <w:rsid w:val="0068765F"/>
    <w:rsid w:val="00687D37"/>
    <w:rsid w:val="00691EF0"/>
    <w:rsid w:val="0069223C"/>
    <w:rsid w:val="00692327"/>
    <w:rsid w:val="00692642"/>
    <w:rsid w:val="0069270B"/>
    <w:rsid w:val="006927D7"/>
    <w:rsid w:val="00692AF3"/>
    <w:rsid w:val="00692E28"/>
    <w:rsid w:val="00693A6D"/>
    <w:rsid w:val="00693D52"/>
    <w:rsid w:val="00693FA6"/>
    <w:rsid w:val="00694176"/>
    <w:rsid w:val="00694E5E"/>
    <w:rsid w:val="00695389"/>
    <w:rsid w:val="00695E25"/>
    <w:rsid w:val="00696921"/>
    <w:rsid w:val="00696AB5"/>
    <w:rsid w:val="00696C77"/>
    <w:rsid w:val="00696FFF"/>
    <w:rsid w:val="00697459"/>
    <w:rsid w:val="006979D4"/>
    <w:rsid w:val="006A0130"/>
    <w:rsid w:val="006A0133"/>
    <w:rsid w:val="006A046B"/>
    <w:rsid w:val="006A0473"/>
    <w:rsid w:val="006A0C32"/>
    <w:rsid w:val="006A10AD"/>
    <w:rsid w:val="006A1652"/>
    <w:rsid w:val="006A16E8"/>
    <w:rsid w:val="006A1739"/>
    <w:rsid w:val="006A186E"/>
    <w:rsid w:val="006A1B8C"/>
    <w:rsid w:val="006A2668"/>
    <w:rsid w:val="006A27C7"/>
    <w:rsid w:val="006A3067"/>
    <w:rsid w:val="006A3300"/>
    <w:rsid w:val="006A3973"/>
    <w:rsid w:val="006A4382"/>
    <w:rsid w:val="006A45DD"/>
    <w:rsid w:val="006A4960"/>
    <w:rsid w:val="006A4982"/>
    <w:rsid w:val="006A53F2"/>
    <w:rsid w:val="006A5491"/>
    <w:rsid w:val="006A60BA"/>
    <w:rsid w:val="006A710E"/>
    <w:rsid w:val="006B0249"/>
    <w:rsid w:val="006B052C"/>
    <w:rsid w:val="006B0D57"/>
    <w:rsid w:val="006B0FE9"/>
    <w:rsid w:val="006B181B"/>
    <w:rsid w:val="006B2074"/>
    <w:rsid w:val="006B26AD"/>
    <w:rsid w:val="006B281A"/>
    <w:rsid w:val="006B2CFD"/>
    <w:rsid w:val="006B2E75"/>
    <w:rsid w:val="006B2FDD"/>
    <w:rsid w:val="006B33E5"/>
    <w:rsid w:val="006B3F77"/>
    <w:rsid w:val="006B47C3"/>
    <w:rsid w:val="006B4A0F"/>
    <w:rsid w:val="006B4B6B"/>
    <w:rsid w:val="006B52D5"/>
    <w:rsid w:val="006B5FCD"/>
    <w:rsid w:val="006B640F"/>
    <w:rsid w:val="006B65DE"/>
    <w:rsid w:val="006B68DE"/>
    <w:rsid w:val="006B7801"/>
    <w:rsid w:val="006B7CAE"/>
    <w:rsid w:val="006C017A"/>
    <w:rsid w:val="006C031C"/>
    <w:rsid w:val="006C07FE"/>
    <w:rsid w:val="006C1042"/>
    <w:rsid w:val="006C1120"/>
    <w:rsid w:val="006C156C"/>
    <w:rsid w:val="006C1976"/>
    <w:rsid w:val="006C3F06"/>
    <w:rsid w:val="006C3FCA"/>
    <w:rsid w:val="006C46AB"/>
    <w:rsid w:val="006C47B9"/>
    <w:rsid w:val="006C4818"/>
    <w:rsid w:val="006C4D77"/>
    <w:rsid w:val="006C53C6"/>
    <w:rsid w:val="006C590A"/>
    <w:rsid w:val="006C5C52"/>
    <w:rsid w:val="006C5CC3"/>
    <w:rsid w:val="006C69A9"/>
    <w:rsid w:val="006C6A6F"/>
    <w:rsid w:val="006C6A7E"/>
    <w:rsid w:val="006C6C70"/>
    <w:rsid w:val="006C71AB"/>
    <w:rsid w:val="006D062B"/>
    <w:rsid w:val="006D116C"/>
    <w:rsid w:val="006D1FEA"/>
    <w:rsid w:val="006D23C0"/>
    <w:rsid w:val="006D241A"/>
    <w:rsid w:val="006D2D36"/>
    <w:rsid w:val="006D2E6C"/>
    <w:rsid w:val="006D2F44"/>
    <w:rsid w:val="006D3460"/>
    <w:rsid w:val="006D363B"/>
    <w:rsid w:val="006D3CD0"/>
    <w:rsid w:val="006D3D57"/>
    <w:rsid w:val="006D40FF"/>
    <w:rsid w:val="006D4334"/>
    <w:rsid w:val="006D4641"/>
    <w:rsid w:val="006D46C5"/>
    <w:rsid w:val="006D4BED"/>
    <w:rsid w:val="006D5089"/>
    <w:rsid w:val="006D6439"/>
    <w:rsid w:val="006D67BD"/>
    <w:rsid w:val="006D6983"/>
    <w:rsid w:val="006D6AB8"/>
    <w:rsid w:val="006D6B38"/>
    <w:rsid w:val="006D6D76"/>
    <w:rsid w:val="006D6DFE"/>
    <w:rsid w:val="006D71AD"/>
    <w:rsid w:val="006D759D"/>
    <w:rsid w:val="006D76A2"/>
    <w:rsid w:val="006D7DA9"/>
    <w:rsid w:val="006E0079"/>
    <w:rsid w:val="006E02AB"/>
    <w:rsid w:val="006E080D"/>
    <w:rsid w:val="006E0CB3"/>
    <w:rsid w:val="006E11A5"/>
    <w:rsid w:val="006E1501"/>
    <w:rsid w:val="006E199F"/>
    <w:rsid w:val="006E1C70"/>
    <w:rsid w:val="006E1CD6"/>
    <w:rsid w:val="006E2E29"/>
    <w:rsid w:val="006E2F4D"/>
    <w:rsid w:val="006E2F9B"/>
    <w:rsid w:val="006E34C3"/>
    <w:rsid w:val="006E35D5"/>
    <w:rsid w:val="006E3E03"/>
    <w:rsid w:val="006E4200"/>
    <w:rsid w:val="006E45E3"/>
    <w:rsid w:val="006E4798"/>
    <w:rsid w:val="006E521C"/>
    <w:rsid w:val="006E57A4"/>
    <w:rsid w:val="006E5B25"/>
    <w:rsid w:val="006E5BF6"/>
    <w:rsid w:val="006E6252"/>
    <w:rsid w:val="006E6D14"/>
    <w:rsid w:val="006E6D2D"/>
    <w:rsid w:val="006E6E3C"/>
    <w:rsid w:val="006E74EF"/>
    <w:rsid w:val="006E7F6B"/>
    <w:rsid w:val="006F009F"/>
    <w:rsid w:val="006F11FD"/>
    <w:rsid w:val="006F1F2C"/>
    <w:rsid w:val="006F29D6"/>
    <w:rsid w:val="006F2ADB"/>
    <w:rsid w:val="006F377C"/>
    <w:rsid w:val="006F3B99"/>
    <w:rsid w:val="006F3D27"/>
    <w:rsid w:val="006F40A0"/>
    <w:rsid w:val="006F4956"/>
    <w:rsid w:val="006F4CEC"/>
    <w:rsid w:val="006F51BE"/>
    <w:rsid w:val="006F5785"/>
    <w:rsid w:val="006F591C"/>
    <w:rsid w:val="006F5E50"/>
    <w:rsid w:val="006F66B6"/>
    <w:rsid w:val="006F7438"/>
    <w:rsid w:val="006F74E8"/>
    <w:rsid w:val="006F7858"/>
    <w:rsid w:val="006F7902"/>
    <w:rsid w:val="006F7D52"/>
    <w:rsid w:val="007001FE"/>
    <w:rsid w:val="007007E1"/>
    <w:rsid w:val="00700993"/>
    <w:rsid w:val="00700D1B"/>
    <w:rsid w:val="00701E27"/>
    <w:rsid w:val="007025C4"/>
    <w:rsid w:val="00702A13"/>
    <w:rsid w:val="0070349A"/>
    <w:rsid w:val="00703C67"/>
    <w:rsid w:val="00703D97"/>
    <w:rsid w:val="0070423A"/>
    <w:rsid w:val="00704293"/>
    <w:rsid w:val="0070489E"/>
    <w:rsid w:val="00705869"/>
    <w:rsid w:val="00705E2C"/>
    <w:rsid w:val="00705EE2"/>
    <w:rsid w:val="007063DF"/>
    <w:rsid w:val="007064AD"/>
    <w:rsid w:val="00706C56"/>
    <w:rsid w:val="00706DEC"/>
    <w:rsid w:val="00706E1F"/>
    <w:rsid w:val="00706E2A"/>
    <w:rsid w:val="00707CE3"/>
    <w:rsid w:val="00707D86"/>
    <w:rsid w:val="00707F8D"/>
    <w:rsid w:val="00710299"/>
    <w:rsid w:val="0071080B"/>
    <w:rsid w:val="00710BE5"/>
    <w:rsid w:val="00710E5C"/>
    <w:rsid w:val="00710FCB"/>
    <w:rsid w:val="00711001"/>
    <w:rsid w:val="00711296"/>
    <w:rsid w:val="00711A2F"/>
    <w:rsid w:val="00711AA5"/>
    <w:rsid w:val="00711B1F"/>
    <w:rsid w:val="00711C56"/>
    <w:rsid w:val="00711E92"/>
    <w:rsid w:val="007120E5"/>
    <w:rsid w:val="00712177"/>
    <w:rsid w:val="00712321"/>
    <w:rsid w:val="00712488"/>
    <w:rsid w:val="007128E0"/>
    <w:rsid w:val="00712929"/>
    <w:rsid w:val="007131C2"/>
    <w:rsid w:val="007133E2"/>
    <w:rsid w:val="00713733"/>
    <w:rsid w:val="007139E9"/>
    <w:rsid w:val="00713DA6"/>
    <w:rsid w:val="00713F96"/>
    <w:rsid w:val="00714006"/>
    <w:rsid w:val="00714253"/>
    <w:rsid w:val="007144A1"/>
    <w:rsid w:val="007146C8"/>
    <w:rsid w:val="00714926"/>
    <w:rsid w:val="00714B14"/>
    <w:rsid w:val="0071619B"/>
    <w:rsid w:val="00716BF9"/>
    <w:rsid w:val="00716ECB"/>
    <w:rsid w:val="00717186"/>
    <w:rsid w:val="00717910"/>
    <w:rsid w:val="00720F62"/>
    <w:rsid w:val="0072122E"/>
    <w:rsid w:val="00721AA3"/>
    <w:rsid w:val="0072223B"/>
    <w:rsid w:val="00722C02"/>
    <w:rsid w:val="00722F85"/>
    <w:rsid w:val="007234DA"/>
    <w:rsid w:val="00723726"/>
    <w:rsid w:val="00723826"/>
    <w:rsid w:val="00723945"/>
    <w:rsid w:val="00723A7B"/>
    <w:rsid w:val="00723EC2"/>
    <w:rsid w:val="007245CE"/>
    <w:rsid w:val="00724F40"/>
    <w:rsid w:val="007254E6"/>
    <w:rsid w:val="00725A91"/>
    <w:rsid w:val="007263A4"/>
    <w:rsid w:val="00726649"/>
    <w:rsid w:val="00726C60"/>
    <w:rsid w:val="00726DB8"/>
    <w:rsid w:val="00726F1F"/>
    <w:rsid w:val="00726F62"/>
    <w:rsid w:val="00727018"/>
    <w:rsid w:val="0072795A"/>
    <w:rsid w:val="00727D67"/>
    <w:rsid w:val="00727F22"/>
    <w:rsid w:val="007300B7"/>
    <w:rsid w:val="00730AA6"/>
    <w:rsid w:val="00730D5A"/>
    <w:rsid w:val="0073107B"/>
    <w:rsid w:val="00731235"/>
    <w:rsid w:val="007312B0"/>
    <w:rsid w:val="00731848"/>
    <w:rsid w:val="007323A1"/>
    <w:rsid w:val="0073245F"/>
    <w:rsid w:val="0073247F"/>
    <w:rsid w:val="00732553"/>
    <w:rsid w:val="00732802"/>
    <w:rsid w:val="00732A20"/>
    <w:rsid w:val="007333A2"/>
    <w:rsid w:val="00733AB7"/>
    <w:rsid w:val="00733C0F"/>
    <w:rsid w:val="00733F7F"/>
    <w:rsid w:val="00734072"/>
    <w:rsid w:val="007341EB"/>
    <w:rsid w:val="007341EC"/>
    <w:rsid w:val="00734B8E"/>
    <w:rsid w:val="00734BBB"/>
    <w:rsid w:val="00734F85"/>
    <w:rsid w:val="00734FEB"/>
    <w:rsid w:val="00735014"/>
    <w:rsid w:val="00735625"/>
    <w:rsid w:val="0073562F"/>
    <w:rsid w:val="007359AB"/>
    <w:rsid w:val="00735A8E"/>
    <w:rsid w:val="00735FB5"/>
    <w:rsid w:val="007367E5"/>
    <w:rsid w:val="00736994"/>
    <w:rsid w:val="00736A8D"/>
    <w:rsid w:val="007375B2"/>
    <w:rsid w:val="0074008A"/>
    <w:rsid w:val="00740398"/>
    <w:rsid w:val="007405E6"/>
    <w:rsid w:val="00740AFC"/>
    <w:rsid w:val="00740ED4"/>
    <w:rsid w:val="00740F11"/>
    <w:rsid w:val="007412E8"/>
    <w:rsid w:val="0074295A"/>
    <w:rsid w:val="00742B6F"/>
    <w:rsid w:val="00742BA5"/>
    <w:rsid w:val="007435A7"/>
    <w:rsid w:val="00743603"/>
    <w:rsid w:val="007440C8"/>
    <w:rsid w:val="0074498D"/>
    <w:rsid w:val="00744B0C"/>
    <w:rsid w:val="00745875"/>
    <w:rsid w:val="00745F74"/>
    <w:rsid w:val="00746678"/>
    <w:rsid w:val="00746C52"/>
    <w:rsid w:val="00747458"/>
    <w:rsid w:val="00747572"/>
    <w:rsid w:val="007476CA"/>
    <w:rsid w:val="0075009D"/>
    <w:rsid w:val="00750436"/>
    <w:rsid w:val="00750D4D"/>
    <w:rsid w:val="00751652"/>
    <w:rsid w:val="0075205F"/>
    <w:rsid w:val="00752531"/>
    <w:rsid w:val="00752CC2"/>
    <w:rsid w:val="00752FA1"/>
    <w:rsid w:val="0075338C"/>
    <w:rsid w:val="0075397F"/>
    <w:rsid w:val="00753981"/>
    <w:rsid w:val="00753ACD"/>
    <w:rsid w:val="00753B0E"/>
    <w:rsid w:val="00753E8B"/>
    <w:rsid w:val="00754C4F"/>
    <w:rsid w:val="007552C0"/>
    <w:rsid w:val="0075568D"/>
    <w:rsid w:val="00755C3C"/>
    <w:rsid w:val="00755CAE"/>
    <w:rsid w:val="007561E4"/>
    <w:rsid w:val="0075637F"/>
    <w:rsid w:val="00756BD0"/>
    <w:rsid w:val="007572D1"/>
    <w:rsid w:val="0075731C"/>
    <w:rsid w:val="0075743E"/>
    <w:rsid w:val="00757638"/>
    <w:rsid w:val="0075764A"/>
    <w:rsid w:val="00757938"/>
    <w:rsid w:val="0076032B"/>
    <w:rsid w:val="00760405"/>
    <w:rsid w:val="00760801"/>
    <w:rsid w:val="007608C5"/>
    <w:rsid w:val="00760CEE"/>
    <w:rsid w:val="007619FB"/>
    <w:rsid w:val="00761C80"/>
    <w:rsid w:val="00762075"/>
    <w:rsid w:val="0076222B"/>
    <w:rsid w:val="0076288D"/>
    <w:rsid w:val="00762EC6"/>
    <w:rsid w:val="00762F9E"/>
    <w:rsid w:val="007640FD"/>
    <w:rsid w:val="007645A4"/>
    <w:rsid w:val="00764B91"/>
    <w:rsid w:val="007654A2"/>
    <w:rsid w:val="0076560D"/>
    <w:rsid w:val="00765A99"/>
    <w:rsid w:val="00765FC7"/>
    <w:rsid w:val="00766231"/>
    <w:rsid w:val="007664EE"/>
    <w:rsid w:val="0076653C"/>
    <w:rsid w:val="00766A2C"/>
    <w:rsid w:val="00766B2D"/>
    <w:rsid w:val="00767E2B"/>
    <w:rsid w:val="0077014B"/>
    <w:rsid w:val="00770381"/>
    <w:rsid w:val="007708A1"/>
    <w:rsid w:val="00770A33"/>
    <w:rsid w:val="00770D79"/>
    <w:rsid w:val="00771451"/>
    <w:rsid w:val="0077190F"/>
    <w:rsid w:val="0077191C"/>
    <w:rsid w:val="00771B67"/>
    <w:rsid w:val="007726D9"/>
    <w:rsid w:val="007727D9"/>
    <w:rsid w:val="00772F40"/>
    <w:rsid w:val="007736CD"/>
    <w:rsid w:val="00773A50"/>
    <w:rsid w:val="00773D60"/>
    <w:rsid w:val="0077422B"/>
    <w:rsid w:val="00774401"/>
    <w:rsid w:val="00774465"/>
    <w:rsid w:val="0077493A"/>
    <w:rsid w:val="0077500A"/>
    <w:rsid w:val="007755A3"/>
    <w:rsid w:val="007757F5"/>
    <w:rsid w:val="0077597E"/>
    <w:rsid w:val="00775AC0"/>
    <w:rsid w:val="00775DE3"/>
    <w:rsid w:val="0077603E"/>
    <w:rsid w:val="00776865"/>
    <w:rsid w:val="007768E0"/>
    <w:rsid w:val="007774CB"/>
    <w:rsid w:val="007801C2"/>
    <w:rsid w:val="0078182E"/>
    <w:rsid w:val="0078195A"/>
    <w:rsid w:val="00781B4E"/>
    <w:rsid w:val="00781BD7"/>
    <w:rsid w:val="00781EA1"/>
    <w:rsid w:val="00781F3D"/>
    <w:rsid w:val="00782458"/>
    <w:rsid w:val="00782540"/>
    <w:rsid w:val="007829C8"/>
    <w:rsid w:val="00782BD2"/>
    <w:rsid w:val="00782BE9"/>
    <w:rsid w:val="00782C77"/>
    <w:rsid w:val="00783506"/>
    <w:rsid w:val="0078389B"/>
    <w:rsid w:val="00783AF9"/>
    <w:rsid w:val="00783D45"/>
    <w:rsid w:val="00785278"/>
    <w:rsid w:val="007858E9"/>
    <w:rsid w:val="00785F8C"/>
    <w:rsid w:val="00785FD9"/>
    <w:rsid w:val="007866D1"/>
    <w:rsid w:val="007869FF"/>
    <w:rsid w:val="0078764B"/>
    <w:rsid w:val="00787BB4"/>
    <w:rsid w:val="0079048D"/>
    <w:rsid w:val="0079098F"/>
    <w:rsid w:val="00790F18"/>
    <w:rsid w:val="00791623"/>
    <w:rsid w:val="007916A3"/>
    <w:rsid w:val="00791E01"/>
    <w:rsid w:val="00792A0A"/>
    <w:rsid w:val="00792BA8"/>
    <w:rsid w:val="00792BC2"/>
    <w:rsid w:val="00792CF2"/>
    <w:rsid w:val="0079344F"/>
    <w:rsid w:val="00794251"/>
    <w:rsid w:val="007943A7"/>
    <w:rsid w:val="00794BA7"/>
    <w:rsid w:val="00794E6A"/>
    <w:rsid w:val="0079522F"/>
    <w:rsid w:val="007958DA"/>
    <w:rsid w:val="00795CBB"/>
    <w:rsid w:val="00795D9C"/>
    <w:rsid w:val="00796ABF"/>
    <w:rsid w:val="00796D91"/>
    <w:rsid w:val="00797A68"/>
    <w:rsid w:val="00797F64"/>
    <w:rsid w:val="00797F7E"/>
    <w:rsid w:val="00797FD7"/>
    <w:rsid w:val="007A08C1"/>
    <w:rsid w:val="007A0AEF"/>
    <w:rsid w:val="007A12A3"/>
    <w:rsid w:val="007A12D9"/>
    <w:rsid w:val="007A2062"/>
    <w:rsid w:val="007A2553"/>
    <w:rsid w:val="007A2796"/>
    <w:rsid w:val="007A2BC2"/>
    <w:rsid w:val="007A30DE"/>
    <w:rsid w:val="007A3171"/>
    <w:rsid w:val="007A337E"/>
    <w:rsid w:val="007A365A"/>
    <w:rsid w:val="007A385A"/>
    <w:rsid w:val="007A38B8"/>
    <w:rsid w:val="007A38EC"/>
    <w:rsid w:val="007A421F"/>
    <w:rsid w:val="007A4610"/>
    <w:rsid w:val="007A494B"/>
    <w:rsid w:val="007A51F2"/>
    <w:rsid w:val="007A549D"/>
    <w:rsid w:val="007A55BC"/>
    <w:rsid w:val="007A57E1"/>
    <w:rsid w:val="007A5BB5"/>
    <w:rsid w:val="007A5D43"/>
    <w:rsid w:val="007A5EF4"/>
    <w:rsid w:val="007A5FA8"/>
    <w:rsid w:val="007A6293"/>
    <w:rsid w:val="007A6DC6"/>
    <w:rsid w:val="007A77B3"/>
    <w:rsid w:val="007A7A27"/>
    <w:rsid w:val="007A7E6F"/>
    <w:rsid w:val="007A7EC9"/>
    <w:rsid w:val="007B0602"/>
    <w:rsid w:val="007B0BB1"/>
    <w:rsid w:val="007B0FEE"/>
    <w:rsid w:val="007B12B3"/>
    <w:rsid w:val="007B1690"/>
    <w:rsid w:val="007B1C79"/>
    <w:rsid w:val="007B201C"/>
    <w:rsid w:val="007B20E2"/>
    <w:rsid w:val="007B247C"/>
    <w:rsid w:val="007B2991"/>
    <w:rsid w:val="007B2B5C"/>
    <w:rsid w:val="007B2C3B"/>
    <w:rsid w:val="007B2DDF"/>
    <w:rsid w:val="007B30E5"/>
    <w:rsid w:val="007B3760"/>
    <w:rsid w:val="007B3A10"/>
    <w:rsid w:val="007B3E8B"/>
    <w:rsid w:val="007B426F"/>
    <w:rsid w:val="007B480E"/>
    <w:rsid w:val="007B486D"/>
    <w:rsid w:val="007B4BCE"/>
    <w:rsid w:val="007B4D64"/>
    <w:rsid w:val="007B56AA"/>
    <w:rsid w:val="007B580E"/>
    <w:rsid w:val="007B5A9C"/>
    <w:rsid w:val="007B61F2"/>
    <w:rsid w:val="007B68A3"/>
    <w:rsid w:val="007B6A58"/>
    <w:rsid w:val="007B6C4C"/>
    <w:rsid w:val="007B6EE1"/>
    <w:rsid w:val="007B736F"/>
    <w:rsid w:val="007B7E8B"/>
    <w:rsid w:val="007C0127"/>
    <w:rsid w:val="007C041B"/>
    <w:rsid w:val="007C0507"/>
    <w:rsid w:val="007C05CB"/>
    <w:rsid w:val="007C121F"/>
    <w:rsid w:val="007C1679"/>
    <w:rsid w:val="007C2B8C"/>
    <w:rsid w:val="007C2CA8"/>
    <w:rsid w:val="007C2EF0"/>
    <w:rsid w:val="007C2F0D"/>
    <w:rsid w:val="007C3078"/>
    <w:rsid w:val="007C3580"/>
    <w:rsid w:val="007C36E5"/>
    <w:rsid w:val="007C38A0"/>
    <w:rsid w:val="007C3BF8"/>
    <w:rsid w:val="007C4593"/>
    <w:rsid w:val="007C487B"/>
    <w:rsid w:val="007C536E"/>
    <w:rsid w:val="007C584A"/>
    <w:rsid w:val="007C6822"/>
    <w:rsid w:val="007C6B72"/>
    <w:rsid w:val="007C705D"/>
    <w:rsid w:val="007C708C"/>
    <w:rsid w:val="007C72A3"/>
    <w:rsid w:val="007C78F3"/>
    <w:rsid w:val="007D03C1"/>
    <w:rsid w:val="007D073C"/>
    <w:rsid w:val="007D1193"/>
    <w:rsid w:val="007D12D6"/>
    <w:rsid w:val="007D1347"/>
    <w:rsid w:val="007D188C"/>
    <w:rsid w:val="007D1C15"/>
    <w:rsid w:val="007D1E5F"/>
    <w:rsid w:val="007D2374"/>
    <w:rsid w:val="007D239D"/>
    <w:rsid w:val="007D243D"/>
    <w:rsid w:val="007D2459"/>
    <w:rsid w:val="007D2706"/>
    <w:rsid w:val="007D2B7A"/>
    <w:rsid w:val="007D4235"/>
    <w:rsid w:val="007D4853"/>
    <w:rsid w:val="007D4BBA"/>
    <w:rsid w:val="007D4F61"/>
    <w:rsid w:val="007D5211"/>
    <w:rsid w:val="007D61A0"/>
    <w:rsid w:val="007D66F5"/>
    <w:rsid w:val="007D691B"/>
    <w:rsid w:val="007D69EA"/>
    <w:rsid w:val="007D7069"/>
    <w:rsid w:val="007D790D"/>
    <w:rsid w:val="007D7A1B"/>
    <w:rsid w:val="007D7C67"/>
    <w:rsid w:val="007E06F9"/>
    <w:rsid w:val="007E0C52"/>
    <w:rsid w:val="007E0ED4"/>
    <w:rsid w:val="007E100B"/>
    <w:rsid w:val="007E13F3"/>
    <w:rsid w:val="007E1687"/>
    <w:rsid w:val="007E1B78"/>
    <w:rsid w:val="007E29FC"/>
    <w:rsid w:val="007E2AEE"/>
    <w:rsid w:val="007E346A"/>
    <w:rsid w:val="007E3972"/>
    <w:rsid w:val="007E3B60"/>
    <w:rsid w:val="007E3DDA"/>
    <w:rsid w:val="007E3E07"/>
    <w:rsid w:val="007E405A"/>
    <w:rsid w:val="007E4191"/>
    <w:rsid w:val="007E41FC"/>
    <w:rsid w:val="007E48B9"/>
    <w:rsid w:val="007E4CAD"/>
    <w:rsid w:val="007E5696"/>
    <w:rsid w:val="007E5EC7"/>
    <w:rsid w:val="007E6044"/>
    <w:rsid w:val="007E610B"/>
    <w:rsid w:val="007E63B0"/>
    <w:rsid w:val="007E6978"/>
    <w:rsid w:val="007E73CC"/>
    <w:rsid w:val="007E7493"/>
    <w:rsid w:val="007E78E3"/>
    <w:rsid w:val="007F1267"/>
    <w:rsid w:val="007F1B50"/>
    <w:rsid w:val="007F2979"/>
    <w:rsid w:val="007F2BAB"/>
    <w:rsid w:val="007F2BEE"/>
    <w:rsid w:val="007F2DA5"/>
    <w:rsid w:val="007F304D"/>
    <w:rsid w:val="007F3077"/>
    <w:rsid w:val="007F32A8"/>
    <w:rsid w:val="007F36F6"/>
    <w:rsid w:val="007F3B63"/>
    <w:rsid w:val="007F44F3"/>
    <w:rsid w:val="007F4502"/>
    <w:rsid w:val="007F48DE"/>
    <w:rsid w:val="007F4AEB"/>
    <w:rsid w:val="007F4EE2"/>
    <w:rsid w:val="007F5A16"/>
    <w:rsid w:val="007F5ADC"/>
    <w:rsid w:val="007F5EC9"/>
    <w:rsid w:val="007F62C9"/>
    <w:rsid w:val="007F6726"/>
    <w:rsid w:val="007F687B"/>
    <w:rsid w:val="007F68CF"/>
    <w:rsid w:val="007F6B22"/>
    <w:rsid w:val="007F72EB"/>
    <w:rsid w:val="007F745E"/>
    <w:rsid w:val="007F74FC"/>
    <w:rsid w:val="007F7540"/>
    <w:rsid w:val="007F78AB"/>
    <w:rsid w:val="007F7CE8"/>
    <w:rsid w:val="008005ED"/>
    <w:rsid w:val="0080106F"/>
    <w:rsid w:val="00801101"/>
    <w:rsid w:val="0080193B"/>
    <w:rsid w:val="00802006"/>
    <w:rsid w:val="008027A4"/>
    <w:rsid w:val="00802A89"/>
    <w:rsid w:val="00803132"/>
    <w:rsid w:val="00803FEE"/>
    <w:rsid w:val="008044FF"/>
    <w:rsid w:val="0080454B"/>
    <w:rsid w:val="0080474D"/>
    <w:rsid w:val="00805A8C"/>
    <w:rsid w:val="0080638A"/>
    <w:rsid w:val="0080651F"/>
    <w:rsid w:val="008067C4"/>
    <w:rsid w:val="00806895"/>
    <w:rsid w:val="00806DE7"/>
    <w:rsid w:val="00807D6A"/>
    <w:rsid w:val="00807E3D"/>
    <w:rsid w:val="00807ED4"/>
    <w:rsid w:val="00810532"/>
    <w:rsid w:val="008107CB"/>
    <w:rsid w:val="00810D52"/>
    <w:rsid w:val="0081125E"/>
    <w:rsid w:val="008117B0"/>
    <w:rsid w:val="00811A82"/>
    <w:rsid w:val="00811E5E"/>
    <w:rsid w:val="00811F3D"/>
    <w:rsid w:val="0081278C"/>
    <w:rsid w:val="00812A74"/>
    <w:rsid w:val="00812C8C"/>
    <w:rsid w:val="00812DBD"/>
    <w:rsid w:val="0081307D"/>
    <w:rsid w:val="00813726"/>
    <w:rsid w:val="00813FA8"/>
    <w:rsid w:val="008140A2"/>
    <w:rsid w:val="008143AB"/>
    <w:rsid w:val="00814C4D"/>
    <w:rsid w:val="00815F25"/>
    <w:rsid w:val="00815FAC"/>
    <w:rsid w:val="0081631F"/>
    <w:rsid w:val="00816690"/>
    <w:rsid w:val="00817028"/>
    <w:rsid w:val="00817767"/>
    <w:rsid w:val="00817C8B"/>
    <w:rsid w:val="008202B5"/>
    <w:rsid w:val="00820699"/>
    <w:rsid w:val="0082087C"/>
    <w:rsid w:val="00820E5E"/>
    <w:rsid w:val="00820F2B"/>
    <w:rsid w:val="00821126"/>
    <w:rsid w:val="00821CDA"/>
    <w:rsid w:val="00822202"/>
    <w:rsid w:val="0082245B"/>
    <w:rsid w:val="0082258C"/>
    <w:rsid w:val="008225FC"/>
    <w:rsid w:val="0082260F"/>
    <w:rsid w:val="00822AAC"/>
    <w:rsid w:val="008237B4"/>
    <w:rsid w:val="00823844"/>
    <w:rsid w:val="00824186"/>
    <w:rsid w:val="008245F5"/>
    <w:rsid w:val="00824DBA"/>
    <w:rsid w:val="0082508D"/>
    <w:rsid w:val="008257B6"/>
    <w:rsid w:val="00825938"/>
    <w:rsid w:val="00825F8D"/>
    <w:rsid w:val="00826744"/>
    <w:rsid w:val="00827F7C"/>
    <w:rsid w:val="0083038F"/>
    <w:rsid w:val="00830728"/>
    <w:rsid w:val="0083099F"/>
    <w:rsid w:val="00830E82"/>
    <w:rsid w:val="00831376"/>
    <w:rsid w:val="00831746"/>
    <w:rsid w:val="0083175C"/>
    <w:rsid w:val="00831A99"/>
    <w:rsid w:val="00831AD7"/>
    <w:rsid w:val="00831ED0"/>
    <w:rsid w:val="0083216B"/>
    <w:rsid w:val="008326F8"/>
    <w:rsid w:val="00832C78"/>
    <w:rsid w:val="00834799"/>
    <w:rsid w:val="00834ECC"/>
    <w:rsid w:val="00834ED0"/>
    <w:rsid w:val="0083587C"/>
    <w:rsid w:val="00835912"/>
    <w:rsid w:val="0083615B"/>
    <w:rsid w:val="008362B4"/>
    <w:rsid w:val="00836CFD"/>
    <w:rsid w:val="00836D48"/>
    <w:rsid w:val="00836F0B"/>
    <w:rsid w:val="008373A7"/>
    <w:rsid w:val="00837A15"/>
    <w:rsid w:val="00837F1B"/>
    <w:rsid w:val="00840003"/>
    <w:rsid w:val="00840546"/>
    <w:rsid w:val="00840571"/>
    <w:rsid w:val="00840F77"/>
    <w:rsid w:val="00841737"/>
    <w:rsid w:val="00841F32"/>
    <w:rsid w:val="00842200"/>
    <w:rsid w:val="0084228F"/>
    <w:rsid w:val="00842383"/>
    <w:rsid w:val="00842585"/>
    <w:rsid w:val="00842686"/>
    <w:rsid w:val="00842C49"/>
    <w:rsid w:val="00842CAE"/>
    <w:rsid w:val="00842E64"/>
    <w:rsid w:val="0084366E"/>
    <w:rsid w:val="00843CA6"/>
    <w:rsid w:val="0084444B"/>
    <w:rsid w:val="0084519D"/>
    <w:rsid w:val="008451EC"/>
    <w:rsid w:val="00845247"/>
    <w:rsid w:val="0084532E"/>
    <w:rsid w:val="00845CC9"/>
    <w:rsid w:val="00845F15"/>
    <w:rsid w:val="008461F6"/>
    <w:rsid w:val="008463EB"/>
    <w:rsid w:val="0084698B"/>
    <w:rsid w:val="00846C05"/>
    <w:rsid w:val="00846F6A"/>
    <w:rsid w:val="00847452"/>
    <w:rsid w:val="00847544"/>
    <w:rsid w:val="00847DC2"/>
    <w:rsid w:val="00850928"/>
    <w:rsid w:val="00850CC5"/>
    <w:rsid w:val="00851441"/>
    <w:rsid w:val="0085156E"/>
    <w:rsid w:val="00852096"/>
    <w:rsid w:val="00852172"/>
    <w:rsid w:val="008523D5"/>
    <w:rsid w:val="00852A7E"/>
    <w:rsid w:val="00852EDB"/>
    <w:rsid w:val="0085320F"/>
    <w:rsid w:val="008534BD"/>
    <w:rsid w:val="00853F0C"/>
    <w:rsid w:val="00854150"/>
    <w:rsid w:val="00854ADC"/>
    <w:rsid w:val="00854B68"/>
    <w:rsid w:val="00854DFD"/>
    <w:rsid w:val="00854FA2"/>
    <w:rsid w:val="00854FCF"/>
    <w:rsid w:val="0085642A"/>
    <w:rsid w:val="00860387"/>
    <w:rsid w:val="00860534"/>
    <w:rsid w:val="00860A9D"/>
    <w:rsid w:val="00861547"/>
    <w:rsid w:val="00861923"/>
    <w:rsid w:val="00861B81"/>
    <w:rsid w:val="00862B44"/>
    <w:rsid w:val="00862BE8"/>
    <w:rsid w:val="00862C10"/>
    <w:rsid w:val="00862D9B"/>
    <w:rsid w:val="0086306B"/>
    <w:rsid w:val="0086327F"/>
    <w:rsid w:val="008632BE"/>
    <w:rsid w:val="008639B3"/>
    <w:rsid w:val="00863C7D"/>
    <w:rsid w:val="00864545"/>
    <w:rsid w:val="00864CBA"/>
    <w:rsid w:val="00864E29"/>
    <w:rsid w:val="00864FB6"/>
    <w:rsid w:val="00865098"/>
    <w:rsid w:val="008655ED"/>
    <w:rsid w:val="00865783"/>
    <w:rsid w:val="00865FFA"/>
    <w:rsid w:val="008661DB"/>
    <w:rsid w:val="008664C2"/>
    <w:rsid w:val="008669CC"/>
    <w:rsid w:val="00867635"/>
    <w:rsid w:val="0086786D"/>
    <w:rsid w:val="0087007C"/>
    <w:rsid w:val="00870AFB"/>
    <w:rsid w:val="00871073"/>
    <w:rsid w:val="008710B4"/>
    <w:rsid w:val="008712D2"/>
    <w:rsid w:val="008717C2"/>
    <w:rsid w:val="008718B4"/>
    <w:rsid w:val="00871A81"/>
    <w:rsid w:val="00871E50"/>
    <w:rsid w:val="00871FE0"/>
    <w:rsid w:val="00872234"/>
    <w:rsid w:val="0087230F"/>
    <w:rsid w:val="008727F0"/>
    <w:rsid w:val="00872E4F"/>
    <w:rsid w:val="00872EB1"/>
    <w:rsid w:val="00872FD1"/>
    <w:rsid w:val="0087318E"/>
    <w:rsid w:val="00874203"/>
    <w:rsid w:val="008754D9"/>
    <w:rsid w:val="00875602"/>
    <w:rsid w:val="00875F1B"/>
    <w:rsid w:val="008760AF"/>
    <w:rsid w:val="008762BF"/>
    <w:rsid w:val="00876889"/>
    <w:rsid w:val="00876C30"/>
    <w:rsid w:val="00876DC7"/>
    <w:rsid w:val="008773D1"/>
    <w:rsid w:val="0087741F"/>
    <w:rsid w:val="008776DF"/>
    <w:rsid w:val="00877D8B"/>
    <w:rsid w:val="00881BAB"/>
    <w:rsid w:val="0088211D"/>
    <w:rsid w:val="0088244C"/>
    <w:rsid w:val="008837D0"/>
    <w:rsid w:val="008837DC"/>
    <w:rsid w:val="0088404D"/>
    <w:rsid w:val="00884211"/>
    <w:rsid w:val="00884269"/>
    <w:rsid w:val="00884B91"/>
    <w:rsid w:val="00884ECC"/>
    <w:rsid w:val="00884FEE"/>
    <w:rsid w:val="00885567"/>
    <w:rsid w:val="00885A01"/>
    <w:rsid w:val="00885B55"/>
    <w:rsid w:val="00885FE3"/>
    <w:rsid w:val="0088612B"/>
    <w:rsid w:val="008865B1"/>
    <w:rsid w:val="0088673F"/>
    <w:rsid w:val="00886E1E"/>
    <w:rsid w:val="008874BF"/>
    <w:rsid w:val="0088796B"/>
    <w:rsid w:val="00890373"/>
    <w:rsid w:val="0089079A"/>
    <w:rsid w:val="00890836"/>
    <w:rsid w:val="008908C9"/>
    <w:rsid w:val="008912BE"/>
    <w:rsid w:val="008914D6"/>
    <w:rsid w:val="00891F5C"/>
    <w:rsid w:val="00892775"/>
    <w:rsid w:val="00892F8C"/>
    <w:rsid w:val="00893125"/>
    <w:rsid w:val="00893215"/>
    <w:rsid w:val="0089325F"/>
    <w:rsid w:val="00893357"/>
    <w:rsid w:val="008935DD"/>
    <w:rsid w:val="008937C2"/>
    <w:rsid w:val="00893B64"/>
    <w:rsid w:val="00893E91"/>
    <w:rsid w:val="00893F6C"/>
    <w:rsid w:val="00894155"/>
    <w:rsid w:val="0089458B"/>
    <w:rsid w:val="008949F0"/>
    <w:rsid w:val="00894C60"/>
    <w:rsid w:val="00894DF0"/>
    <w:rsid w:val="00895065"/>
    <w:rsid w:val="00895334"/>
    <w:rsid w:val="00895DC0"/>
    <w:rsid w:val="00895F1A"/>
    <w:rsid w:val="00896907"/>
    <w:rsid w:val="00896D08"/>
    <w:rsid w:val="008976FB"/>
    <w:rsid w:val="008978FB"/>
    <w:rsid w:val="00897BC3"/>
    <w:rsid w:val="00897D25"/>
    <w:rsid w:val="00897EA9"/>
    <w:rsid w:val="00897EFC"/>
    <w:rsid w:val="008A00AD"/>
    <w:rsid w:val="008A0533"/>
    <w:rsid w:val="008A0969"/>
    <w:rsid w:val="008A0B8E"/>
    <w:rsid w:val="008A0E65"/>
    <w:rsid w:val="008A1FE8"/>
    <w:rsid w:val="008A20E4"/>
    <w:rsid w:val="008A246E"/>
    <w:rsid w:val="008A2474"/>
    <w:rsid w:val="008A2677"/>
    <w:rsid w:val="008A2A68"/>
    <w:rsid w:val="008A2BEE"/>
    <w:rsid w:val="008A2ECB"/>
    <w:rsid w:val="008A2F72"/>
    <w:rsid w:val="008A30E4"/>
    <w:rsid w:val="008A3229"/>
    <w:rsid w:val="008A3D01"/>
    <w:rsid w:val="008A40B0"/>
    <w:rsid w:val="008A40F2"/>
    <w:rsid w:val="008A434F"/>
    <w:rsid w:val="008A44B0"/>
    <w:rsid w:val="008A4D30"/>
    <w:rsid w:val="008A6011"/>
    <w:rsid w:val="008A6127"/>
    <w:rsid w:val="008A63F4"/>
    <w:rsid w:val="008A681A"/>
    <w:rsid w:val="008A6A5A"/>
    <w:rsid w:val="008A74BC"/>
    <w:rsid w:val="008A7F84"/>
    <w:rsid w:val="008A7F86"/>
    <w:rsid w:val="008B002A"/>
    <w:rsid w:val="008B0CFD"/>
    <w:rsid w:val="008B0D19"/>
    <w:rsid w:val="008B0F93"/>
    <w:rsid w:val="008B1196"/>
    <w:rsid w:val="008B1298"/>
    <w:rsid w:val="008B1FD7"/>
    <w:rsid w:val="008B22EF"/>
    <w:rsid w:val="008B297E"/>
    <w:rsid w:val="008B51D5"/>
    <w:rsid w:val="008B551B"/>
    <w:rsid w:val="008B598C"/>
    <w:rsid w:val="008B59BE"/>
    <w:rsid w:val="008B5BAB"/>
    <w:rsid w:val="008B60EA"/>
    <w:rsid w:val="008B6A94"/>
    <w:rsid w:val="008B6E97"/>
    <w:rsid w:val="008B6FE1"/>
    <w:rsid w:val="008B7130"/>
    <w:rsid w:val="008B7D8A"/>
    <w:rsid w:val="008C0139"/>
    <w:rsid w:val="008C0C44"/>
    <w:rsid w:val="008C0E30"/>
    <w:rsid w:val="008C122E"/>
    <w:rsid w:val="008C1640"/>
    <w:rsid w:val="008C1927"/>
    <w:rsid w:val="008C19B7"/>
    <w:rsid w:val="008C1AF6"/>
    <w:rsid w:val="008C1D1A"/>
    <w:rsid w:val="008C1FD5"/>
    <w:rsid w:val="008C28A7"/>
    <w:rsid w:val="008C2B95"/>
    <w:rsid w:val="008C2C86"/>
    <w:rsid w:val="008C2E27"/>
    <w:rsid w:val="008C3AB7"/>
    <w:rsid w:val="008C47C9"/>
    <w:rsid w:val="008C48F9"/>
    <w:rsid w:val="008C4991"/>
    <w:rsid w:val="008C5230"/>
    <w:rsid w:val="008C625D"/>
    <w:rsid w:val="008C6A38"/>
    <w:rsid w:val="008C78CC"/>
    <w:rsid w:val="008D045D"/>
    <w:rsid w:val="008D0535"/>
    <w:rsid w:val="008D092A"/>
    <w:rsid w:val="008D09EE"/>
    <w:rsid w:val="008D0D37"/>
    <w:rsid w:val="008D1401"/>
    <w:rsid w:val="008D17D4"/>
    <w:rsid w:val="008D1A0D"/>
    <w:rsid w:val="008D1A55"/>
    <w:rsid w:val="008D1B6D"/>
    <w:rsid w:val="008D1ECF"/>
    <w:rsid w:val="008D2358"/>
    <w:rsid w:val="008D24E6"/>
    <w:rsid w:val="008D2E6C"/>
    <w:rsid w:val="008D414E"/>
    <w:rsid w:val="008D4A3B"/>
    <w:rsid w:val="008D583C"/>
    <w:rsid w:val="008D5BA4"/>
    <w:rsid w:val="008D6005"/>
    <w:rsid w:val="008D6698"/>
    <w:rsid w:val="008D69A7"/>
    <w:rsid w:val="008D7468"/>
    <w:rsid w:val="008D7650"/>
    <w:rsid w:val="008D77F4"/>
    <w:rsid w:val="008D7CC4"/>
    <w:rsid w:val="008D7CDD"/>
    <w:rsid w:val="008D7FDB"/>
    <w:rsid w:val="008E0232"/>
    <w:rsid w:val="008E0732"/>
    <w:rsid w:val="008E1E94"/>
    <w:rsid w:val="008E2638"/>
    <w:rsid w:val="008E2736"/>
    <w:rsid w:val="008E2A23"/>
    <w:rsid w:val="008E2C05"/>
    <w:rsid w:val="008E4190"/>
    <w:rsid w:val="008E4829"/>
    <w:rsid w:val="008E4944"/>
    <w:rsid w:val="008E4F3C"/>
    <w:rsid w:val="008E58BC"/>
    <w:rsid w:val="008E5B8C"/>
    <w:rsid w:val="008E5D34"/>
    <w:rsid w:val="008E63C1"/>
    <w:rsid w:val="008E6527"/>
    <w:rsid w:val="008E6BE2"/>
    <w:rsid w:val="008E6DD3"/>
    <w:rsid w:val="008E7BB4"/>
    <w:rsid w:val="008E7C69"/>
    <w:rsid w:val="008F016F"/>
    <w:rsid w:val="008F0191"/>
    <w:rsid w:val="008F023C"/>
    <w:rsid w:val="008F0559"/>
    <w:rsid w:val="008F081F"/>
    <w:rsid w:val="008F091D"/>
    <w:rsid w:val="008F171F"/>
    <w:rsid w:val="008F18D5"/>
    <w:rsid w:val="008F18F7"/>
    <w:rsid w:val="008F1963"/>
    <w:rsid w:val="008F19CF"/>
    <w:rsid w:val="008F25F8"/>
    <w:rsid w:val="008F2B99"/>
    <w:rsid w:val="008F3781"/>
    <w:rsid w:val="008F42AC"/>
    <w:rsid w:val="008F44C4"/>
    <w:rsid w:val="008F4957"/>
    <w:rsid w:val="008F5355"/>
    <w:rsid w:val="008F5365"/>
    <w:rsid w:val="008F55BD"/>
    <w:rsid w:val="008F596C"/>
    <w:rsid w:val="008F5A09"/>
    <w:rsid w:val="008F5A80"/>
    <w:rsid w:val="008F5F36"/>
    <w:rsid w:val="008F5FD8"/>
    <w:rsid w:val="008F6112"/>
    <w:rsid w:val="008F66CE"/>
    <w:rsid w:val="008F6702"/>
    <w:rsid w:val="008F6A9E"/>
    <w:rsid w:val="008F6F73"/>
    <w:rsid w:val="008F7453"/>
    <w:rsid w:val="008F7B3B"/>
    <w:rsid w:val="009002C0"/>
    <w:rsid w:val="0090035D"/>
    <w:rsid w:val="009007DA"/>
    <w:rsid w:val="0090097F"/>
    <w:rsid w:val="00900FCE"/>
    <w:rsid w:val="009011D0"/>
    <w:rsid w:val="00901CC6"/>
    <w:rsid w:val="00901D34"/>
    <w:rsid w:val="00901EC8"/>
    <w:rsid w:val="00902254"/>
    <w:rsid w:val="009024B2"/>
    <w:rsid w:val="0090260A"/>
    <w:rsid w:val="00902957"/>
    <w:rsid w:val="00902B13"/>
    <w:rsid w:val="00902FD2"/>
    <w:rsid w:val="00903A74"/>
    <w:rsid w:val="0090488F"/>
    <w:rsid w:val="00904B0F"/>
    <w:rsid w:val="00904E1D"/>
    <w:rsid w:val="0090524D"/>
    <w:rsid w:val="009053F2"/>
    <w:rsid w:val="0090547A"/>
    <w:rsid w:val="00905DD3"/>
    <w:rsid w:val="00905F3D"/>
    <w:rsid w:val="00905F5D"/>
    <w:rsid w:val="00905F91"/>
    <w:rsid w:val="00906A2A"/>
    <w:rsid w:val="009072A6"/>
    <w:rsid w:val="0090744C"/>
    <w:rsid w:val="00907B03"/>
    <w:rsid w:val="0091067C"/>
    <w:rsid w:val="00910B11"/>
    <w:rsid w:val="00910FD7"/>
    <w:rsid w:val="00911B7A"/>
    <w:rsid w:val="00911F42"/>
    <w:rsid w:val="00912BFA"/>
    <w:rsid w:val="00912E13"/>
    <w:rsid w:val="00912E4C"/>
    <w:rsid w:val="009147CE"/>
    <w:rsid w:val="00914D05"/>
    <w:rsid w:val="0091598A"/>
    <w:rsid w:val="00915ADF"/>
    <w:rsid w:val="00915DD2"/>
    <w:rsid w:val="00916180"/>
    <w:rsid w:val="00916EB8"/>
    <w:rsid w:val="00917149"/>
    <w:rsid w:val="0091741B"/>
    <w:rsid w:val="00917A01"/>
    <w:rsid w:val="00920118"/>
    <w:rsid w:val="00920FCB"/>
    <w:rsid w:val="00921658"/>
    <w:rsid w:val="00921797"/>
    <w:rsid w:val="009217C3"/>
    <w:rsid w:val="00922409"/>
    <w:rsid w:val="009226E3"/>
    <w:rsid w:val="0092291F"/>
    <w:rsid w:val="00922AF6"/>
    <w:rsid w:val="00922EFF"/>
    <w:rsid w:val="009230B8"/>
    <w:rsid w:val="0092379A"/>
    <w:rsid w:val="00923A9D"/>
    <w:rsid w:val="00923FF7"/>
    <w:rsid w:val="0092413F"/>
    <w:rsid w:val="00924331"/>
    <w:rsid w:val="0092497F"/>
    <w:rsid w:val="00924CE1"/>
    <w:rsid w:val="00924FE3"/>
    <w:rsid w:val="009251FD"/>
    <w:rsid w:val="00926164"/>
    <w:rsid w:val="00926191"/>
    <w:rsid w:val="009261CC"/>
    <w:rsid w:val="009262CC"/>
    <w:rsid w:val="00926301"/>
    <w:rsid w:val="009267E0"/>
    <w:rsid w:val="00926B14"/>
    <w:rsid w:val="00927343"/>
    <w:rsid w:val="009274BD"/>
    <w:rsid w:val="009275C3"/>
    <w:rsid w:val="0092766B"/>
    <w:rsid w:val="009279F4"/>
    <w:rsid w:val="00927F04"/>
    <w:rsid w:val="0093092B"/>
    <w:rsid w:val="009309FB"/>
    <w:rsid w:val="009314CD"/>
    <w:rsid w:val="00931A49"/>
    <w:rsid w:val="00931B40"/>
    <w:rsid w:val="00931BD9"/>
    <w:rsid w:val="00931EA4"/>
    <w:rsid w:val="00932AC9"/>
    <w:rsid w:val="00932F2F"/>
    <w:rsid w:val="00932F31"/>
    <w:rsid w:val="0093357A"/>
    <w:rsid w:val="0093401C"/>
    <w:rsid w:val="009343F3"/>
    <w:rsid w:val="0093489C"/>
    <w:rsid w:val="00934BDA"/>
    <w:rsid w:val="00935016"/>
    <w:rsid w:val="0093540B"/>
    <w:rsid w:val="00935576"/>
    <w:rsid w:val="0093586F"/>
    <w:rsid w:val="00935958"/>
    <w:rsid w:val="00935BAA"/>
    <w:rsid w:val="00935CD9"/>
    <w:rsid w:val="00935E31"/>
    <w:rsid w:val="00936185"/>
    <w:rsid w:val="0093652F"/>
    <w:rsid w:val="00936C50"/>
    <w:rsid w:val="00936EC5"/>
    <w:rsid w:val="009374F0"/>
    <w:rsid w:val="00937EA4"/>
    <w:rsid w:val="0094130D"/>
    <w:rsid w:val="0094137E"/>
    <w:rsid w:val="00941422"/>
    <w:rsid w:val="00942072"/>
    <w:rsid w:val="0094342A"/>
    <w:rsid w:val="00943863"/>
    <w:rsid w:val="00943866"/>
    <w:rsid w:val="009438EA"/>
    <w:rsid w:val="00943B2A"/>
    <w:rsid w:val="00943E9B"/>
    <w:rsid w:val="009440D3"/>
    <w:rsid w:val="0094441B"/>
    <w:rsid w:val="00944583"/>
    <w:rsid w:val="009459FE"/>
    <w:rsid w:val="00945BEB"/>
    <w:rsid w:val="00945C8B"/>
    <w:rsid w:val="009465CC"/>
    <w:rsid w:val="00946D93"/>
    <w:rsid w:val="009472E2"/>
    <w:rsid w:val="009476A5"/>
    <w:rsid w:val="00950285"/>
    <w:rsid w:val="009507C3"/>
    <w:rsid w:val="00950A38"/>
    <w:rsid w:val="00950DB7"/>
    <w:rsid w:val="00950E8D"/>
    <w:rsid w:val="00951154"/>
    <w:rsid w:val="0095136B"/>
    <w:rsid w:val="00951C53"/>
    <w:rsid w:val="00951E09"/>
    <w:rsid w:val="00952287"/>
    <w:rsid w:val="00952407"/>
    <w:rsid w:val="0095241F"/>
    <w:rsid w:val="009528C2"/>
    <w:rsid w:val="009529DD"/>
    <w:rsid w:val="00952E7D"/>
    <w:rsid w:val="0095302B"/>
    <w:rsid w:val="009534CE"/>
    <w:rsid w:val="009538AE"/>
    <w:rsid w:val="009539CC"/>
    <w:rsid w:val="00953C03"/>
    <w:rsid w:val="00953E69"/>
    <w:rsid w:val="00954BA2"/>
    <w:rsid w:val="00955506"/>
    <w:rsid w:val="009555C6"/>
    <w:rsid w:val="0095561E"/>
    <w:rsid w:val="0095580D"/>
    <w:rsid w:val="00955AF4"/>
    <w:rsid w:val="00955E8A"/>
    <w:rsid w:val="009563BD"/>
    <w:rsid w:val="009579E5"/>
    <w:rsid w:val="00957C85"/>
    <w:rsid w:val="00957EC3"/>
    <w:rsid w:val="00960440"/>
    <w:rsid w:val="009605D0"/>
    <w:rsid w:val="0096162C"/>
    <w:rsid w:val="00962010"/>
    <w:rsid w:val="009626EE"/>
    <w:rsid w:val="00962818"/>
    <w:rsid w:val="00962C88"/>
    <w:rsid w:val="00963002"/>
    <w:rsid w:val="00963945"/>
    <w:rsid w:val="00963CCD"/>
    <w:rsid w:val="00964489"/>
    <w:rsid w:val="009645F9"/>
    <w:rsid w:val="00964801"/>
    <w:rsid w:val="00964EDE"/>
    <w:rsid w:val="009662F9"/>
    <w:rsid w:val="00966937"/>
    <w:rsid w:val="00966AB0"/>
    <w:rsid w:val="00967BBC"/>
    <w:rsid w:val="00970096"/>
    <w:rsid w:val="00970663"/>
    <w:rsid w:val="009710B5"/>
    <w:rsid w:val="00971129"/>
    <w:rsid w:val="00971391"/>
    <w:rsid w:val="00971402"/>
    <w:rsid w:val="00972373"/>
    <w:rsid w:val="009724F2"/>
    <w:rsid w:val="0097289B"/>
    <w:rsid w:val="00972D1A"/>
    <w:rsid w:val="00973288"/>
    <w:rsid w:val="009734E4"/>
    <w:rsid w:val="00973858"/>
    <w:rsid w:val="0097440B"/>
    <w:rsid w:val="0097504A"/>
    <w:rsid w:val="00975562"/>
    <w:rsid w:val="00975B6A"/>
    <w:rsid w:val="00975BD6"/>
    <w:rsid w:val="009763C4"/>
    <w:rsid w:val="00976543"/>
    <w:rsid w:val="00976AF4"/>
    <w:rsid w:val="00977343"/>
    <w:rsid w:val="00977A91"/>
    <w:rsid w:val="009801B5"/>
    <w:rsid w:val="00980531"/>
    <w:rsid w:val="00980819"/>
    <w:rsid w:val="00980F57"/>
    <w:rsid w:val="009814C8"/>
    <w:rsid w:val="009815B1"/>
    <w:rsid w:val="009820F7"/>
    <w:rsid w:val="00982403"/>
    <w:rsid w:val="00982929"/>
    <w:rsid w:val="00982BD6"/>
    <w:rsid w:val="0098377C"/>
    <w:rsid w:val="00983812"/>
    <w:rsid w:val="00983AF5"/>
    <w:rsid w:val="00983ECD"/>
    <w:rsid w:val="00984029"/>
    <w:rsid w:val="00984181"/>
    <w:rsid w:val="009842F1"/>
    <w:rsid w:val="00984E85"/>
    <w:rsid w:val="00985029"/>
    <w:rsid w:val="009852F5"/>
    <w:rsid w:val="00986274"/>
    <w:rsid w:val="00986279"/>
    <w:rsid w:val="00986383"/>
    <w:rsid w:val="0098659F"/>
    <w:rsid w:val="00986642"/>
    <w:rsid w:val="009871D3"/>
    <w:rsid w:val="00987656"/>
    <w:rsid w:val="00990199"/>
    <w:rsid w:val="0099059F"/>
    <w:rsid w:val="00990729"/>
    <w:rsid w:val="00991AF6"/>
    <w:rsid w:val="00991C02"/>
    <w:rsid w:val="00991C51"/>
    <w:rsid w:val="00991F7D"/>
    <w:rsid w:val="00992735"/>
    <w:rsid w:val="00992846"/>
    <w:rsid w:val="00992AEA"/>
    <w:rsid w:val="00993679"/>
    <w:rsid w:val="00993EBC"/>
    <w:rsid w:val="0099427F"/>
    <w:rsid w:val="009942E2"/>
    <w:rsid w:val="00994BE0"/>
    <w:rsid w:val="00995BD8"/>
    <w:rsid w:val="00996638"/>
    <w:rsid w:val="00996A34"/>
    <w:rsid w:val="00996B11"/>
    <w:rsid w:val="009971F6"/>
    <w:rsid w:val="009972D6"/>
    <w:rsid w:val="0099735E"/>
    <w:rsid w:val="00997E79"/>
    <w:rsid w:val="009A01D6"/>
    <w:rsid w:val="009A02D3"/>
    <w:rsid w:val="009A194F"/>
    <w:rsid w:val="009A1B88"/>
    <w:rsid w:val="009A229C"/>
    <w:rsid w:val="009A2A21"/>
    <w:rsid w:val="009A2B5E"/>
    <w:rsid w:val="009A2BF1"/>
    <w:rsid w:val="009A2C58"/>
    <w:rsid w:val="009A32FA"/>
    <w:rsid w:val="009A4368"/>
    <w:rsid w:val="009A4872"/>
    <w:rsid w:val="009A4935"/>
    <w:rsid w:val="009A555B"/>
    <w:rsid w:val="009A5687"/>
    <w:rsid w:val="009A5B34"/>
    <w:rsid w:val="009A68E7"/>
    <w:rsid w:val="009A7A1B"/>
    <w:rsid w:val="009A7DBE"/>
    <w:rsid w:val="009A7FF4"/>
    <w:rsid w:val="009B05AC"/>
    <w:rsid w:val="009B0E55"/>
    <w:rsid w:val="009B14D9"/>
    <w:rsid w:val="009B21F0"/>
    <w:rsid w:val="009B2729"/>
    <w:rsid w:val="009B3229"/>
    <w:rsid w:val="009B37A1"/>
    <w:rsid w:val="009B38D6"/>
    <w:rsid w:val="009B4046"/>
    <w:rsid w:val="009B437E"/>
    <w:rsid w:val="009B443F"/>
    <w:rsid w:val="009B4821"/>
    <w:rsid w:val="009B4D42"/>
    <w:rsid w:val="009B515C"/>
    <w:rsid w:val="009B51E9"/>
    <w:rsid w:val="009B592D"/>
    <w:rsid w:val="009B5970"/>
    <w:rsid w:val="009B5A2C"/>
    <w:rsid w:val="009B5AC9"/>
    <w:rsid w:val="009B5C57"/>
    <w:rsid w:val="009B60DB"/>
    <w:rsid w:val="009B614E"/>
    <w:rsid w:val="009B673C"/>
    <w:rsid w:val="009B7549"/>
    <w:rsid w:val="009B7833"/>
    <w:rsid w:val="009B7C28"/>
    <w:rsid w:val="009B7EDD"/>
    <w:rsid w:val="009B7F05"/>
    <w:rsid w:val="009C09D3"/>
    <w:rsid w:val="009C0EA1"/>
    <w:rsid w:val="009C1144"/>
    <w:rsid w:val="009C1807"/>
    <w:rsid w:val="009C1DDE"/>
    <w:rsid w:val="009C2633"/>
    <w:rsid w:val="009C290F"/>
    <w:rsid w:val="009C33AA"/>
    <w:rsid w:val="009C3A61"/>
    <w:rsid w:val="009C3BD0"/>
    <w:rsid w:val="009C3E0B"/>
    <w:rsid w:val="009C453F"/>
    <w:rsid w:val="009C4BE7"/>
    <w:rsid w:val="009C4C4C"/>
    <w:rsid w:val="009C59A1"/>
    <w:rsid w:val="009C68A7"/>
    <w:rsid w:val="009C6FDD"/>
    <w:rsid w:val="009C76C8"/>
    <w:rsid w:val="009C7C86"/>
    <w:rsid w:val="009C7E01"/>
    <w:rsid w:val="009D0056"/>
    <w:rsid w:val="009D0101"/>
    <w:rsid w:val="009D020F"/>
    <w:rsid w:val="009D09DF"/>
    <w:rsid w:val="009D14B1"/>
    <w:rsid w:val="009D1898"/>
    <w:rsid w:val="009D1B85"/>
    <w:rsid w:val="009D27D0"/>
    <w:rsid w:val="009D2DE0"/>
    <w:rsid w:val="009D2F65"/>
    <w:rsid w:val="009D3417"/>
    <w:rsid w:val="009D362C"/>
    <w:rsid w:val="009D3FBE"/>
    <w:rsid w:val="009D430B"/>
    <w:rsid w:val="009D45E7"/>
    <w:rsid w:val="009D4AED"/>
    <w:rsid w:val="009D4BC8"/>
    <w:rsid w:val="009D51B8"/>
    <w:rsid w:val="009D5D34"/>
    <w:rsid w:val="009D64F9"/>
    <w:rsid w:val="009D6CD2"/>
    <w:rsid w:val="009D7378"/>
    <w:rsid w:val="009D7797"/>
    <w:rsid w:val="009D7B12"/>
    <w:rsid w:val="009D7B71"/>
    <w:rsid w:val="009E000C"/>
    <w:rsid w:val="009E043D"/>
    <w:rsid w:val="009E0C29"/>
    <w:rsid w:val="009E1115"/>
    <w:rsid w:val="009E207B"/>
    <w:rsid w:val="009E2941"/>
    <w:rsid w:val="009E3A38"/>
    <w:rsid w:val="009E3DF8"/>
    <w:rsid w:val="009E3E26"/>
    <w:rsid w:val="009E3E33"/>
    <w:rsid w:val="009E47A5"/>
    <w:rsid w:val="009E4BC5"/>
    <w:rsid w:val="009E4E04"/>
    <w:rsid w:val="009E4FB4"/>
    <w:rsid w:val="009E5471"/>
    <w:rsid w:val="009E57E4"/>
    <w:rsid w:val="009E5E0A"/>
    <w:rsid w:val="009E5EED"/>
    <w:rsid w:val="009E6485"/>
    <w:rsid w:val="009E6539"/>
    <w:rsid w:val="009E7DEF"/>
    <w:rsid w:val="009E7E0C"/>
    <w:rsid w:val="009F01CA"/>
    <w:rsid w:val="009F0DDD"/>
    <w:rsid w:val="009F0FE7"/>
    <w:rsid w:val="009F135F"/>
    <w:rsid w:val="009F13C3"/>
    <w:rsid w:val="009F1A2C"/>
    <w:rsid w:val="009F2288"/>
    <w:rsid w:val="009F2C81"/>
    <w:rsid w:val="009F4318"/>
    <w:rsid w:val="009F44BD"/>
    <w:rsid w:val="009F4AC9"/>
    <w:rsid w:val="009F4F25"/>
    <w:rsid w:val="009F5099"/>
    <w:rsid w:val="009F562F"/>
    <w:rsid w:val="009F569D"/>
    <w:rsid w:val="009F679F"/>
    <w:rsid w:val="009F69CC"/>
    <w:rsid w:val="009F6D2D"/>
    <w:rsid w:val="009F6FAA"/>
    <w:rsid w:val="009F715A"/>
    <w:rsid w:val="009F7755"/>
    <w:rsid w:val="009F7B77"/>
    <w:rsid w:val="00A00BED"/>
    <w:rsid w:val="00A00C25"/>
    <w:rsid w:val="00A011C0"/>
    <w:rsid w:val="00A011D7"/>
    <w:rsid w:val="00A017C3"/>
    <w:rsid w:val="00A01FA1"/>
    <w:rsid w:val="00A0250D"/>
    <w:rsid w:val="00A027BC"/>
    <w:rsid w:val="00A0294F"/>
    <w:rsid w:val="00A029BA"/>
    <w:rsid w:val="00A02E8E"/>
    <w:rsid w:val="00A05A7B"/>
    <w:rsid w:val="00A05F93"/>
    <w:rsid w:val="00A06103"/>
    <w:rsid w:val="00A066A8"/>
    <w:rsid w:val="00A06757"/>
    <w:rsid w:val="00A068C2"/>
    <w:rsid w:val="00A06B14"/>
    <w:rsid w:val="00A0710C"/>
    <w:rsid w:val="00A07A14"/>
    <w:rsid w:val="00A07ABA"/>
    <w:rsid w:val="00A07F75"/>
    <w:rsid w:val="00A07FDF"/>
    <w:rsid w:val="00A10223"/>
    <w:rsid w:val="00A107EE"/>
    <w:rsid w:val="00A10F61"/>
    <w:rsid w:val="00A114AC"/>
    <w:rsid w:val="00A1159A"/>
    <w:rsid w:val="00A11802"/>
    <w:rsid w:val="00A11DF5"/>
    <w:rsid w:val="00A12AD0"/>
    <w:rsid w:val="00A13667"/>
    <w:rsid w:val="00A13A1C"/>
    <w:rsid w:val="00A13E41"/>
    <w:rsid w:val="00A14A8E"/>
    <w:rsid w:val="00A14AB0"/>
    <w:rsid w:val="00A14D07"/>
    <w:rsid w:val="00A14DBA"/>
    <w:rsid w:val="00A16757"/>
    <w:rsid w:val="00A16F15"/>
    <w:rsid w:val="00A172E0"/>
    <w:rsid w:val="00A177C2"/>
    <w:rsid w:val="00A1783F"/>
    <w:rsid w:val="00A17AA4"/>
    <w:rsid w:val="00A2032D"/>
    <w:rsid w:val="00A20496"/>
    <w:rsid w:val="00A204B7"/>
    <w:rsid w:val="00A20686"/>
    <w:rsid w:val="00A2120A"/>
    <w:rsid w:val="00A21225"/>
    <w:rsid w:val="00A21ACA"/>
    <w:rsid w:val="00A21C77"/>
    <w:rsid w:val="00A22AA0"/>
    <w:rsid w:val="00A23330"/>
    <w:rsid w:val="00A23605"/>
    <w:rsid w:val="00A25552"/>
    <w:rsid w:val="00A25B80"/>
    <w:rsid w:val="00A25C10"/>
    <w:rsid w:val="00A25EEF"/>
    <w:rsid w:val="00A25EF5"/>
    <w:rsid w:val="00A2690F"/>
    <w:rsid w:val="00A26CBD"/>
    <w:rsid w:val="00A26F08"/>
    <w:rsid w:val="00A27458"/>
    <w:rsid w:val="00A27709"/>
    <w:rsid w:val="00A278A5"/>
    <w:rsid w:val="00A27DF6"/>
    <w:rsid w:val="00A27E8A"/>
    <w:rsid w:val="00A301E9"/>
    <w:rsid w:val="00A306BC"/>
    <w:rsid w:val="00A30DC3"/>
    <w:rsid w:val="00A30EA2"/>
    <w:rsid w:val="00A31F25"/>
    <w:rsid w:val="00A32062"/>
    <w:rsid w:val="00A32224"/>
    <w:rsid w:val="00A32976"/>
    <w:rsid w:val="00A32FF1"/>
    <w:rsid w:val="00A330F4"/>
    <w:rsid w:val="00A331EB"/>
    <w:rsid w:val="00A33607"/>
    <w:rsid w:val="00A336F5"/>
    <w:rsid w:val="00A33CA0"/>
    <w:rsid w:val="00A33FF3"/>
    <w:rsid w:val="00A34133"/>
    <w:rsid w:val="00A342D9"/>
    <w:rsid w:val="00A3483D"/>
    <w:rsid w:val="00A34ED1"/>
    <w:rsid w:val="00A3512A"/>
    <w:rsid w:val="00A353F7"/>
    <w:rsid w:val="00A35875"/>
    <w:rsid w:val="00A35BC7"/>
    <w:rsid w:val="00A35D18"/>
    <w:rsid w:val="00A35FB0"/>
    <w:rsid w:val="00A36625"/>
    <w:rsid w:val="00A3750D"/>
    <w:rsid w:val="00A37820"/>
    <w:rsid w:val="00A402BB"/>
    <w:rsid w:val="00A407AD"/>
    <w:rsid w:val="00A4080C"/>
    <w:rsid w:val="00A4083E"/>
    <w:rsid w:val="00A41153"/>
    <w:rsid w:val="00A41252"/>
    <w:rsid w:val="00A41513"/>
    <w:rsid w:val="00A42649"/>
    <w:rsid w:val="00A42829"/>
    <w:rsid w:val="00A42946"/>
    <w:rsid w:val="00A42B77"/>
    <w:rsid w:val="00A42BCD"/>
    <w:rsid w:val="00A42E3D"/>
    <w:rsid w:val="00A42F21"/>
    <w:rsid w:val="00A43686"/>
    <w:rsid w:val="00A437DE"/>
    <w:rsid w:val="00A43D2C"/>
    <w:rsid w:val="00A4429F"/>
    <w:rsid w:val="00A444C4"/>
    <w:rsid w:val="00A44737"/>
    <w:rsid w:val="00A44FF7"/>
    <w:rsid w:val="00A453B6"/>
    <w:rsid w:val="00A45645"/>
    <w:rsid w:val="00A45B59"/>
    <w:rsid w:val="00A45B96"/>
    <w:rsid w:val="00A45DE0"/>
    <w:rsid w:val="00A4639B"/>
    <w:rsid w:val="00A46D3A"/>
    <w:rsid w:val="00A4721A"/>
    <w:rsid w:val="00A4746B"/>
    <w:rsid w:val="00A47BA4"/>
    <w:rsid w:val="00A5080B"/>
    <w:rsid w:val="00A50D88"/>
    <w:rsid w:val="00A50DA0"/>
    <w:rsid w:val="00A510B8"/>
    <w:rsid w:val="00A51549"/>
    <w:rsid w:val="00A51CA2"/>
    <w:rsid w:val="00A51F54"/>
    <w:rsid w:val="00A523C4"/>
    <w:rsid w:val="00A5280D"/>
    <w:rsid w:val="00A52979"/>
    <w:rsid w:val="00A52989"/>
    <w:rsid w:val="00A52A4F"/>
    <w:rsid w:val="00A52F00"/>
    <w:rsid w:val="00A52F55"/>
    <w:rsid w:val="00A52F9E"/>
    <w:rsid w:val="00A53303"/>
    <w:rsid w:val="00A53620"/>
    <w:rsid w:val="00A53A4C"/>
    <w:rsid w:val="00A53FC6"/>
    <w:rsid w:val="00A540F7"/>
    <w:rsid w:val="00A543DB"/>
    <w:rsid w:val="00A546AF"/>
    <w:rsid w:val="00A547E1"/>
    <w:rsid w:val="00A5490F"/>
    <w:rsid w:val="00A54B70"/>
    <w:rsid w:val="00A55EE1"/>
    <w:rsid w:val="00A5669F"/>
    <w:rsid w:val="00A5684F"/>
    <w:rsid w:val="00A56ADA"/>
    <w:rsid w:val="00A5794D"/>
    <w:rsid w:val="00A60050"/>
    <w:rsid w:val="00A60A97"/>
    <w:rsid w:val="00A60BF3"/>
    <w:rsid w:val="00A60DF8"/>
    <w:rsid w:val="00A612CC"/>
    <w:rsid w:val="00A612D4"/>
    <w:rsid w:val="00A61358"/>
    <w:rsid w:val="00A619E7"/>
    <w:rsid w:val="00A61F28"/>
    <w:rsid w:val="00A61FB9"/>
    <w:rsid w:val="00A62292"/>
    <w:rsid w:val="00A62398"/>
    <w:rsid w:val="00A63169"/>
    <w:rsid w:val="00A631E1"/>
    <w:rsid w:val="00A63434"/>
    <w:rsid w:val="00A63D0A"/>
    <w:rsid w:val="00A642AB"/>
    <w:rsid w:val="00A64914"/>
    <w:rsid w:val="00A64959"/>
    <w:rsid w:val="00A64A50"/>
    <w:rsid w:val="00A6593E"/>
    <w:rsid w:val="00A65C14"/>
    <w:rsid w:val="00A65D20"/>
    <w:rsid w:val="00A66628"/>
    <w:rsid w:val="00A66D89"/>
    <w:rsid w:val="00A67569"/>
    <w:rsid w:val="00A67807"/>
    <w:rsid w:val="00A70C74"/>
    <w:rsid w:val="00A7233B"/>
    <w:rsid w:val="00A73225"/>
    <w:rsid w:val="00A733B4"/>
    <w:rsid w:val="00A7364C"/>
    <w:rsid w:val="00A73A53"/>
    <w:rsid w:val="00A73C7F"/>
    <w:rsid w:val="00A73F34"/>
    <w:rsid w:val="00A742BB"/>
    <w:rsid w:val="00A743CC"/>
    <w:rsid w:val="00A7445F"/>
    <w:rsid w:val="00A747B8"/>
    <w:rsid w:val="00A74B82"/>
    <w:rsid w:val="00A74CE0"/>
    <w:rsid w:val="00A74FEB"/>
    <w:rsid w:val="00A7524F"/>
    <w:rsid w:val="00A755C3"/>
    <w:rsid w:val="00A75A89"/>
    <w:rsid w:val="00A75DFC"/>
    <w:rsid w:val="00A75E6F"/>
    <w:rsid w:val="00A762D2"/>
    <w:rsid w:val="00A77386"/>
    <w:rsid w:val="00A77637"/>
    <w:rsid w:val="00A77708"/>
    <w:rsid w:val="00A77A7D"/>
    <w:rsid w:val="00A77C29"/>
    <w:rsid w:val="00A80255"/>
    <w:rsid w:val="00A806B1"/>
    <w:rsid w:val="00A80E58"/>
    <w:rsid w:val="00A81685"/>
    <w:rsid w:val="00A81888"/>
    <w:rsid w:val="00A81A8A"/>
    <w:rsid w:val="00A81B0A"/>
    <w:rsid w:val="00A82456"/>
    <w:rsid w:val="00A82545"/>
    <w:rsid w:val="00A84571"/>
    <w:rsid w:val="00A84B78"/>
    <w:rsid w:val="00A85036"/>
    <w:rsid w:val="00A85125"/>
    <w:rsid w:val="00A85779"/>
    <w:rsid w:val="00A85961"/>
    <w:rsid w:val="00A866EB"/>
    <w:rsid w:val="00A868AD"/>
    <w:rsid w:val="00A87017"/>
    <w:rsid w:val="00A871F5"/>
    <w:rsid w:val="00A87351"/>
    <w:rsid w:val="00A877DC"/>
    <w:rsid w:val="00A87D3B"/>
    <w:rsid w:val="00A90395"/>
    <w:rsid w:val="00A90621"/>
    <w:rsid w:val="00A908EE"/>
    <w:rsid w:val="00A90C2E"/>
    <w:rsid w:val="00A90F6C"/>
    <w:rsid w:val="00A91181"/>
    <w:rsid w:val="00A91217"/>
    <w:rsid w:val="00A912AC"/>
    <w:rsid w:val="00A91809"/>
    <w:rsid w:val="00A91C87"/>
    <w:rsid w:val="00A923F2"/>
    <w:rsid w:val="00A92A21"/>
    <w:rsid w:val="00A92AE0"/>
    <w:rsid w:val="00A93B5E"/>
    <w:rsid w:val="00A93D58"/>
    <w:rsid w:val="00A94215"/>
    <w:rsid w:val="00A94676"/>
    <w:rsid w:val="00A94692"/>
    <w:rsid w:val="00A9475D"/>
    <w:rsid w:val="00A94961"/>
    <w:rsid w:val="00A94D07"/>
    <w:rsid w:val="00A9507F"/>
    <w:rsid w:val="00A95719"/>
    <w:rsid w:val="00A95F5D"/>
    <w:rsid w:val="00A960FA"/>
    <w:rsid w:val="00A96270"/>
    <w:rsid w:val="00A9667D"/>
    <w:rsid w:val="00A967EB"/>
    <w:rsid w:val="00A96BB0"/>
    <w:rsid w:val="00A96BB2"/>
    <w:rsid w:val="00A96E4D"/>
    <w:rsid w:val="00A96E9B"/>
    <w:rsid w:val="00A96FC8"/>
    <w:rsid w:val="00A976DF"/>
    <w:rsid w:val="00A9785E"/>
    <w:rsid w:val="00A9789D"/>
    <w:rsid w:val="00A97EF7"/>
    <w:rsid w:val="00AA0474"/>
    <w:rsid w:val="00AA0900"/>
    <w:rsid w:val="00AA0B0C"/>
    <w:rsid w:val="00AA10FD"/>
    <w:rsid w:val="00AA1709"/>
    <w:rsid w:val="00AA18E5"/>
    <w:rsid w:val="00AA1E46"/>
    <w:rsid w:val="00AA1F8B"/>
    <w:rsid w:val="00AA1FE4"/>
    <w:rsid w:val="00AA2432"/>
    <w:rsid w:val="00AA24CE"/>
    <w:rsid w:val="00AA2FA9"/>
    <w:rsid w:val="00AA3071"/>
    <w:rsid w:val="00AA31B1"/>
    <w:rsid w:val="00AA32A7"/>
    <w:rsid w:val="00AA3594"/>
    <w:rsid w:val="00AA3A8C"/>
    <w:rsid w:val="00AA3DA1"/>
    <w:rsid w:val="00AA4268"/>
    <w:rsid w:val="00AA4BF1"/>
    <w:rsid w:val="00AA4C81"/>
    <w:rsid w:val="00AA4CA9"/>
    <w:rsid w:val="00AA5C01"/>
    <w:rsid w:val="00AA5DCE"/>
    <w:rsid w:val="00AA6059"/>
    <w:rsid w:val="00AA623C"/>
    <w:rsid w:val="00AA63CD"/>
    <w:rsid w:val="00AA6A21"/>
    <w:rsid w:val="00AA6FA5"/>
    <w:rsid w:val="00AA710D"/>
    <w:rsid w:val="00AB013C"/>
    <w:rsid w:val="00AB02BB"/>
    <w:rsid w:val="00AB15A1"/>
    <w:rsid w:val="00AB190C"/>
    <w:rsid w:val="00AB22DB"/>
    <w:rsid w:val="00AB2517"/>
    <w:rsid w:val="00AB2ABC"/>
    <w:rsid w:val="00AB2B4D"/>
    <w:rsid w:val="00AB35D5"/>
    <w:rsid w:val="00AB3760"/>
    <w:rsid w:val="00AB3A20"/>
    <w:rsid w:val="00AB3D1E"/>
    <w:rsid w:val="00AB4836"/>
    <w:rsid w:val="00AB4BFD"/>
    <w:rsid w:val="00AB4EDE"/>
    <w:rsid w:val="00AB5121"/>
    <w:rsid w:val="00AB51AE"/>
    <w:rsid w:val="00AB5369"/>
    <w:rsid w:val="00AB55C4"/>
    <w:rsid w:val="00AB5A9F"/>
    <w:rsid w:val="00AB5E28"/>
    <w:rsid w:val="00AB5FFC"/>
    <w:rsid w:val="00AB614B"/>
    <w:rsid w:val="00AB72B5"/>
    <w:rsid w:val="00AB7391"/>
    <w:rsid w:val="00AB7726"/>
    <w:rsid w:val="00AB77AF"/>
    <w:rsid w:val="00AB79BB"/>
    <w:rsid w:val="00AC043F"/>
    <w:rsid w:val="00AC0AF7"/>
    <w:rsid w:val="00AC0BB3"/>
    <w:rsid w:val="00AC1A7B"/>
    <w:rsid w:val="00AC1F2D"/>
    <w:rsid w:val="00AC2588"/>
    <w:rsid w:val="00AC25AE"/>
    <w:rsid w:val="00AC25CB"/>
    <w:rsid w:val="00AC269A"/>
    <w:rsid w:val="00AC26C8"/>
    <w:rsid w:val="00AC3359"/>
    <w:rsid w:val="00AC360F"/>
    <w:rsid w:val="00AC3761"/>
    <w:rsid w:val="00AC3C48"/>
    <w:rsid w:val="00AC4E28"/>
    <w:rsid w:val="00AC5B2E"/>
    <w:rsid w:val="00AC6586"/>
    <w:rsid w:val="00AC6C04"/>
    <w:rsid w:val="00AC6CC9"/>
    <w:rsid w:val="00AC6D83"/>
    <w:rsid w:val="00AC7034"/>
    <w:rsid w:val="00AC70BF"/>
    <w:rsid w:val="00AC7166"/>
    <w:rsid w:val="00AC76A4"/>
    <w:rsid w:val="00AC778F"/>
    <w:rsid w:val="00AC77FB"/>
    <w:rsid w:val="00AC7DED"/>
    <w:rsid w:val="00AD0472"/>
    <w:rsid w:val="00AD0804"/>
    <w:rsid w:val="00AD0F26"/>
    <w:rsid w:val="00AD141B"/>
    <w:rsid w:val="00AD1B1B"/>
    <w:rsid w:val="00AD1E32"/>
    <w:rsid w:val="00AD1FE5"/>
    <w:rsid w:val="00AD2380"/>
    <w:rsid w:val="00AD293D"/>
    <w:rsid w:val="00AD2ACE"/>
    <w:rsid w:val="00AD2D5D"/>
    <w:rsid w:val="00AD4227"/>
    <w:rsid w:val="00AD44DA"/>
    <w:rsid w:val="00AD49E1"/>
    <w:rsid w:val="00AD4A9D"/>
    <w:rsid w:val="00AD4AC8"/>
    <w:rsid w:val="00AD5008"/>
    <w:rsid w:val="00AD52FB"/>
    <w:rsid w:val="00AD576C"/>
    <w:rsid w:val="00AD58EE"/>
    <w:rsid w:val="00AD5E2E"/>
    <w:rsid w:val="00AD62B1"/>
    <w:rsid w:val="00AD651D"/>
    <w:rsid w:val="00AD6761"/>
    <w:rsid w:val="00AD68F6"/>
    <w:rsid w:val="00AD6DCF"/>
    <w:rsid w:val="00AD72A9"/>
    <w:rsid w:val="00AD74AC"/>
    <w:rsid w:val="00AD74B7"/>
    <w:rsid w:val="00AE0389"/>
    <w:rsid w:val="00AE04BE"/>
    <w:rsid w:val="00AE09E2"/>
    <w:rsid w:val="00AE0B70"/>
    <w:rsid w:val="00AE0CDC"/>
    <w:rsid w:val="00AE0D31"/>
    <w:rsid w:val="00AE0EFA"/>
    <w:rsid w:val="00AE1137"/>
    <w:rsid w:val="00AE14CE"/>
    <w:rsid w:val="00AE20D1"/>
    <w:rsid w:val="00AE2EE1"/>
    <w:rsid w:val="00AE3827"/>
    <w:rsid w:val="00AE38CE"/>
    <w:rsid w:val="00AE3F23"/>
    <w:rsid w:val="00AE408C"/>
    <w:rsid w:val="00AE4E6B"/>
    <w:rsid w:val="00AE4FA2"/>
    <w:rsid w:val="00AE5323"/>
    <w:rsid w:val="00AE6410"/>
    <w:rsid w:val="00AE78F2"/>
    <w:rsid w:val="00AF00EE"/>
    <w:rsid w:val="00AF0476"/>
    <w:rsid w:val="00AF0842"/>
    <w:rsid w:val="00AF1306"/>
    <w:rsid w:val="00AF1D3F"/>
    <w:rsid w:val="00AF2314"/>
    <w:rsid w:val="00AF336E"/>
    <w:rsid w:val="00AF3674"/>
    <w:rsid w:val="00AF36F3"/>
    <w:rsid w:val="00AF3ACE"/>
    <w:rsid w:val="00AF3BBE"/>
    <w:rsid w:val="00AF4415"/>
    <w:rsid w:val="00AF451B"/>
    <w:rsid w:val="00AF4581"/>
    <w:rsid w:val="00AF4E98"/>
    <w:rsid w:val="00AF5385"/>
    <w:rsid w:val="00AF5402"/>
    <w:rsid w:val="00AF567E"/>
    <w:rsid w:val="00AF56E1"/>
    <w:rsid w:val="00AF5740"/>
    <w:rsid w:val="00AF5EC4"/>
    <w:rsid w:val="00AF657A"/>
    <w:rsid w:val="00AF6613"/>
    <w:rsid w:val="00AF6F26"/>
    <w:rsid w:val="00AF6F7A"/>
    <w:rsid w:val="00AF6F8E"/>
    <w:rsid w:val="00AF7219"/>
    <w:rsid w:val="00AF77BC"/>
    <w:rsid w:val="00B0067E"/>
    <w:rsid w:val="00B00F6A"/>
    <w:rsid w:val="00B015EE"/>
    <w:rsid w:val="00B01672"/>
    <w:rsid w:val="00B01743"/>
    <w:rsid w:val="00B02768"/>
    <w:rsid w:val="00B02862"/>
    <w:rsid w:val="00B03094"/>
    <w:rsid w:val="00B034E8"/>
    <w:rsid w:val="00B03582"/>
    <w:rsid w:val="00B03805"/>
    <w:rsid w:val="00B03C7A"/>
    <w:rsid w:val="00B03F15"/>
    <w:rsid w:val="00B03F41"/>
    <w:rsid w:val="00B0430F"/>
    <w:rsid w:val="00B04FD2"/>
    <w:rsid w:val="00B0521E"/>
    <w:rsid w:val="00B055CA"/>
    <w:rsid w:val="00B057B2"/>
    <w:rsid w:val="00B05BBE"/>
    <w:rsid w:val="00B068DC"/>
    <w:rsid w:val="00B071B0"/>
    <w:rsid w:val="00B07769"/>
    <w:rsid w:val="00B077C7"/>
    <w:rsid w:val="00B07D58"/>
    <w:rsid w:val="00B07DBC"/>
    <w:rsid w:val="00B100BC"/>
    <w:rsid w:val="00B10485"/>
    <w:rsid w:val="00B11458"/>
    <w:rsid w:val="00B114BE"/>
    <w:rsid w:val="00B1171E"/>
    <w:rsid w:val="00B11A3E"/>
    <w:rsid w:val="00B11A44"/>
    <w:rsid w:val="00B11C96"/>
    <w:rsid w:val="00B11E9C"/>
    <w:rsid w:val="00B12202"/>
    <w:rsid w:val="00B122AE"/>
    <w:rsid w:val="00B128CA"/>
    <w:rsid w:val="00B1290D"/>
    <w:rsid w:val="00B12B3D"/>
    <w:rsid w:val="00B13113"/>
    <w:rsid w:val="00B135E6"/>
    <w:rsid w:val="00B13BD0"/>
    <w:rsid w:val="00B13C63"/>
    <w:rsid w:val="00B13D77"/>
    <w:rsid w:val="00B147D7"/>
    <w:rsid w:val="00B14D8D"/>
    <w:rsid w:val="00B14DA5"/>
    <w:rsid w:val="00B157A0"/>
    <w:rsid w:val="00B15E41"/>
    <w:rsid w:val="00B15F70"/>
    <w:rsid w:val="00B1631E"/>
    <w:rsid w:val="00B171CC"/>
    <w:rsid w:val="00B17791"/>
    <w:rsid w:val="00B20051"/>
    <w:rsid w:val="00B20268"/>
    <w:rsid w:val="00B20277"/>
    <w:rsid w:val="00B203F5"/>
    <w:rsid w:val="00B2043B"/>
    <w:rsid w:val="00B21814"/>
    <w:rsid w:val="00B22276"/>
    <w:rsid w:val="00B22AAD"/>
    <w:rsid w:val="00B22B6A"/>
    <w:rsid w:val="00B22DAB"/>
    <w:rsid w:val="00B23E0A"/>
    <w:rsid w:val="00B23F1E"/>
    <w:rsid w:val="00B23F22"/>
    <w:rsid w:val="00B2471C"/>
    <w:rsid w:val="00B24F50"/>
    <w:rsid w:val="00B25A10"/>
    <w:rsid w:val="00B26954"/>
    <w:rsid w:val="00B26D44"/>
    <w:rsid w:val="00B276F2"/>
    <w:rsid w:val="00B27816"/>
    <w:rsid w:val="00B27916"/>
    <w:rsid w:val="00B279C6"/>
    <w:rsid w:val="00B27BBC"/>
    <w:rsid w:val="00B30233"/>
    <w:rsid w:val="00B30303"/>
    <w:rsid w:val="00B305AD"/>
    <w:rsid w:val="00B30639"/>
    <w:rsid w:val="00B30C14"/>
    <w:rsid w:val="00B30C1C"/>
    <w:rsid w:val="00B31061"/>
    <w:rsid w:val="00B31839"/>
    <w:rsid w:val="00B31A4B"/>
    <w:rsid w:val="00B32600"/>
    <w:rsid w:val="00B33446"/>
    <w:rsid w:val="00B337D5"/>
    <w:rsid w:val="00B33894"/>
    <w:rsid w:val="00B33C1E"/>
    <w:rsid w:val="00B3435D"/>
    <w:rsid w:val="00B351CA"/>
    <w:rsid w:val="00B35C2A"/>
    <w:rsid w:val="00B35F74"/>
    <w:rsid w:val="00B360DE"/>
    <w:rsid w:val="00B36E03"/>
    <w:rsid w:val="00B36ED7"/>
    <w:rsid w:val="00B4000C"/>
    <w:rsid w:val="00B40A5E"/>
    <w:rsid w:val="00B40CFA"/>
    <w:rsid w:val="00B41963"/>
    <w:rsid w:val="00B41EE6"/>
    <w:rsid w:val="00B420B0"/>
    <w:rsid w:val="00B422DC"/>
    <w:rsid w:val="00B425C3"/>
    <w:rsid w:val="00B42677"/>
    <w:rsid w:val="00B42721"/>
    <w:rsid w:val="00B42D3F"/>
    <w:rsid w:val="00B439CC"/>
    <w:rsid w:val="00B43F4D"/>
    <w:rsid w:val="00B4412D"/>
    <w:rsid w:val="00B447D2"/>
    <w:rsid w:val="00B44A1D"/>
    <w:rsid w:val="00B44BD7"/>
    <w:rsid w:val="00B44C65"/>
    <w:rsid w:val="00B44C91"/>
    <w:rsid w:val="00B4514F"/>
    <w:rsid w:val="00B4524F"/>
    <w:rsid w:val="00B456B9"/>
    <w:rsid w:val="00B45728"/>
    <w:rsid w:val="00B45C85"/>
    <w:rsid w:val="00B46672"/>
    <w:rsid w:val="00B46673"/>
    <w:rsid w:val="00B46784"/>
    <w:rsid w:val="00B46F4B"/>
    <w:rsid w:val="00B46FFF"/>
    <w:rsid w:val="00B472A3"/>
    <w:rsid w:val="00B472F9"/>
    <w:rsid w:val="00B4752B"/>
    <w:rsid w:val="00B47BC8"/>
    <w:rsid w:val="00B47F13"/>
    <w:rsid w:val="00B500EE"/>
    <w:rsid w:val="00B50242"/>
    <w:rsid w:val="00B5046B"/>
    <w:rsid w:val="00B5061D"/>
    <w:rsid w:val="00B5123C"/>
    <w:rsid w:val="00B51254"/>
    <w:rsid w:val="00B51266"/>
    <w:rsid w:val="00B51FFD"/>
    <w:rsid w:val="00B522BA"/>
    <w:rsid w:val="00B52AE3"/>
    <w:rsid w:val="00B52DE8"/>
    <w:rsid w:val="00B534DE"/>
    <w:rsid w:val="00B53F6A"/>
    <w:rsid w:val="00B54089"/>
    <w:rsid w:val="00B5456B"/>
    <w:rsid w:val="00B54767"/>
    <w:rsid w:val="00B547D6"/>
    <w:rsid w:val="00B549C1"/>
    <w:rsid w:val="00B54FA4"/>
    <w:rsid w:val="00B55AB1"/>
    <w:rsid w:val="00B55EB9"/>
    <w:rsid w:val="00B56088"/>
    <w:rsid w:val="00B560B4"/>
    <w:rsid w:val="00B56A35"/>
    <w:rsid w:val="00B56DD5"/>
    <w:rsid w:val="00B572EA"/>
    <w:rsid w:val="00B57725"/>
    <w:rsid w:val="00B57DC6"/>
    <w:rsid w:val="00B57F98"/>
    <w:rsid w:val="00B605FE"/>
    <w:rsid w:val="00B6080D"/>
    <w:rsid w:val="00B60EC3"/>
    <w:rsid w:val="00B61008"/>
    <w:rsid w:val="00B610E1"/>
    <w:rsid w:val="00B61B0E"/>
    <w:rsid w:val="00B61DD8"/>
    <w:rsid w:val="00B6231A"/>
    <w:rsid w:val="00B626EE"/>
    <w:rsid w:val="00B62D89"/>
    <w:rsid w:val="00B63331"/>
    <w:rsid w:val="00B6393D"/>
    <w:rsid w:val="00B6451B"/>
    <w:rsid w:val="00B649A9"/>
    <w:rsid w:val="00B652DF"/>
    <w:rsid w:val="00B66170"/>
    <w:rsid w:val="00B6646F"/>
    <w:rsid w:val="00B666CC"/>
    <w:rsid w:val="00B668AC"/>
    <w:rsid w:val="00B66B40"/>
    <w:rsid w:val="00B66B70"/>
    <w:rsid w:val="00B66D65"/>
    <w:rsid w:val="00B675FF"/>
    <w:rsid w:val="00B67651"/>
    <w:rsid w:val="00B6798E"/>
    <w:rsid w:val="00B679E3"/>
    <w:rsid w:val="00B67E71"/>
    <w:rsid w:val="00B7006C"/>
    <w:rsid w:val="00B7016C"/>
    <w:rsid w:val="00B7016D"/>
    <w:rsid w:val="00B70827"/>
    <w:rsid w:val="00B70FBE"/>
    <w:rsid w:val="00B714D3"/>
    <w:rsid w:val="00B7160F"/>
    <w:rsid w:val="00B7262A"/>
    <w:rsid w:val="00B72E83"/>
    <w:rsid w:val="00B730BD"/>
    <w:rsid w:val="00B7374A"/>
    <w:rsid w:val="00B73798"/>
    <w:rsid w:val="00B738CB"/>
    <w:rsid w:val="00B73A94"/>
    <w:rsid w:val="00B73D9B"/>
    <w:rsid w:val="00B73DC8"/>
    <w:rsid w:val="00B7434C"/>
    <w:rsid w:val="00B74422"/>
    <w:rsid w:val="00B75742"/>
    <w:rsid w:val="00B75AF3"/>
    <w:rsid w:val="00B75C33"/>
    <w:rsid w:val="00B75EC3"/>
    <w:rsid w:val="00B7624C"/>
    <w:rsid w:val="00B762A5"/>
    <w:rsid w:val="00B7699B"/>
    <w:rsid w:val="00B77041"/>
    <w:rsid w:val="00B80118"/>
    <w:rsid w:val="00B8066F"/>
    <w:rsid w:val="00B81071"/>
    <w:rsid w:val="00B81621"/>
    <w:rsid w:val="00B8170E"/>
    <w:rsid w:val="00B81AAB"/>
    <w:rsid w:val="00B81B2C"/>
    <w:rsid w:val="00B81C8E"/>
    <w:rsid w:val="00B823BA"/>
    <w:rsid w:val="00B82679"/>
    <w:rsid w:val="00B828B2"/>
    <w:rsid w:val="00B8325D"/>
    <w:rsid w:val="00B83599"/>
    <w:rsid w:val="00B8375E"/>
    <w:rsid w:val="00B83D23"/>
    <w:rsid w:val="00B83F7A"/>
    <w:rsid w:val="00B84B5F"/>
    <w:rsid w:val="00B84B91"/>
    <w:rsid w:val="00B84FAF"/>
    <w:rsid w:val="00B85568"/>
    <w:rsid w:val="00B85612"/>
    <w:rsid w:val="00B85643"/>
    <w:rsid w:val="00B856B8"/>
    <w:rsid w:val="00B86E9F"/>
    <w:rsid w:val="00B8710E"/>
    <w:rsid w:val="00B900D0"/>
    <w:rsid w:val="00B902EB"/>
    <w:rsid w:val="00B906E9"/>
    <w:rsid w:val="00B90F81"/>
    <w:rsid w:val="00B915D1"/>
    <w:rsid w:val="00B92414"/>
    <w:rsid w:val="00B92E36"/>
    <w:rsid w:val="00B92EAE"/>
    <w:rsid w:val="00B9309E"/>
    <w:rsid w:val="00B93217"/>
    <w:rsid w:val="00B934A6"/>
    <w:rsid w:val="00B93ADC"/>
    <w:rsid w:val="00B9495B"/>
    <w:rsid w:val="00B95705"/>
    <w:rsid w:val="00B96365"/>
    <w:rsid w:val="00B96E84"/>
    <w:rsid w:val="00B96EC9"/>
    <w:rsid w:val="00B97190"/>
    <w:rsid w:val="00B977CE"/>
    <w:rsid w:val="00B97803"/>
    <w:rsid w:val="00B97EC8"/>
    <w:rsid w:val="00BA00EC"/>
    <w:rsid w:val="00BA07FE"/>
    <w:rsid w:val="00BA0971"/>
    <w:rsid w:val="00BA0C26"/>
    <w:rsid w:val="00BA0EB7"/>
    <w:rsid w:val="00BA109C"/>
    <w:rsid w:val="00BA1539"/>
    <w:rsid w:val="00BA1848"/>
    <w:rsid w:val="00BA1CC7"/>
    <w:rsid w:val="00BA1D19"/>
    <w:rsid w:val="00BA2571"/>
    <w:rsid w:val="00BA25B8"/>
    <w:rsid w:val="00BA2729"/>
    <w:rsid w:val="00BA2B12"/>
    <w:rsid w:val="00BA2BA8"/>
    <w:rsid w:val="00BA2C21"/>
    <w:rsid w:val="00BA2D64"/>
    <w:rsid w:val="00BA4B67"/>
    <w:rsid w:val="00BA4BC6"/>
    <w:rsid w:val="00BA4BE2"/>
    <w:rsid w:val="00BA4C1F"/>
    <w:rsid w:val="00BA4EBC"/>
    <w:rsid w:val="00BA5C12"/>
    <w:rsid w:val="00BA5CBB"/>
    <w:rsid w:val="00BA5F07"/>
    <w:rsid w:val="00BA65A8"/>
    <w:rsid w:val="00BA66C0"/>
    <w:rsid w:val="00BA6998"/>
    <w:rsid w:val="00BA6B98"/>
    <w:rsid w:val="00BA76EF"/>
    <w:rsid w:val="00BA7CD0"/>
    <w:rsid w:val="00BB0A50"/>
    <w:rsid w:val="00BB0E22"/>
    <w:rsid w:val="00BB1495"/>
    <w:rsid w:val="00BB1ECD"/>
    <w:rsid w:val="00BB20FC"/>
    <w:rsid w:val="00BB2223"/>
    <w:rsid w:val="00BB2592"/>
    <w:rsid w:val="00BB2936"/>
    <w:rsid w:val="00BB2972"/>
    <w:rsid w:val="00BB2ACB"/>
    <w:rsid w:val="00BB3955"/>
    <w:rsid w:val="00BB3D95"/>
    <w:rsid w:val="00BB3FE1"/>
    <w:rsid w:val="00BB4BCD"/>
    <w:rsid w:val="00BB4F5B"/>
    <w:rsid w:val="00BB559B"/>
    <w:rsid w:val="00BB5B48"/>
    <w:rsid w:val="00BB64F4"/>
    <w:rsid w:val="00BB6CC9"/>
    <w:rsid w:val="00BB7141"/>
    <w:rsid w:val="00BB7191"/>
    <w:rsid w:val="00BB7193"/>
    <w:rsid w:val="00BB75CC"/>
    <w:rsid w:val="00BB7D66"/>
    <w:rsid w:val="00BB7E1D"/>
    <w:rsid w:val="00BC0176"/>
    <w:rsid w:val="00BC05BA"/>
    <w:rsid w:val="00BC07DA"/>
    <w:rsid w:val="00BC120C"/>
    <w:rsid w:val="00BC19CE"/>
    <w:rsid w:val="00BC1E3F"/>
    <w:rsid w:val="00BC1F92"/>
    <w:rsid w:val="00BC2216"/>
    <w:rsid w:val="00BC26CD"/>
    <w:rsid w:val="00BC2DE2"/>
    <w:rsid w:val="00BC354A"/>
    <w:rsid w:val="00BC36A7"/>
    <w:rsid w:val="00BC36A8"/>
    <w:rsid w:val="00BC3BDF"/>
    <w:rsid w:val="00BC3CED"/>
    <w:rsid w:val="00BC420A"/>
    <w:rsid w:val="00BC4B70"/>
    <w:rsid w:val="00BC5174"/>
    <w:rsid w:val="00BC53FC"/>
    <w:rsid w:val="00BC5523"/>
    <w:rsid w:val="00BC55F2"/>
    <w:rsid w:val="00BC591C"/>
    <w:rsid w:val="00BC5A09"/>
    <w:rsid w:val="00BC5D1E"/>
    <w:rsid w:val="00BC651B"/>
    <w:rsid w:val="00BC6C09"/>
    <w:rsid w:val="00BC7A1E"/>
    <w:rsid w:val="00BD02E0"/>
    <w:rsid w:val="00BD04C5"/>
    <w:rsid w:val="00BD063D"/>
    <w:rsid w:val="00BD09B6"/>
    <w:rsid w:val="00BD13BE"/>
    <w:rsid w:val="00BD1576"/>
    <w:rsid w:val="00BD1628"/>
    <w:rsid w:val="00BD171D"/>
    <w:rsid w:val="00BD1E28"/>
    <w:rsid w:val="00BD20EC"/>
    <w:rsid w:val="00BD2961"/>
    <w:rsid w:val="00BD2D66"/>
    <w:rsid w:val="00BD2F42"/>
    <w:rsid w:val="00BD3B61"/>
    <w:rsid w:val="00BD4007"/>
    <w:rsid w:val="00BD4465"/>
    <w:rsid w:val="00BD4D5B"/>
    <w:rsid w:val="00BD5052"/>
    <w:rsid w:val="00BD53C2"/>
    <w:rsid w:val="00BD5C37"/>
    <w:rsid w:val="00BD5CE9"/>
    <w:rsid w:val="00BD6227"/>
    <w:rsid w:val="00BD711E"/>
    <w:rsid w:val="00BD7A3D"/>
    <w:rsid w:val="00BD7DD6"/>
    <w:rsid w:val="00BD7E7E"/>
    <w:rsid w:val="00BE053F"/>
    <w:rsid w:val="00BE0587"/>
    <w:rsid w:val="00BE0B3B"/>
    <w:rsid w:val="00BE0CFF"/>
    <w:rsid w:val="00BE0DC1"/>
    <w:rsid w:val="00BE0E9A"/>
    <w:rsid w:val="00BE10C0"/>
    <w:rsid w:val="00BE177E"/>
    <w:rsid w:val="00BE2203"/>
    <w:rsid w:val="00BE341F"/>
    <w:rsid w:val="00BE39B0"/>
    <w:rsid w:val="00BE42F5"/>
    <w:rsid w:val="00BE4D7C"/>
    <w:rsid w:val="00BE4E44"/>
    <w:rsid w:val="00BE50B4"/>
    <w:rsid w:val="00BE5351"/>
    <w:rsid w:val="00BE53C7"/>
    <w:rsid w:val="00BE5C88"/>
    <w:rsid w:val="00BE6254"/>
    <w:rsid w:val="00BE64AA"/>
    <w:rsid w:val="00BE6DE9"/>
    <w:rsid w:val="00BE77F2"/>
    <w:rsid w:val="00BE7887"/>
    <w:rsid w:val="00BE7899"/>
    <w:rsid w:val="00BE7BB5"/>
    <w:rsid w:val="00BE7BBA"/>
    <w:rsid w:val="00BF02FC"/>
    <w:rsid w:val="00BF03DF"/>
    <w:rsid w:val="00BF0571"/>
    <w:rsid w:val="00BF0C19"/>
    <w:rsid w:val="00BF0D76"/>
    <w:rsid w:val="00BF0DC3"/>
    <w:rsid w:val="00BF15AF"/>
    <w:rsid w:val="00BF1916"/>
    <w:rsid w:val="00BF2031"/>
    <w:rsid w:val="00BF2267"/>
    <w:rsid w:val="00BF2282"/>
    <w:rsid w:val="00BF26B1"/>
    <w:rsid w:val="00BF2B55"/>
    <w:rsid w:val="00BF2B86"/>
    <w:rsid w:val="00BF3611"/>
    <w:rsid w:val="00BF4330"/>
    <w:rsid w:val="00BF4387"/>
    <w:rsid w:val="00BF44B5"/>
    <w:rsid w:val="00BF4891"/>
    <w:rsid w:val="00BF5145"/>
    <w:rsid w:val="00BF53AE"/>
    <w:rsid w:val="00BF54F3"/>
    <w:rsid w:val="00BF552C"/>
    <w:rsid w:val="00BF62C8"/>
    <w:rsid w:val="00BF65B2"/>
    <w:rsid w:val="00BF6AFB"/>
    <w:rsid w:val="00BF6F74"/>
    <w:rsid w:val="00BF72D0"/>
    <w:rsid w:val="00BF7EE0"/>
    <w:rsid w:val="00BF7F83"/>
    <w:rsid w:val="00C0004F"/>
    <w:rsid w:val="00C00499"/>
    <w:rsid w:val="00C008C0"/>
    <w:rsid w:val="00C011BD"/>
    <w:rsid w:val="00C0185F"/>
    <w:rsid w:val="00C021CE"/>
    <w:rsid w:val="00C02566"/>
    <w:rsid w:val="00C028B3"/>
    <w:rsid w:val="00C028E1"/>
    <w:rsid w:val="00C02A47"/>
    <w:rsid w:val="00C02B30"/>
    <w:rsid w:val="00C02FF1"/>
    <w:rsid w:val="00C03183"/>
    <w:rsid w:val="00C034D0"/>
    <w:rsid w:val="00C034E1"/>
    <w:rsid w:val="00C034FA"/>
    <w:rsid w:val="00C03CE7"/>
    <w:rsid w:val="00C042A6"/>
    <w:rsid w:val="00C04EB8"/>
    <w:rsid w:val="00C06093"/>
    <w:rsid w:val="00C06106"/>
    <w:rsid w:val="00C063B3"/>
    <w:rsid w:val="00C06540"/>
    <w:rsid w:val="00C06DA6"/>
    <w:rsid w:val="00C0715D"/>
    <w:rsid w:val="00C071F2"/>
    <w:rsid w:val="00C071F5"/>
    <w:rsid w:val="00C07542"/>
    <w:rsid w:val="00C07558"/>
    <w:rsid w:val="00C07E26"/>
    <w:rsid w:val="00C10267"/>
    <w:rsid w:val="00C1028D"/>
    <w:rsid w:val="00C1034F"/>
    <w:rsid w:val="00C107E7"/>
    <w:rsid w:val="00C10A50"/>
    <w:rsid w:val="00C10B82"/>
    <w:rsid w:val="00C10CFD"/>
    <w:rsid w:val="00C11083"/>
    <w:rsid w:val="00C11092"/>
    <w:rsid w:val="00C114BE"/>
    <w:rsid w:val="00C11F01"/>
    <w:rsid w:val="00C12135"/>
    <w:rsid w:val="00C1219F"/>
    <w:rsid w:val="00C12561"/>
    <w:rsid w:val="00C12D46"/>
    <w:rsid w:val="00C13223"/>
    <w:rsid w:val="00C1364B"/>
    <w:rsid w:val="00C1366B"/>
    <w:rsid w:val="00C13740"/>
    <w:rsid w:val="00C13CC2"/>
    <w:rsid w:val="00C145B5"/>
    <w:rsid w:val="00C145EF"/>
    <w:rsid w:val="00C14979"/>
    <w:rsid w:val="00C14CE0"/>
    <w:rsid w:val="00C1595B"/>
    <w:rsid w:val="00C15B2D"/>
    <w:rsid w:val="00C15ECC"/>
    <w:rsid w:val="00C16103"/>
    <w:rsid w:val="00C16B45"/>
    <w:rsid w:val="00C16BB1"/>
    <w:rsid w:val="00C207A2"/>
    <w:rsid w:val="00C207C9"/>
    <w:rsid w:val="00C21223"/>
    <w:rsid w:val="00C21311"/>
    <w:rsid w:val="00C21B3D"/>
    <w:rsid w:val="00C21D01"/>
    <w:rsid w:val="00C21DCA"/>
    <w:rsid w:val="00C21DE1"/>
    <w:rsid w:val="00C2221E"/>
    <w:rsid w:val="00C226A0"/>
    <w:rsid w:val="00C22889"/>
    <w:rsid w:val="00C22CCF"/>
    <w:rsid w:val="00C22D90"/>
    <w:rsid w:val="00C22E9F"/>
    <w:rsid w:val="00C23240"/>
    <w:rsid w:val="00C23476"/>
    <w:rsid w:val="00C234D7"/>
    <w:rsid w:val="00C2439C"/>
    <w:rsid w:val="00C248CA"/>
    <w:rsid w:val="00C25322"/>
    <w:rsid w:val="00C254BE"/>
    <w:rsid w:val="00C25C29"/>
    <w:rsid w:val="00C25F4A"/>
    <w:rsid w:val="00C26146"/>
    <w:rsid w:val="00C26754"/>
    <w:rsid w:val="00C26F03"/>
    <w:rsid w:val="00C26F53"/>
    <w:rsid w:val="00C2768D"/>
    <w:rsid w:val="00C27A72"/>
    <w:rsid w:val="00C27B55"/>
    <w:rsid w:val="00C27BD0"/>
    <w:rsid w:val="00C27D51"/>
    <w:rsid w:val="00C30318"/>
    <w:rsid w:val="00C305B5"/>
    <w:rsid w:val="00C30978"/>
    <w:rsid w:val="00C318EA"/>
    <w:rsid w:val="00C322D5"/>
    <w:rsid w:val="00C326D8"/>
    <w:rsid w:val="00C32C0D"/>
    <w:rsid w:val="00C331B6"/>
    <w:rsid w:val="00C3335C"/>
    <w:rsid w:val="00C34082"/>
    <w:rsid w:val="00C340C8"/>
    <w:rsid w:val="00C340DD"/>
    <w:rsid w:val="00C343BD"/>
    <w:rsid w:val="00C34682"/>
    <w:rsid w:val="00C34E8E"/>
    <w:rsid w:val="00C350AC"/>
    <w:rsid w:val="00C35161"/>
    <w:rsid w:val="00C35A86"/>
    <w:rsid w:val="00C35D14"/>
    <w:rsid w:val="00C35FE9"/>
    <w:rsid w:val="00C3619D"/>
    <w:rsid w:val="00C36627"/>
    <w:rsid w:val="00C37804"/>
    <w:rsid w:val="00C37B26"/>
    <w:rsid w:val="00C40013"/>
    <w:rsid w:val="00C406FE"/>
    <w:rsid w:val="00C40C80"/>
    <w:rsid w:val="00C4114A"/>
    <w:rsid w:val="00C41605"/>
    <w:rsid w:val="00C419CB"/>
    <w:rsid w:val="00C41AF9"/>
    <w:rsid w:val="00C41C37"/>
    <w:rsid w:val="00C425AA"/>
    <w:rsid w:val="00C4302F"/>
    <w:rsid w:val="00C43401"/>
    <w:rsid w:val="00C43491"/>
    <w:rsid w:val="00C436E6"/>
    <w:rsid w:val="00C4371E"/>
    <w:rsid w:val="00C4379B"/>
    <w:rsid w:val="00C449D0"/>
    <w:rsid w:val="00C44A35"/>
    <w:rsid w:val="00C44C20"/>
    <w:rsid w:val="00C450E4"/>
    <w:rsid w:val="00C4518A"/>
    <w:rsid w:val="00C456A3"/>
    <w:rsid w:val="00C456DE"/>
    <w:rsid w:val="00C45C5D"/>
    <w:rsid w:val="00C45D7D"/>
    <w:rsid w:val="00C45E26"/>
    <w:rsid w:val="00C46153"/>
    <w:rsid w:val="00C46761"/>
    <w:rsid w:val="00C468E3"/>
    <w:rsid w:val="00C4691E"/>
    <w:rsid w:val="00C46E97"/>
    <w:rsid w:val="00C47246"/>
    <w:rsid w:val="00C47740"/>
    <w:rsid w:val="00C47ABF"/>
    <w:rsid w:val="00C47C0F"/>
    <w:rsid w:val="00C50B50"/>
    <w:rsid w:val="00C50BF0"/>
    <w:rsid w:val="00C50DFD"/>
    <w:rsid w:val="00C50E5F"/>
    <w:rsid w:val="00C51685"/>
    <w:rsid w:val="00C51ED8"/>
    <w:rsid w:val="00C5247B"/>
    <w:rsid w:val="00C5342B"/>
    <w:rsid w:val="00C537AD"/>
    <w:rsid w:val="00C53CEA"/>
    <w:rsid w:val="00C5436B"/>
    <w:rsid w:val="00C5475C"/>
    <w:rsid w:val="00C54C1F"/>
    <w:rsid w:val="00C54C86"/>
    <w:rsid w:val="00C54D42"/>
    <w:rsid w:val="00C54EA2"/>
    <w:rsid w:val="00C551AD"/>
    <w:rsid w:val="00C552C2"/>
    <w:rsid w:val="00C555F7"/>
    <w:rsid w:val="00C56776"/>
    <w:rsid w:val="00C57456"/>
    <w:rsid w:val="00C57467"/>
    <w:rsid w:val="00C57B14"/>
    <w:rsid w:val="00C57D47"/>
    <w:rsid w:val="00C601E6"/>
    <w:rsid w:val="00C601F1"/>
    <w:rsid w:val="00C608E2"/>
    <w:rsid w:val="00C60969"/>
    <w:rsid w:val="00C60A6D"/>
    <w:rsid w:val="00C60BC7"/>
    <w:rsid w:val="00C60CF9"/>
    <w:rsid w:val="00C61EA8"/>
    <w:rsid w:val="00C62832"/>
    <w:rsid w:val="00C628E5"/>
    <w:rsid w:val="00C62DC7"/>
    <w:rsid w:val="00C637B9"/>
    <w:rsid w:val="00C63F08"/>
    <w:rsid w:val="00C640CA"/>
    <w:rsid w:val="00C646B6"/>
    <w:rsid w:val="00C64C08"/>
    <w:rsid w:val="00C6543B"/>
    <w:rsid w:val="00C657BF"/>
    <w:rsid w:val="00C66272"/>
    <w:rsid w:val="00C667CB"/>
    <w:rsid w:val="00C66AD7"/>
    <w:rsid w:val="00C66DFE"/>
    <w:rsid w:val="00C6709A"/>
    <w:rsid w:val="00C678FE"/>
    <w:rsid w:val="00C67ABF"/>
    <w:rsid w:val="00C67BF5"/>
    <w:rsid w:val="00C67D57"/>
    <w:rsid w:val="00C7031D"/>
    <w:rsid w:val="00C71584"/>
    <w:rsid w:val="00C720A7"/>
    <w:rsid w:val="00C7221F"/>
    <w:rsid w:val="00C723B5"/>
    <w:rsid w:val="00C7265E"/>
    <w:rsid w:val="00C72689"/>
    <w:rsid w:val="00C729E1"/>
    <w:rsid w:val="00C72A23"/>
    <w:rsid w:val="00C72AE2"/>
    <w:rsid w:val="00C72CD7"/>
    <w:rsid w:val="00C72CF1"/>
    <w:rsid w:val="00C73630"/>
    <w:rsid w:val="00C7372A"/>
    <w:rsid w:val="00C74951"/>
    <w:rsid w:val="00C75117"/>
    <w:rsid w:val="00C7578B"/>
    <w:rsid w:val="00C767A9"/>
    <w:rsid w:val="00C76C0B"/>
    <w:rsid w:val="00C76C13"/>
    <w:rsid w:val="00C76F6F"/>
    <w:rsid w:val="00C77038"/>
    <w:rsid w:val="00C770F9"/>
    <w:rsid w:val="00C77697"/>
    <w:rsid w:val="00C77AF8"/>
    <w:rsid w:val="00C77C95"/>
    <w:rsid w:val="00C80CB2"/>
    <w:rsid w:val="00C80F7D"/>
    <w:rsid w:val="00C8106A"/>
    <w:rsid w:val="00C813CD"/>
    <w:rsid w:val="00C818DC"/>
    <w:rsid w:val="00C81928"/>
    <w:rsid w:val="00C823A9"/>
    <w:rsid w:val="00C8253B"/>
    <w:rsid w:val="00C82725"/>
    <w:rsid w:val="00C8287A"/>
    <w:rsid w:val="00C844A5"/>
    <w:rsid w:val="00C84958"/>
    <w:rsid w:val="00C84D94"/>
    <w:rsid w:val="00C855D8"/>
    <w:rsid w:val="00C85645"/>
    <w:rsid w:val="00C86220"/>
    <w:rsid w:val="00C868E2"/>
    <w:rsid w:val="00C86AA9"/>
    <w:rsid w:val="00C86F3F"/>
    <w:rsid w:val="00C872A6"/>
    <w:rsid w:val="00C87588"/>
    <w:rsid w:val="00C90049"/>
    <w:rsid w:val="00C913F0"/>
    <w:rsid w:val="00C9150E"/>
    <w:rsid w:val="00C91718"/>
    <w:rsid w:val="00C917B0"/>
    <w:rsid w:val="00C91A36"/>
    <w:rsid w:val="00C91D06"/>
    <w:rsid w:val="00C91F51"/>
    <w:rsid w:val="00C92223"/>
    <w:rsid w:val="00C92743"/>
    <w:rsid w:val="00C92E0A"/>
    <w:rsid w:val="00C92E91"/>
    <w:rsid w:val="00C93084"/>
    <w:rsid w:val="00C931F6"/>
    <w:rsid w:val="00C93460"/>
    <w:rsid w:val="00C93684"/>
    <w:rsid w:val="00C93917"/>
    <w:rsid w:val="00C93A2A"/>
    <w:rsid w:val="00C94176"/>
    <w:rsid w:val="00C941BB"/>
    <w:rsid w:val="00C9431E"/>
    <w:rsid w:val="00C9439C"/>
    <w:rsid w:val="00C944F1"/>
    <w:rsid w:val="00C94520"/>
    <w:rsid w:val="00C949F3"/>
    <w:rsid w:val="00C95479"/>
    <w:rsid w:val="00C969F1"/>
    <w:rsid w:val="00C96AEB"/>
    <w:rsid w:val="00C96D25"/>
    <w:rsid w:val="00C974F8"/>
    <w:rsid w:val="00C9777C"/>
    <w:rsid w:val="00C97790"/>
    <w:rsid w:val="00C9786A"/>
    <w:rsid w:val="00C979D6"/>
    <w:rsid w:val="00C97C74"/>
    <w:rsid w:val="00CA009F"/>
    <w:rsid w:val="00CA09DF"/>
    <w:rsid w:val="00CA1A36"/>
    <w:rsid w:val="00CA1C1D"/>
    <w:rsid w:val="00CA1F15"/>
    <w:rsid w:val="00CA2083"/>
    <w:rsid w:val="00CA20DE"/>
    <w:rsid w:val="00CA23EE"/>
    <w:rsid w:val="00CA2605"/>
    <w:rsid w:val="00CA2EA0"/>
    <w:rsid w:val="00CA3B17"/>
    <w:rsid w:val="00CA4434"/>
    <w:rsid w:val="00CA4770"/>
    <w:rsid w:val="00CA5F82"/>
    <w:rsid w:val="00CA7C58"/>
    <w:rsid w:val="00CA7D4F"/>
    <w:rsid w:val="00CA7E1A"/>
    <w:rsid w:val="00CA7E91"/>
    <w:rsid w:val="00CA7FA1"/>
    <w:rsid w:val="00CB025D"/>
    <w:rsid w:val="00CB04C3"/>
    <w:rsid w:val="00CB0CD8"/>
    <w:rsid w:val="00CB1C47"/>
    <w:rsid w:val="00CB1CCF"/>
    <w:rsid w:val="00CB1FC0"/>
    <w:rsid w:val="00CB22F3"/>
    <w:rsid w:val="00CB2578"/>
    <w:rsid w:val="00CB2615"/>
    <w:rsid w:val="00CB296B"/>
    <w:rsid w:val="00CB2DB4"/>
    <w:rsid w:val="00CB31F9"/>
    <w:rsid w:val="00CB351C"/>
    <w:rsid w:val="00CB3641"/>
    <w:rsid w:val="00CB36E6"/>
    <w:rsid w:val="00CB4589"/>
    <w:rsid w:val="00CB47C0"/>
    <w:rsid w:val="00CB51AC"/>
    <w:rsid w:val="00CB5637"/>
    <w:rsid w:val="00CB586D"/>
    <w:rsid w:val="00CB5E88"/>
    <w:rsid w:val="00CB6B15"/>
    <w:rsid w:val="00CB6EA4"/>
    <w:rsid w:val="00CB7580"/>
    <w:rsid w:val="00CB7AA4"/>
    <w:rsid w:val="00CC038E"/>
    <w:rsid w:val="00CC0A8D"/>
    <w:rsid w:val="00CC0CC2"/>
    <w:rsid w:val="00CC1FCB"/>
    <w:rsid w:val="00CC232F"/>
    <w:rsid w:val="00CC242D"/>
    <w:rsid w:val="00CC265E"/>
    <w:rsid w:val="00CC3011"/>
    <w:rsid w:val="00CC3074"/>
    <w:rsid w:val="00CC310E"/>
    <w:rsid w:val="00CC31F8"/>
    <w:rsid w:val="00CC3566"/>
    <w:rsid w:val="00CC3910"/>
    <w:rsid w:val="00CC4994"/>
    <w:rsid w:val="00CC5F6D"/>
    <w:rsid w:val="00CC62F7"/>
    <w:rsid w:val="00CC6521"/>
    <w:rsid w:val="00CC6B26"/>
    <w:rsid w:val="00CC6CB9"/>
    <w:rsid w:val="00CC6FC1"/>
    <w:rsid w:val="00CC721C"/>
    <w:rsid w:val="00CC7323"/>
    <w:rsid w:val="00CC736E"/>
    <w:rsid w:val="00CC7386"/>
    <w:rsid w:val="00CC73D3"/>
    <w:rsid w:val="00CC759A"/>
    <w:rsid w:val="00CC7A90"/>
    <w:rsid w:val="00CC7E5C"/>
    <w:rsid w:val="00CC7FA1"/>
    <w:rsid w:val="00CD03A7"/>
    <w:rsid w:val="00CD0B7B"/>
    <w:rsid w:val="00CD0BF9"/>
    <w:rsid w:val="00CD1167"/>
    <w:rsid w:val="00CD1339"/>
    <w:rsid w:val="00CD1918"/>
    <w:rsid w:val="00CD1EC5"/>
    <w:rsid w:val="00CD2018"/>
    <w:rsid w:val="00CD267F"/>
    <w:rsid w:val="00CD3116"/>
    <w:rsid w:val="00CD46A9"/>
    <w:rsid w:val="00CD48F8"/>
    <w:rsid w:val="00CD4CDB"/>
    <w:rsid w:val="00CD5882"/>
    <w:rsid w:val="00CD5C18"/>
    <w:rsid w:val="00CD5C64"/>
    <w:rsid w:val="00CD5F17"/>
    <w:rsid w:val="00CD6010"/>
    <w:rsid w:val="00CD6A1E"/>
    <w:rsid w:val="00CD6ABA"/>
    <w:rsid w:val="00CD6D56"/>
    <w:rsid w:val="00CD7153"/>
    <w:rsid w:val="00CD72A9"/>
    <w:rsid w:val="00CD760D"/>
    <w:rsid w:val="00CD76A5"/>
    <w:rsid w:val="00CD78F3"/>
    <w:rsid w:val="00CE0321"/>
    <w:rsid w:val="00CE0BB9"/>
    <w:rsid w:val="00CE0EB5"/>
    <w:rsid w:val="00CE1169"/>
    <w:rsid w:val="00CE1987"/>
    <w:rsid w:val="00CE19AB"/>
    <w:rsid w:val="00CE1A45"/>
    <w:rsid w:val="00CE1E60"/>
    <w:rsid w:val="00CE1EC0"/>
    <w:rsid w:val="00CE2035"/>
    <w:rsid w:val="00CE2134"/>
    <w:rsid w:val="00CE22E8"/>
    <w:rsid w:val="00CE4024"/>
    <w:rsid w:val="00CE4954"/>
    <w:rsid w:val="00CE49B0"/>
    <w:rsid w:val="00CE4EDE"/>
    <w:rsid w:val="00CE4FA1"/>
    <w:rsid w:val="00CE5317"/>
    <w:rsid w:val="00CE57C0"/>
    <w:rsid w:val="00CE58E3"/>
    <w:rsid w:val="00CE593F"/>
    <w:rsid w:val="00CE599D"/>
    <w:rsid w:val="00CE5B4E"/>
    <w:rsid w:val="00CE652B"/>
    <w:rsid w:val="00CE655E"/>
    <w:rsid w:val="00CE673B"/>
    <w:rsid w:val="00CE7035"/>
    <w:rsid w:val="00CE7161"/>
    <w:rsid w:val="00CE7783"/>
    <w:rsid w:val="00CE7AB2"/>
    <w:rsid w:val="00CE7E18"/>
    <w:rsid w:val="00CF00FC"/>
    <w:rsid w:val="00CF01DB"/>
    <w:rsid w:val="00CF0400"/>
    <w:rsid w:val="00CF0788"/>
    <w:rsid w:val="00CF0857"/>
    <w:rsid w:val="00CF0F78"/>
    <w:rsid w:val="00CF1EA3"/>
    <w:rsid w:val="00CF20ED"/>
    <w:rsid w:val="00CF2525"/>
    <w:rsid w:val="00CF28B7"/>
    <w:rsid w:val="00CF3230"/>
    <w:rsid w:val="00CF3BD6"/>
    <w:rsid w:val="00CF42B1"/>
    <w:rsid w:val="00CF434A"/>
    <w:rsid w:val="00CF44E9"/>
    <w:rsid w:val="00CF45E9"/>
    <w:rsid w:val="00CF4929"/>
    <w:rsid w:val="00CF5675"/>
    <w:rsid w:val="00CF599B"/>
    <w:rsid w:val="00CF644F"/>
    <w:rsid w:val="00CF7341"/>
    <w:rsid w:val="00CF7DF8"/>
    <w:rsid w:val="00CF7DF9"/>
    <w:rsid w:val="00D004A4"/>
    <w:rsid w:val="00D008CA"/>
    <w:rsid w:val="00D0090A"/>
    <w:rsid w:val="00D01252"/>
    <w:rsid w:val="00D014A1"/>
    <w:rsid w:val="00D01836"/>
    <w:rsid w:val="00D01B1A"/>
    <w:rsid w:val="00D028EB"/>
    <w:rsid w:val="00D02D0C"/>
    <w:rsid w:val="00D03075"/>
    <w:rsid w:val="00D033AB"/>
    <w:rsid w:val="00D03862"/>
    <w:rsid w:val="00D03CD5"/>
    <w:rsid w:val="00D041AE"/>
    <w:rsid w:val="00D04643"/>
    <w:rsid w:val="00D04B63"/>
    <w:rsid w:val="00D04D4D"/>
    <w:rsid w:val="00D04F5A"/>
    <w:rsid w:val="00D053DD"/>
    <w:rsid w:val="00D056AC"/>
    <w:rsid w:val="00D05E92"/>
    <w:rsid w:val="00D061DB"/>
    <w:rsid w:val="00D07B21"/>
    <w:rsid w:val="00D07D62"/>
    <w:rsid w:val="00D102D3"/>
    <w:rsid w:val="00D10732"/>
    <w:rsid w:val="00D10BDC"/>
    <w:rsid w:val="00D11280"/>
    <w:rsid w:val="00D114DC"/>
    <w:rsid w:val="00D120F7"/>
    <w:rsid w:val="00D12278"/>
    <w:rsid w:val="00D1231E"/>
    <w:rsid w:val="00D12415"/>
    <w:rsid w:val="00D12F7B"/>
    <w:rsid w:val="00D131FE"/>
    <w:rsid w:val="00D133C6"/>
    <w:rsid w:val="00D13DDA"/>
    <w:rsid w:val="00D13E55"/>
    <w:rsid w:val="00D147F7"/>
    <w:rsid w:val="00D14A07"/>
    <w:rsid w:val="00D14AAC"/>
    <w:rsid w:val="00D14B25"/>
    <w:rsid w:val="00D1530B"/>
    <w:rsid w:val="00D15364"/>
    <w:rsid w:val="00D158BE"/>
    <w:rsid w:val="00D165CB"/>
    <w:rsid w:val="00D1679D"/>
    <w:rsid w:val="00D16B79"/>
    <w:rsid w:val="00D16FF2"/>
    <w:rsid w:val="00D17359"/>
    <w:rsid w:val="00D17DCE"/>
    <w:rsid w:val="00D21253"/>
    <w:rsid w:val="00D213B3"/>
    <w:rsid w:val="00D2140E"/>
    <w:rsid w:val="00D21517"/>
    <w:rsid w:val="00D21523"/>
    <w:rsid w:val="00D21C1A"/>
    <w:rsid w:val="00D21CE2"/>
    <w:rsid w:val="00D22990"/>
    <w:rsid w:val="00D22C5A"/>
    <w:rsid w:val="00D22D5F"/>
    <w:rsid w:val="00D22ED4"/>
    <w:rsid w:val="00D23203"/>
    <w:rsid w:val="00D23A4D"/>
    <w:rsid w:val="00D24060"/>
    <w:rsid w:val="00D24289"/>
    <w:rsid w:val="00D243F2"/>
    <w:rsid w:val="00D244BC"/>
    <w:rsid w:val="00D24C57"/>
    <w:rsid w:val="00D25233"/>
    <w:rsid w:val="00D254FC"/>
    <w:rsid w:val="00D25C28"/>
    <w:rsid w:val="00D25F4B"/>
    <w:rsid w:val="00D261E7"/>
    <w:rsid w:val="00D2627D"/>
    <w:rsid w:val="00D26361"/>
    <w:rsid w:val="00D2636E"/>
    <w:rsid w:val="00D279DE"/>
    <w:rsid w:val="00D30546"/>
    <w:rsid w:val="00D30930"/>
    <w:rsid w:val="00D30BEF"/>
    <w:rsid w:val="00D318ED"/>
    <w:rsid w:val="00D32880"/>
    <w:rsid w:val="00D32A64"/>
    <w:rsid w:val="00D32AC3"/>
    <w:rsid w:val="00D32ECA"/>
    <w:rsid w:val="00D34101"/>
    <w:rsid w:val="00D34723"/>
    <w:rsid w:val="00D349B7"/>
    <w:rsid w:val="00D35486"/>
    <w:rsid w:val="00D361DA"/>
    <w:rsid w:val="00D36625"/>
    <w:rsid w:val="00D36CCE"/>
    <w:rsid w:val="00D374BC"/>
    <w:rsid w:val="00D374F5"/>
    <w:rsid w:val="00D37C40"/>
    <w:rsid w:val="00D37E2E"/>
    <w:rsid w:val="00D404ED"/>
    <w:rsid w:val="00D406A7"/>
    <w:rsid w:val="00D40FFD"/>
    <w:rsid w:val="00D41403"/>
    <w:rsid w:val="00D41AF7"/>
    <w:rsid w:val="00D41B0D"/>
    <w:rsid w:val="00D41B1E"/>
    <w:rsid w:val="00D41E8B"/>
    <w:rsid w:val="00D41F55"/>
    <w:rsid w:val="00D4201A"/>
    <w:rsid w:val="00D424DF"/>
    <w:rsid w:val="00D4255A"/>
    <w:rsid w:val="00D42585"/>
    <w:rsid w:val="00D42CEA"/>
    <w:rsid w:val="00D42DB6"/>
    <w:rsid w:val="00D4312D"/>
    <w:rsid w:val="00D43E64"/>
    <w:rsid w:val="00D443DC"/>
    <w:rsid w:val="00D44788"/>
    <w:rsid w:val="00D44BEE"/>
    <w:rsid w:val="00D44DB7"/>
    <w:rsid w:val="00D44F17"/>
    <w:rsid w:val="00D45082"/>
    <w:rsid w:val="00D4512A"/>
    <w:rsid w:val="00D45191"/>
    <w:rsid w:val="00D453C3"/>
    <w:rsid w:val="00D45456"/>
    <w:rsid w:val="00D45955"/>
    <w:rsid w:val="00D45BDF"/>
    <w:rsid w:val="00D46347"/>
    <w:rsid w:val="00D46637"/>
    <w:rsid w:val="00D46CAE"/>
    <w:rsid w:val="00D46D83"/>
    <w:rsid w:val="00D46E26"/>
    <w:rsid w:val="00D47910"/>
    <w:rsid w:val="00D479A3"/>
    <w:rsid w:val="00D50648"/>
    <w:rsid w:val="00D509C2"/>
    <w:rsid w:val="00D50A89"/>
    <w:rsid w:val="00D51198"/>
    <w:rsid w:val="00D51643"/>
    <w:rsid w:val="00D51CCD"/>
    <w:rsid w:val="00D51D3B"/>
    <w:rsid w:val="00D51EB0"/>
    <w:rsid w:val="00D51F24"/>
    <w:rsid w:val="00D52296"/>
    <w:rsid w:val="00D522E1"/>
    <w:rsid w:val="00D5281E"/>
    <w:rsid w:val="00D52B1F"/>
    <w:rsid w:val="00D53C26"/>
    <w:rsid w:val="00D54058"/>
    <w:rsid w:val="00D54146"/>
    <w:rsid w:val="00D54203"/>
    <w:rsid w:val="00D542D7"/>
    <w:rsid w:val="00D5436D"/>
    <w:rsid w:val="00D54D63"/>
    <w:rsid w:val="00D5599B"/>
    <w:rsid w:val="00D55C12"/>
    <w:rsid w:val="00D56EAC"/>
    <w:rsid w:val="00D5723A"/>
    <w:rsid w:val="00D57F0F"/>
    <w:rsid w:val="00D6016B"/>
    <w:rsid w:val="00D602E1"/>
    <w:rsid w:val="00D610BB"/>
    <w:rsid w:val="00D610D9"/>
    <w:rsid w:val="00D61707"/>
    <w:rsid w:val="00D61C1A"/>
    <w:rsid w:val="00D61C55"/>
    <w:rsid w:val="00D62068"/>
    <w:rsid w:val="00D62596"/>
    <w:rsid w:val="00D6265B"/>
    <w:rsid w:val="00D627C2"/>
    <w:rsid w:val="00D62CB2"/>
    <w:rsid w:val="00D63160"/>
    <w:rsid w:val="00D63392"/>
    <w:rsid w:val="00D63952"/>
    <w:rsid w:val="00D6437D"/>
    <w:rsid w:val="00D64656"/>
    <w:rsid w:val="00D6488D"/>
    <w:rsid w:val="00D64AAA"/>
    <w:rsid w:val="00D64AEE"/>
    <w:rsid w:val="00D64FE8"/>
    <w:rsid w:val="00D65296"/>
    <w:rsid w:val="00D6558A"/>
    <w:rsid w:val="00D65C93"/>
    <w:rsid w:val="00D6639E"/>
    <w:rsid w:val="00D664E3"/>
    <w:rsid w:val="00D66BBB"/>
    <w:rsid w:val="00D67312"/>
    <w:rsid w:val="00D67562"/>
    <w:rsid w:val="00D6771A"/>
    <w:rsid w:val="00D67726"/>
    <w:rsid w:val="00D67774"/>
    <w:rsid w:val="00D70102"/>
    <w:rsid w:val="00D70169"/>
    <w:rsid w:val="00D703BB"/>
    <w:rsid w:val="00D70716"/>
    <w:rsid w:val="00D71000"/>
    <w:rsid w:val="00D7193B"/>
    <w:rsid w:val="00D71ADA"/>
    <w:rsid w:val="00D72167"/>
    <w:rsid w:val="00D727CB"/>
    <w:rsid w:val="00D72F27"/>
    <w:rsid w:val="00D7309D"/>
    <w:rsid w:val="00D736A6"/>
    <w:rsid w:val="00D73977"/>
    <w:rsid w:val="00D73E11"/>
    <w:rsid w:val="00D741EB"/>
    <w:rsid w:val="00D74287"/>
    <w:rsid w:val="00D7429C"/>
    <w:rsid w:val="00D7469F"/>
    <w:rsid w:val="00D74BE1"/>
    <w:rsid w:val="00D74F2D"/>
    <w:rsid w:val="00D75050"/>
    <w:rsid w:val="00D75B40"/>
    <w:rsid w:val="00D75C96"/>
    <w:rsid w:val="00D75D6D"/>
    <w:rsid w:val="00D764CD"/>
    <w:rsid w:val="00D766D4"/>
    <w:rsid w:val="00D7770C"/>
    <w:rsid w:val="00D77FB7"/>
    <w:rsid w:val="00D80116"/>
    <w:rsid w:val="00D80213"/>
    <w:rsid w:val="00D8036B"/>
    <w:rsid w:val="00D80722"/>
    <w:rsid w:val="00D81500"/>
    <w:rsid w:val="00D81661"/>
    <w:rsid w:val="00D81789"/>
    <w:rsid w:val="00D820C8"/>
    <w:rsid w:val="00D82733"/>
    <w:rsid w:val="00D833AB"/>
    <w:rsid w:val="00D83B10"/>
    <w:rsid w:val="00D83BF4"/>
    <w:rsid w:val="00D845B2"/>
    <w:rsid w:val="00D84761"/>
    <w:rsid w:val="00D8491D"/>
    <w:rsid w:val="00D84A9F"/>
    <w:rsid w:val="00D8517C"/>
    <w:rsid w:val="00D854C7"/>
    <w:rsid w:val="00D85707"/>
    <w:rsid w:val="00D8574A"/>
    <w:rsid w:val="00D859D9"/>
    <w:rsid w:val="00D85B04"/>
    <w:rsid w:val="00D860E8"/>
    <w:rsid w:val="00D86689"/>
    <w:rsid w:val="00D867C9"/>
    <w:rsid w:val="00D87051"/>
    <w:rsid w:val="00D87092"/>
    <w:rsid w:val="00D871EC"/>
    <w:rsid w:val="00D87280"/>
    <w:rsid w:val="00D876ED"/>
    <w:rsid w:val="00D87B90"/>
    <w:rsid w:val="00D91112"/>
    <w:rsid w:val="00D91127"/>
    <w:rsid w:val="00D92088"/>
    <w:rsid w:val="00D922C9"/>
    <w:rsid w:val="00D9255A"/>
    <w:rsid w:val="00D92BFB"/>
    <w:rsid w:val="00D92E82"/>
    <w:rsid w:val="00D92F3E"/>
    <w:rsid w:val="00D92F79"/>
    <w:rsid w:val="00D94010"/>
    <w:rsid w:val="00D943F8"/>
    <w:rsid w:val="00D950E9"/>
    <w:rsid w:val="00D95C5A"/>
    <w:rsid w:val="00D95C5C"/>
    <w:rsid w:val="00D95EE4"/>
    <w:rsid w:val="00D95FDF"/>
    <w:rsid w:val="00D96861"/>
    <w:rsid w:val="00D96D30"/>
    <w:rsid w:val="00D96F38"/>
    <w:rsid w:val="00D972AA"/>
    <w:rsid w:val="00D9795F"/>
    <w:rsid w:val="00D97AEC"/>
    <w:rsid w:val="00D97C5D"/>
    <w:rsid w:val="00D97EB8"/>
    <w:rsid w:val="00DA0020"/>
    <w:rsid w:val="00DA0717"/>
    <w:rsid w:val="00DA0ACB"/>
    <w:rsid w:val="00DA0CFA"/>
    <w:rsid w:val="00DA15B0"/>
    <w:rsid w:val="00DA17B4"/>
    <w:rsid w:val="00DA19B8"/>
    <w:rsid w:val="00DA1E83"/>
    <w:rsid w:val="00DA24A3"/>
    <w:rsid w:val="00DA2790"/>
    <w:rsid w:val="00DA3096"/>
    <w:rsid w:val="00DA335C"/>
    <w:rsid w:val="00DA3606"/>
    <w:rsid w:val="00DA418C"/>
    <w:rsid w:val="00DA4C98"/>
    <w:rsid w:val="00DA4CCA"/>
    <w:rsid w:val="00DA4DD9"/>
    <w:rsid w:val="00DA4DEA"/>
    <w:rsid w:val="00DA4E63"/>
    <w:rsid w:val="00DA4F32"/>
    <w:rsid w:val="00DA5437"/>
    <w:rsid w:val="00DA54CB"/>
    <w:rsid w:val="00DA5980"/>
    <w:rsid w:val="00DA5CA2"/>
    <w:rsid w:val="00DA5CF9"/>
    <w:rsid w:val="00DA623A"/>
    <w:rsid w:val="00DA6FE0"/>
    <w:rsid w:val="00DA7B15"/>
    <w:rsid w:val="00DA7D28"/>
    <w:rsid w:val="00DA7F32"/>
    <w:rsid w:val="00DB0776"/>
    <w:rsid w:val="00DB07D0"/>
    <w:rsid w:val="00DB104A"/>
    <w:rsid w:val="00DB1223"/>
    <w:rsid w:val="00DB1288"/>
    <w:rsid w:val="00DB14D3"/>
    <w:rsid w:val="00DB1879"/>
    <w:rsid w:val="00DB1EEE"/>
    <w:rsid w:val="00DB2946"/>
    <w:rsid w:val="00DB2BBC"/>
    <w:rsid w:val="00DB2C84"/>
    <w:rsid w:val="00DB404F"/>
    <w:rsid w:val="00DB4575"/>
    <w:rsid w:val="00DB4CA1"/>
    <w:rsid w:val="00DB4DA0"/>
    <w:rsid w:val="00DB5280"/>
    <w:rsid w:val="00DB55EB"/>
    <w:rsid w:val="00DB5D96"/>
    <w:rsid w:val="00DB5E88"/>
    <w:rsid w:val="00DB5FD6"/>
    <w:rsid w:val="00DB622A"/>
    <w:rsid w:val="00DB6299"/>
    <w:rsid w:val="00DB6539"/>
    <w:rsid w:val="00DB66DC"/>
    <w:rsid w:val="00DB6AF7"/>
    <w:rsid w:val="00DB7B9E"/>
    <w:rsid w:val="00DC08E3"/>
    <w:rsid w:val="00DC0B0F"/>
    <w:rsid w:val="00DC0F4F"/>
    <w:rsid w:val="00DC186D"/>
    <w:rsid w:val="00DC19F8"/>
    <w:rsid w:val="00DC2177"/>
    <w:rsid w:val="00DC2634"/>
    <w:rsid w:val="00DC28C2"/>
    <w:rsid w:val="00DC2A06"/>
    <w:rsid w:val="00DC3473"/>
    <w:rsid w:val="00DC3E14"/>
    <w:rsid w:val="00DC418E"/>
    <w:rsid w:val="00DC52B1"/>
    <w:rsid w:val="00DC5C53"/>
    <w:rsid w:val="00DC61B9"/>
    <w:rsid w:val="00DC67B3"/>
    <w:rsid w:val="00DC6E95"/>
    <w:rsid w:val="00DC6F6E"/>
    <w:rsid w:val="00DC7207"/>
    <w:rsid w:val="00DC72AC"/>
    <w:rsid w:val="00DC76B1"/>
    <w:rsid w:val="00DC7ECF"/>
    <w:rsid w:val="00DD077F"/>
    <w:rsid w:val="00DD0970"/>
    <w:rsid w:val="00DD0AD3"/>
    <w:rsid w:val="00DD1328"/>
    <w:rsid w:val="00DD1779"/>
    <w:rsid w:val="00DD19AD"/>
    <w:rsid w:val="00DD19F9"/>
    <w:rsid w:val="00DD1B8D"/>
    <w:rsid w:val="00DD279F"/>
    <w:rsid w:val="00DD2DE2"/>
    <w:rsid w:val="00DD2F23"/>
    <w:rsid w:val="00DD2F5E"/>
    <w:rsid w:val="00DD3A52"/>
    <w:rsid w:val="00DD4157"/>
    <w:rsid w:val="00DD4237"/>
    <w:rsid w:val="00DD4C0F"/>
    <w:rsid w:val="00DD53FA"/>
    <w:rsid w:val="00DD5700"/>
    <w:rsid w:val="00DD594D"/>
    <w:rsid w:val="00DD5E3E"/>
    <w:rsid w:val="00DD61FB"/>
    <w:rsid w:val="00DD638D"/>
    <w:rsid w:val="00DD6F62"/>
    <w:rsid w:val="00DD717D"/>
    <w:rsid w:val="00DD71D0"/>
    <w:rsid w:val="00DD79C7"/>
    <w:rsid w:val="00DD7A6D"/>
    <w:rsid w:val="00DE045E"/>
    <w:rsid w:val="00DE05C2"/>
    <w:rsid w:val="00DE0770"/>
    <w:rsid w:val="00DE0FEF"/>
    <w:rsid w:val="00DE1061"/>
    <w:rsid w:val="00DE1249"/>
    <w:rsid w:val="00DE16CD"/>
    <w:rsid w:val="00DE1F26"/>
    <w:rsid w:val="00DE244F"/>
    <w:rsid w:val="00DE24C1"/>
    <w:rsid w:val="00DE2E11"/>
    <w:rsid w:val="00DE2EFB"/>
    <w:rsid w:val="00DE2FA4"/>
    <w:rsid w:val="00DE30CE"/>
    <w:rsid w:val="00DE34A7"/>
    <w:rsid w:val="00DE5060"/>
    <w:rsid w:val="00DE53DA"/>
    <w:rsid w:val="00DE5E5B"/>
    <w:rsid w:val="00DE608D"/>
    <w:rsid w:val="00DE6149"/>
    <w:rsid w:val="00DE61D8"/>
    <w:rsid w:val="00DE657E"/>
    <w:rsid w:val="00DE6E81"/>
    <w:rsid w:val="00DE7456"/>
    <w:rsid w:val="00DE788F"/>
    <w:rsid w:val="00DE7B37"/>
    <w:rsid w:val="00DF031C"/>
    <w:rsid w:val="00DF0772"/>
    <w:rsid w:val="00DF0BD0"/>
    <w:rsid w:val="00DF0D3A"/>
    <w:rsid w:val="00DF1195"/>
    <w:rsid w:val="00DF156D"/>
    <w:rsid w:val="00DF1D90"/>
    <w:rsid w:val="00DF29FC"/>
    <w:rsid w:val="00DF31D6"/>
    <w:rsid w:val="00DF373B"/>
    <w:rsid w:val="00DF3C09"/>
    <w:rsid w:val="00DF44F0"/>
    <w:rsid w:val="00DF57F7"/>
    <w:rsid w:val="00DF5B86"/>
    <w:rsid w:val="00DF5F23"/>
    <w:rsid w:val="00DF6313"/>
    <w:rsid w:val="00DF63FC"/>
    <w:rsid w:val="00DF6DF0"/>
    <w:rsid w:val="00DF6DF3"/>
    <w:rsid w:val="00DF6F65"/>
    <w:rsid w:val="00DF7FDF"/>
    <w:rsid w:val="00E001A3"/>
    <w:rsid w:val="00E00899"/>
    <w:rsid w:val="00E01688"/>
    <w:rsid w:val="00E016B2"/>
    <w:rsid w:val="00E01FDC"/>
    <w:rsid w:val="00E020E1"/>
    <w:rsid w:val="00E02773"/>
    <w:rsid w:val="00E028C3"/>
    <w:rsid w:val="00E02DB6"/>
    <w:rsid w:val="00E031AB"/>
    <w:rsid w:val="00E03235"/>
    <w:rsid w:val="00E038EC"/>
    <w:rsid w:val="00E03B3F"/>
    <w:rsid w:val="00E03DED"/>
    <w:rsid w:val="00E03FF3"/>
    <w:rsid w:val="00E041A2"/>
    <w:rsid w:val="00E041DB"/>
    <w:rsid w:val="00E0482F"/>
    <w:rsid w:val="00E0502C"/>
    <w:rsid w:val="00E050E0"/>
    <w:rsid w:val="00E05B82"/>
    <w:rsid w:val="00E0614E"/>
    <w:rsid w:val="00E064CC"/>
    <w:rsid w:val="00E0704F"/>
    <w:rsid w:val="00E07133"/>
    <w:rsid w:val="00E074A6"/>
    <w:rsid w:val="00E07513"/>
    <w:rsid w:val="00E07F45"/>
    <w:rsid w:val="00E10C39"/>
    <w:rsid w:val="00E10DDC"/>
    <w:rsid w:val="00E10DEA"/>
    <w:rsid w:val="00E10E15"/>
    <w:rsid w:val="00E10FE6"/>
    <w:rsid w:val="00E11925"/>
    <w:rsid w:val="00E11AB5"/>
    <w:rsid w:val="00E11D6B"/>
    <w:rsid w:val="00E12201"/>
    <w:rsid w:val="00E1350B"/>
    <w:rsid w:val="00E13701"/>
    <w:rsid w:val="00E13D44"/>
    <w:rsid w:val="00E142DB"/>
    <w:rsid w:val="00E148F5"/>
    <w:rsid w:val="00E14A3D"/>
    <w:rsid w:val="00E14DE1"/>
    <w:rsid w:val="00E14DEE"/>
    <w:rsid w:val="00E14F5D"/>
    <w:rsid w:val="00E14FEE"/>
    <w:rsid w:val="00E154CF"/>
    <w:rsid w:val="00E157AB"/>
    <w:rsid w:val="00E15BF5"/>
    <w:rsid w:val="00E15F53"/>
    <w:rsid w:val="00E15F7B"/>
    <w:rsid w:val="00E16341"/>
    <w:rsid w:val="00E164FF"/>
    <w:rsid w:val="00E1683D"/>
    <w:rsid w:val="00E16940"/>
    <w:rsid w:val="00E17313"/>
    <w:rsid w:val="00E20ABE"/>
    <w:rsid w:val="00E2144A"/>
    <w:rsid w:val="00E2154E"/>
    <w:rsid w:val="00E224CD"/>
    <w:rsid w:val="00E22BD6"/>
    <w:rsid w:val="00E22CE0"/>
    <w:rsid w:val="00E22FF2"/>
    <w:rsid w:val="00E233FD"/>
    <w:rsid w:val="00E23478"/>
    <w:rsid w:val="00E2362C"/>
    <w:rsid w:val="00E23A87"/>
    <w:rsid w:val="00E24919"/>
    <w:rsid w:val="00E24A87"/>
    <w:rsid w:val="00E24E09"/>
    <w:rsid w:val="00E24F08"/>
    <w:rsid w:val="00E2516F"/>
    <w:rsid w:val="00E252BD"/>
    <w:rsid w:val="00E254E9"/>
    <w:rsid w:val="00E25ACD"/>
    <w:rsid w:val="00E25D30"/>
    <w:rsid w:val="00E25DAA"/>
    <w:rsid w:val="00E25E25"/>
    <w:rsid w:val="00E25E8D"/>
    <w:rsid w:val="00E25EFF"/>
    <w:rsid w:val="00E2648F"/>
    <w:rsid w:val="00E27330"/>
    <w:rsid w:val="00E275AC"/>
    <w:rsid w:val="00E277B5"/>
    <w:rsid w:val="00E279F6"/>
    <w:rsid w:val="00E27AEF"/>
    <w:rsid w:val="00E30137"/>
    <w:rsid w:val="00E30443"/>
    <w:rsid w:val="00E30BD1"/>
    <w:rsid w:val="00E3164F"/>
    <w:rsid w:val="00E31705"/>
    <w:rsid w:val="00E31D7F"/>
    <w:rsid w:val="00E31FC3"/>
    <w:rsid w:val="00E32A78"/>
    <w:rsid w:val="00E33163"/>
    <w:rsid w:val="00E33AA0"/>
    <w:rsid w:val="00E33B92"/>
    <w:rsid w:val="00E348BE"/>
    <w:rsid w:val="00E34970"/>
    <w:rsid w:val="00E34E44"/>
    <w:rsid w:val="00E35433"/>
    <w:rsid w:val="00E35B70"/>
    <w:rsid w:val="00E361C0"/>
    <w:rsid w:val="00E362E8"/>
    <w:rsid w:val="00E36698"/>
    <w:rsid w:val="00E368EB"/>
    <w:rsid w:val="00E3692B"/>
    <w:rsid w:val="00E3726C"/>
    <w:rsid w:val="00E3780A"/>
    <w:rsid w:val="00E37865"/>
    <w:rsid w:val="00E37A4F"/>
    <w:rsid w:val="00E37A8D"/>
    <w:rsid w:val="00E37C93"/>
    <w:rsid w:val="00E412CE"/>
    <w:rsid w:val="00E41D84"/>
    <w:rsid w:val="00E42226"/>
    <w:rsid w:val="00E4224C"/>
    <w:rsid w:val="00E425B2"/>
    <w:rsid w:val="00E4268E"/>
    <w:rsid w:val="00E42BFD"/>
    <w:rsid w:val="00E43359"/>
    <w:rsid w:val="00E43A19"/>
    <w:rsid w:val="00E43C21"/>
    <w:rsid w:val="00E43D66"/>
    <w:rsid w:val="00E445C8"/>
    <w:rsid w:val="00E447F6"/>
    <w:rsid w:val="00E44863"/>
    <w:rsid w:val="00E448F6"/>
    <w:rsid w:val="00E46536"/>
    <w:rsid w:val="00E4661F"/>
    <w:rsid w:val="00E46796"/>
    <w:rsid w:val="00E46A58"/>
    <w:rsid w:val="00E47D0F"/>
    <w:rsid w:val="00E5029C"/>
    <w:rsid w:val="00E5074B"/>
    <w:rsid w:val="00E5080A"/>
    <w:rsid w:val="00E50AC1"/>
    <w:rsid w:val="00E516FD"/>
    <w:rsid w:val="00E51D20"/>
    <w:rsid w:val="00E52275"/>
    <w:rsid w:val="00E52E7A"/>
    <w:rsid w:val="00E53577"/>
    <w:rsid w:val="00E53788"/>
    <w:rsid w:val="00E53D1E"/>
    <w:rsid w:val="00E544AC"/>
    <w:rsid w:val="00E548BF"/>
    <w:rsid w:val="00E54960"/>
    <w:rsid w:val="00E55526"/>
    <w:rsid w:val="00E559C2"/>
    <w:rsid w:val="00E55F81"/>
    <w:rsid w:val="00E56362"/>
    <w:rsid w:val="00E565C2"/>
    <w:rsid w:val="00E56B27"/>
    <w:rsid w:val="00E56BFE"/>
    <w:rsid w:val="00E577E9"/>
    <w:rsid w:val="00E57986"/>
    <w:rsid w:val="00E57B10"/>
    <w:rsid w:val="00E57E73"/>
    <w:rsid w:val="00E6085B"/>
    <w:rsid w:val="00E60964"/>
    <w:rsid w:val="00E60AB6"/>
    <w:rsid w:val="00E60BDC"/>
    <w:rsid w:val="00E60FAF"/>
    <w:rsid w:val="00E610DE"/>
    <w:rsid w:val="00E6180E"/>
    <w:rsid w:val="00E618CD"/>
    <w:rsid w:val="00E621E7"/>
    <w:rsid w:val="00E62741"/>
    <w:rsid w:val="00E630B8"/>
    <w:rsid w:val="00E63352"/>
    <w:rsid w:val="00E63613"/>
    <w:rsid w:val="00E63967"/>
    <w:rsid w:val="00E63A07"/>
    <w:rsid w:val="00E63DDA"/>
    <w:rsid w:val="00E63E41"/>
    <w:rsid w:val="00E643DD"/>
    <w:rsid w:val="00E64E01"/>
    <w:rsid w:val="00E64FDD"/>
    <w:rsid w:val="00E650BD"/>
    <w:rsid w:val="00E65168"/>
    <w:rsid w:val="00E6530F"/>
    <w:rsid w:val="00E658FA"/>
    <w:rsid w:val="00E66661"/>
    <w:rsid w:val="00E667F7"/>
    <w:rsid w:val="00E668FF"/>
    <w:rsid w:val="00E66A6A"/>
    <w:rsid w:val="00E6788E"/>
    <w:rsid w:val="00E679C7"/>
    <w:rsid w:val="00E67C99"/>
    <w:rsid w:val="00E700E4"/>
    <w:rsid w:val="00E701E8"/>
    <w:rsid w:val="00E70268"/>
    <w:rsid w:val="00E708A0"/>
    <w:rsid w:val="00E70D68"/>
    <w:rsid w:val="00E716A7"/>
    <w:rsid w:val="00E7228E"/>
    <w:rsid w:val="00E72CDF"/>
    <w:rsid w:val="00E73056"/>
    <w:rsid w:val="00E7354D"/>
    <w:rsid w:val="00E73977"/>
    <w:rsid w:val="00E73E67"/>
    <w:rsid w:val="00E73EA3"/>
    <w:rsid w:val="00E749C7"/>
    <w:rsid w:val="00E750EC"/>
    <w:rsid w:val="00E75406"/>
    <w:rsid w:val="00E75D06"/>
    <w:rsid w:val="00E75E72"/>
    <w:rsid w:val="00E76090"/>
    <w:rsid w:val="00E7712A"/>
    <w:rsid w:val="00E77558"/>
    <w:rsid w:val="00E7768A"/>
    <w:rsid w:val="00E779E4"/>
    <w:rsid w:val="00E77BE5"/>
    <w:rsid w:val="00E77CB8"/>
    <w:rsid w:val="00E80889"/>
    <w:rsid w:val="00E80E58"/>
    <w:rsid w:val="00E80ED3"/>
    <w:rsid w:val="00E81012"/>
    <w:rsid w:val="00E81882"/>
    <w:rsid w:val="00E81918"/>
    <w:rsid w:val="00E82407"/>
    <w:rsid w:val="00E82C9C"/>
    <w:rsid w:val="00E82E24"/>
    <w:rsid w:val="00E83DC1"/>
    <w:rsid w:val="00E83DC3"/>
    <w:rsid w:val="00E85032"/>
    <w:rsid w:val="00E8590C"/>
    <w:rsid w:val="00E85BDB"/>
    <w:rsid w:val="00E8690C"/>
    <w:rsid w:val="00E86F1C"/>
    <w:rsid w:val="00E87228"/>
    <w:rsid w:val="00E90512"/>
    <w:rsid w:val="00E90710"/>
    <w:rsid w:val="00E9089F"/>
    <w:rsid w:val="00E908D4"/>
    <w:rsid w:val="00E9092C"/>
    <w:rsid w:val="00E90EA4"/>
    <w:rsid w:val="00E90FE3"/>
    <w:rsid w:val="00E91270"/>
    <w:rsid w:val="00E9191B"/>
    <w:rsid w:val="00E91AA1"/>
    <w:rsid w:val="00E92248"/>
    <w:rsid w:val="00E922E7"/>
    <w:rsid w:val="00E9243B"/>
    <w:rsid w:val="00E92991"/>
    <w:rsid w:val="00E9300F"/>
    <w:rsid w:val="00E9361F"/>
    <w:rsid w:val="00E93673"/>
    <w:rsid w:val="00E9400D"/>
    <w:rsid w:val="00E943D0"/>
    <w:rsid w:val="00E948E6"/>
    <w:rsid w:val="00E94DBE"/>
    <w:rsid w:val="00E94E60"/>
    <w:rsid w:val="00E951BB"/>
    <w:rsid w:val="00E9530E"/>
    <w:rsid w:val="00E95509"/>
    <w:rsid w:val="00E95D48"/>
    <w:rsid w:val="00E96182"/>
    <w:rsid w:val="00E9663D"/>
    <w:rsid w:val="00E966F9"/>
    <w:rsid w:val="00E967D2"/>
    <w:rsid w:val="00E96C18"/>
    <w:rsid w:val="00E96DA3"/>
    <w:rsid w:val="00E97521"/>
    <w:rsid w:val="00E97B43"/>
    <w:rsid w:val="00EA0700"/>
    <w:rsid w:val="00EA0AAE"/>
    <w:rsid w:val="00EA0AD7"/>
    <w:rsid w:val="00EA0F1E"/>
    <w:rsid w:val="00EA103D"/>
    <w:rsid w:val="00EA1061"/>
    <w:rsid w:val="00EA13B0"/>
    <w:rsid w:val="00EA13BF"/>
    <w:rsid w:val="00EA1453"/>
    <w:rsid w:val="00EA21BC"/>
    <w:rsid w:val="00EA25D2"/>
    <w:rsid w:val="00EA2636"/>
    <w:rsid w:val="00EA2651"/>
    <w:rsid w:val="00EA284A"/>
    <w:rsid w:val="00EA28ED"/>
    <w:rsid w:val="00EA2BE8"/>
    <w:rsid w:val="00EA2F82"/>
    <w:rsid w:val="00EA3075"/>
    <w:rsid w:val="00EA343B"/>
    <w:rsid w:val="00EA347A"/>
    <w:rsid w:val="00EA38F6"/>
    <w:rsid w:val="00EA4127"/>
    <w:rsid w:val="00EA4409"/>
    <w:rsid w:val="00EA47A8"/>
    <w:rsid w:val="00EA4B11"/>
    <w:rsid w:val="00EA4B65"/>
    <w:rsid w:val="00EA4C21"/>
    <w:rsid w:val="00EA5328"/>
    <w:rsid w:val="00EA55DD"/>
    <w:rsid w:val="00EA5883"/>
    <w:rsid w:val="00EA597D"/>
    <w:rsid w:val="00EA5CB7"/>
    <w:rsid w:val="00EA61DE"/>
    <w:rsid w:val="00EA7C80"/>
    <w:rsid w:val="00EB01B8"/>
    <w:rsid w:val="00EB0328"/>
    <w:rsid w:val="00EB05D3"/>
    <w:rsid w:val="00EB15C9"/>
    <w:rsid w:val="00EB1D5E"/>
    <w:rsid w:val="00EB1F92"/>
    <w:rsid w:val="00EB231A"/>
    <w:rsid w:val="00EB257F"/>
    <w:rsid w:val="00EB296F"/>
    <w:rsid w:val="00EB2B88"/>
    <w:rsid w:val="00EB2F18"/>
    <w:rsid w:val="00EB31EA"/>
    <w:rsid w:val="00EB32D6"/>
    <w:rsid w:val="00EB38A3"/>
    <w:rsid w:val="00EB44ED"/>
    <w:rsid w:val="00EB48B9"/>
    <w:rsid w:val="00EB4B7E"/>
    <w:rsid w:val="00EB4C76"/>
    <w:rsid w:val="00EB4CDC"/>
    <w:rsid w:val="00EB5559"/>
    <w:rsid w:val="00EB60D4"/>
    <w:rsid w:val="00EB6292"/>
    <w:rsid w:val="00EB62BE"/>
    <w:rsid w:val="00EB635D"/>
    <w:rsid w:val="00EB658E"/>
    <w:rsid w:val="00EB67CA"/>
    <w:rsid w:val="00EB6C62"/>
    <w:rsid w:val="00EB7737"/>
    <w:rsid w:val="00EB7852"/>
    <w:rsid w:val="00EC0427"/>
    <w:rsid w:val="00EC0EB5"/>
    <w:rsid w:val="00EC12EB"/>
    <w:rsid w:val="00EC24C5"/>
    <w:rsid w:val="00EC25DE"/>
    <w:rsid w:val="00EC2AF4"/>
    <w:rsid w:val="00EC3320"/>
    <w:rsid w:val="00EC3559"/>
    <w:rsid w:val="00EC37BF"/>
    <w:rsid w:val="00EC3884"/>
    <w:rsid w:val="00EC42DB"/>
    <w:rsid w:val="00EC4627"/>
    <w:rsid w:val="00EC4C04"/>
    <w:rsid w:val="00EC4D36"/>
    <w:rsid w:val="00EC4D70"/>
    <w:rsid w:val="00EC57C0"/>
    <w:rsid w:val="00EC5C85"/>
    <w:rsid w:val="00EC6725"/>
    <w:rsid w:val="00EC68C7"/>
    <w:rsid w:val="00EC6DD0"/>
    <w:rsid w:val="00EC71B6"/>
    <w:rsid w:val="00EC7530"/>
    <w:rsid w:val="00EC76E5"/>
    <w:rsid w:val="00EC76F8"/>
    <w:rsid w:val="00EC7EFA"/>
    <w:rsid w:val="00ED1341"/>
    <w:rsid w:val="00ED13C4"/>
    <w:rsid w:val="00ED1589"/>
    <w:rsid w:val="00ED1BA8"/>
    <w:rsid w:val="00ED1D51"/>
    <w:rsid w:val="00ED2924"/>
    <w:rsid w:val="00ED2EFF"/>
    <w:rsid w:val="00ED32C6"/>
    <w:rsid w:val="00ED36C1"/>
    <w:rsid w:val="00ED3EDA"/>
    <w:rsid w:val="00ED3F1D"/>
    <w:rsid w:val="00ED4390"/>
    <w:rsid w:val="00ED4568"/>
    <w:rsid w:val="00ED4AE4"/>
    <w:rsid w:val="00ED4EA5"/>
    <w:rsid w:val="00ED5703"/>
    <w:rsid w:val="00ED5AA3"/>
    <w:rsid w:val="00ED5D6A"/>
    <w:rsid w:val="00ED5F73"/>
    <w:rsid w:val="00ED6704"/>
    <w:rsid w:val="00ED6727"/>
    <w:rsid w:val="00ED67EF"/>
    <w:rsid w:val="00ED6826"/>
    <w:rsid w:val="00ED6D55"/>
    <w:rsid w:val="00ED758C"/>
    <w:rsid w:val="00ED7835"/>
    <w:rsid w:val="00ED7D35"/>
    <w:rsid w:val="00ED7F66"/>
    <w:rsid w:val="00EE02A2"/>
    <w:rsid w:val="00EE05EA"/>
    <w:rsid w:val="00EE0743"/>
    <w:rsid w:val="00EE135F"/>
    <w:rsid w:val="00EE1846"/>
    <w:rsid w:val="00EE1F3A"/>
    <w:rsid w:val="00EE2325"/>
    <w:rsid w:val="00EE276F"/>
    <w:rsid w:val="00EE2D29"/>
    <w:rsid w:val="00EE2D79"/>
    <w:rsid w:val="00EE2DAF"/>
    <w:rsid w:val="00EE37A8"/>
    <w:rsid w:val="00EE40A0"/>
    <w:rsid w:val="00EE43AC"/>
    <w:rsid w:val="00EE486B"/>
    <w:rsid w:val="00EE494A"/>
    <w:rsid w:val="00EE4D41"/>
    <w:rsid w:val="00EE5AD7"/>
    <w:rsid w:val="00EE6933"/>
    <w:rsid w:val="00EE6D48"/>
    <w:rsid w:val="00EE70FC"/>
    <w:rsid w:val="00EE7324"/>
    <w:rsid w:val="00EE74E2"/>
    <w:rsid w:val="00EE7A86"/>
    <w:rsid w:val="00EE7C6C"/>
    <w:rsid w:val="00EF0066"/>
    <w:rsid w:val="00EF01FF"/>
    <w:rsid w:val="00EF055C"/>
    <w:rsid w:val="00EF06E3"/>
    <w:rsid w:val="00EF08AF"/>
    <w:rsid w:val="00EF090D"/>
    <w:rsid w:val="00EF094B"/>
    <w:rsid w:val="00EF098B"/>
    <w:rsid w:val="00EF16E3"/>
    <w:rsid w:val="00EF1A38"/>
    <w:rsid w:val="00EF1D8E"/>
    <w:rsid w:val="00EF3097"/>
    <w:rsid w:val="00EF3535"/>
    <w:rsid w:val="00EF390E"/>
    <w:rsid w:val="00EF3E20"/>
    <w:rsid w:val="00EF3EA5"/>
    <w:rsid w:val="00EF4016"/>
    <w:rsid w:val="00EF4408"/>
    <w:rsid w:val="00EF4A71"/>
    <w:rsid w:val="00EF4C08"/>
    <w:rsid w:val="00EF4D02"/>
    <w:rsid w:val="00EF54DD"/>
    <w:rsid w:val="00EF57AA"/>
    <w:rsid w:val="00EF5B37"/>
    <w:rsid w:val="00EF60FC"/>
    <w:rsid w:val="00EF6536"/>
    <w:rsid w:val="00EF6949"/>
    <w:rsid w:val="00EF69A0"/>
    <w:rsid w:val="00EF6EDB"/>
    <w:rsid w:val="00EF7259"/>
    <w:rsid w:val="00EF7541"/>
    <w:rsid w:val="00EF7A76"/>
    <w:rsid w:val="00EF7B7E"/>
    <w:rsid w:val="00F00336"/>
    <w:rsid w:val="00F00720"/>
    <w:rsid w:val="00F01596"/>
    <w:rsid w:val="00F01807"/>
    <w:rsid w:val="00F01E60"/>
    <w:rsid w:val="00F02584"/>
    <w:rsid w:val="00F025BC"/>
    <w:rsid w:val="00F025BE"/>
    <w:rsid w:val="00F02733"/>
    <w:rsid w:val="00F0296D"/>
    <w:rsid w:val="00F02AB5"/>
    <w:rsid w:val="00F02C9B"/>
    <w:rsid w:val="00F03329"/>
    <w:rsid w:val="00F03604"/>
    <w:rsid w:val="00F03859"/>
    <w:rsid w:val="00F03BB2"/>
    <w:rsid w:val="00F04735"/>
    <w:rsid w:val="00F054BF"/>
    <w:rsid w:val="00F05711"/>
    <w:rsid w:val="00F05B21"/>
    <w:rsid w:val="00F05C02"/>
    <w:rsid w:val="00F06294"/>
    <w:rsid w:val="00F06374"/>
    <w:rsid w:val="00F0641A"/>
    <w:rsid w:val="00F0642F"/>
    <w:rsid w:val="00F066D8"/>
    <w:rsid w:val="00F06846"/>
    <w:rsid w:val="00F06BEE"/>
    <w:rsid w:val="00F070DC"/>
    <w:rsid w:val="00F07B07"/>
    <w:rsid w:val="00F07CFA"/>
    <w:rsid w:val="00F100D5"/>
    <w:rsid w:val="00F10101"/>
    <w:rsid w:val="00F1031B"/>
    <w:rsid w:val="00F106B5"/>
    <w:rsid w:val="00F10824"/>
    <w:rsid w:val="00F10E13"/>
    <w:rsid w:val="00F1156E"/>
    <w:rsid w:val="00F11AA7"/>
    <w:rsid w:val="00F11BE1"/>
    <w:rsid w:val="00F12123"/>
    <w:rsid w:val="00F122B4"/>
    <w:rsid w:val="00F125FB"/>
    <w:rsid w:val="00F12AB2"/>
    <w:rsid w:val="00F12E2A"/>
    <w:rsid w:val="00F135AA"/>
    <w:rsid w:val="00F13811"/>
    <w:rsid w:val="00F13D0B"/>
    <w:rsid w:val="00F148F3"/>
    <w:rsid w:val="00F14E19"/>
    <w:rsid w:val="00F14F27"/>
    <w:rsid w:val="00F15632"/>
    <w:rsid w:val="00F15735"/>
    <w:rsid w:val="00F157FF"/>
    <w:rsid w:val="00F15E1E"/>
    <w:rsid w:val="00F15FE7"/>
    <w:rsid w:val="00F16448"/>
    <w:rsid w:val="00F166CA"/>
    <w:rsid w:val="00F1740D"/>
    <w:rsid w:val="00F20160"/>
    <w:rsid w:val="00F20203"/>
    <w:rsid w:val="00F203F9"/>
    <w:rsid w:val="00F21A3E"/>
    <w:rsid w:val="00F21A93"/>
    <w:rsid w:val="00F22533"/>
    <w:rsid w:val="00F228EA"/>
    <w:rsid w:val="00F22ECA"/>
    <w:rsid w:val="00F23526"/>
    <w:rsid w:val="00F239FF"/>
    <w:rsid w:val="00F23FEF"/>
    <w:rsid w:val="00F2428D"/>
    <w:rsid w:val="00F24292"/>
    <w:rsid w:val="00F2479B"/>
    <w:rsid w:val="00F24B84"/>
    <w:rsid w:val="00F24F18"/>
    <w:rsid w:val="00F25671"/>
    <w:rsid w:val="00F25811"/>
    <w:rsid w:val="00F25B02"/>
    <w:rsid w:val="00F25B73"/>
    <w:rsid w:val="00F261E8"/>
    <w:rsid w:val="00F26615"/>
    <w:rsid w:val="00F2695A"/>
    <w:rsid w:val="00F27078"/>
    <w:rsid w:val="00F2717E"/>
    <w:rsid w:val="00F272C8"/>
    <w:rsid w:val="00F27B50"/>
    <w:rsid w:val="00F27BA8"/>
    <w:rsid w:val="00F27F9D"/>
    <w:rsid w:val="00F300BD"/>
    <w:rsid w:val="00F3017E"/>
    <w:rsid w:val="00F30353"/>
    <w:rsid w:val="00F304CE"/>
    <w:rsid w:val="00F308C1"/>
    <w:rsid w:val="00F309F7"/>
    <w:rsid w:val="00F30AE2"/>
    <w:rsid w:val="00F30EC7"/>
    <w:rsid w:val="00F318BC"/>
    <w:rsid w:val="00F3200E"/>
    <w:rsid w:val="00F323A0"/>
    <w:rsid w:val="00F32405"/>
    <w:rsid w:val="00F3241F"/>
    <w:rsid w:val="00F32832"/>
    <w:rsid w:val="00F32B90"/>
    <w:rsid w:val="00F3336A"/>
    <w:rsid w:val="00F33907"/>
    <w:rsid w:val="00F34248"/>
    <w:rsid w:val="00F342EC"/>
    <w:rsid w:val="00F34811"/>
    <w:rsid w:val="00F34B47"/>
    <w:rsid w:val="00F366FA"/>
    <w:rsid w:val="00F367D7"/>
    <w:rsid w:val="00F36E1C"/>
    <w:rsid w:val="00F36E3A"/>
    <w:rsid w:val="00F3711A"/>
    <w:rsid w:val="00F372E7"/>
    <w:rsid w:val="00F37B78"/>
    <w:rsid w:val="00F37BAF"/>
    <w:rsid w:val="00F4040F"/>
    <w:rsid w:val="00F406DF"/>
    <w:rsid w:val="00F408BD"/>
    <w:rsid w:val="00F40E8D"/>
    <w:rsid w:val="00F40F5E"/>
    <w:rsid w:val="00F413FF"/>
    <w:rsid w:val="00F41407"/>
    <w:rsid w:val="00F4140D"/>
    <w:rsid w:val="00F418B2"/>
    <w:rsid w:val="00F41BAF"/>
    <w:rsid w:val="00F41C22"/>
    <w:rsid w:val="00F41D5D"/>
    <w:rsid w:val="00F41EB5"/>
    <w:rsid w:val="00F42394"/>
    <w:rsid w:val="00F423B5"/>
    <w:rsid w:val="00F42657"/>
    <w:rsid w:val="00F42998"/>
    <w:rsid w:val="00F437A0"/>
    <w:rsid w:val="00F43ADE"/>
    <w:rsid w:val="00F44687"/>
    <w:rsid w:val="00F44855"/>
    <w:rsid w:val="00F448B7"/>
    <w:rsid w:val="00F448F1"/>
    <w:rsid w:val="00F44C2D"/>
    <w:rsid w:val="00F4512E"/>
    <w:rsid w:val="00F4664E"/>
    <w:rsid w:val="00F46DED"/>
    <w:rsid w:val="00F46E07"/>
    <w:rsid w:val="00F479DF"/>
    <w:rsid w:val="00F503B7"/>
    <w:rsid w:val="00F50A00"/>
    <w:rsid w:val="00F50DE9"/>
    <w:rsid w:val="00F50F57"/>
    <w:rsid w:val="00F51997"/>
    <w:rsid w:val="00F51CBB"/>
    <w:rsid w:val="00F52F31"/>
    <w:rsid w:val="00F52F4E"/>
    <w:rsid w:val="00F531C2"/>
    <w:rsid w:val="00F53517"/>
    <w:rsid w:val="00F53F88"/>
    <w:rsid w:val="00F53FDB"/>
    <w:rsid w:val="00F54533"/>
    <w:rsid w:val="00F547A0"/>
    <w:rsid w:val="00F55907"/>
    <w:rsid w:val="00F55FF5"/>
    <w:rsid w:val="00F562CE"/>
    <w:rsid w:val="00F563F2"/>
    <w:rsid w:val="00F56BC1"/>
    <w:rsid w:val="00F5729F"/>
    <w:rsid w:val="00F574F7"/>
    <w:rsid w:val="00F6019A"/>
    <w:rsid w:val="00F612B6"/>
    <w:rsid w:val="00F616EC"/>
    <w:rsid w:val="00F61EA9"/>
    <w:rsid w:val="00F6210D"/>
    <w:rsid w:val="00F626CF"/>
    <w:rsid w:val="00F632F0"/>
    <w:rsid w:val="00F633BC"/>
    <w:rsid w:val="00F6363D"/>
    <w:rsid w:val="00F6468A"/>
    <w:rsid w:val="00F64780"/>
    <w:rsid w:val="00F647D9"/>
    <w:rsid w:val="00F64C0B"/>
    <w:rsid w:val="00F64DD6"/>
    <w:rsid w:val="00F65208"/>
    <w:rsid w:val="00F65680"/>
    <w:rsid w:val="00F6577D"/>
    <w:rsid w:val="00F65817"/>
    <w:rsid w:val="00F6614F"/>
    <w:rsid w:val="00F663B2"/>
    <w:rsid w:val="00F666BB"/>
    <w:rsid w:val="00F66D8F"/>
    <w:rsid w:val="00F66DD7"/>
    <w:rsid w:val="00F677E8"/>
    <w:rsid w:val="00F67861"/>
    <w:rsid w:val="00F67869"/>
    <w:rsid w:val="00F67CA3"/>
    <w:rsid w:val="00F70228"/>
    <w:rsid w:val="00F70242"/>
    <w:rsid w:val="00F706A9"/>
    <w:rsid w:val="00F707B5"/>
    <w:rsid w:val="00F70D54"/>
    <w:rsid w:val="00F70FEB"/>
    <w:rsid w:val="00F71259"/>
    <w:rsid w:val="00F71299"/>
    <w:rsid w:val="00F717AC"/>
    <w:rsid w:val="00F71BEC"/>
    <w:rsid w:val="00F7207E"/>
    <w:rsid w:val="00F726D1"/>
    <w:rsid w:val="00F726DE"/>
    <w:rsid w:val="00F7286F"/>
    <w:rsid w:val="00F72A7B"/>
    <w:rsid w:val="00F72E33"/>
    <w:rsid w:val="00F72EAC"/>
    <w:rsid w:val="00F73304"/>
    <w:rsid w:val="00F73975"/>
    <w:rsid w:val="00F74363"/>
    <w:rsid w:val="00F7478B"/>
    <w:rsid w:val="00F74D10"/>
    <w:rsid w:val="00F74EFC"/>
    <w:rsid w:val="00F74FC7"/>
    <w:rsid w:val="00F7541F"/>
    <w:rsid w:val="00F756E8"/>
    <w:rsid w:val="00F75901"/>
    <w:rsid w:val="00F75CC7"/>
    <w:rsid w:val="00F76028"/>
    <w:rsid w:val="00F76CE7"/>
    <w:rsid w:val="00F76D52"/>
    <w:rsid w:val="00F7706B"/>
    <w:rsid w:val="00F7727E"/>
    <w:rsid w:val="00F77460"/>
    <w:rsid w:val="00F7752E"/>
    <w:rsid w:val="00F77545"/>
    <w:rsid w:val="00F77702"/>
    <w:rsid w:val="00F80292"/>
    <w:rsid w:val="00F8040F"/>
    <w:rsid w:val="00F80562"/>
    <w:rsid w:val="00F805CA"/>
    <w:rsid w:val="00F80E1E"/>
    <w:rsid w:val="00F81130"/>
    <w:rsid w:val="00F8216C"/>
    <w:rsid w:val="00F82AAD"/>
    <w:rsid w:val="00F82BB3"/>
    <w:rsid w:val="00F82CB8"/>
    <w:rsid w:val="00F831A5"/>
    <w:rsid w:val="00F83E04"/>
    <w:rsid w:val="00F84028"/>
    <w:rsid w:val="00F84192"/>
    <w:rsid w:val="00F844CE"/>
    <w:rsid w:val="00F84574"/>
    <w:rsid w:val="00F84A53"/>
    <w:rsid w:val="00F85A94"/>
    <w:rsid w:val="00F85AF6"/>
    <w:rsid w:val="00F85D44"/>
    <w:rsid w:val="00F85D94"/>
    <w:rsid w:val="00F85FCF"/>
    <w:rsid w:val="00F8635F"/>
    <w:rsid w:val="00F865E3"/>
    <w:rsid w:val="00F86925"/>
    <w:rsid w:val="00F8719B"/>
    <w:rsid w:val="00F87532"/>
    <w:rsid w:val="00F87C3F"/>
    <w:rsid w:val="00F87FAE"/>
    <w:rsid w:val="00F90155"/>
    <w:rsid w:val="00F908EC"/>
    <w:rsid w:val="00F912AE"/>
    <w:rsid w:val="00F916F7"/>
    <w:rsid w:val="00F9186D"/>
    <w:rsid w:val="00F91BBF"/>
    <w:rsid w:val="00F91C84"/>
    <w:rsid w:val="00F91D72"/>
    <w:rsid w:val="00F91D7B"/>
    <w:rsid w:val="00F922E8"/>
    <w:rsid w:val="00F92314"/>
    <w:rsid w:val="00F924F7"/>
    <w:rsid w:val="00F9340F"/>
    <w:rsid w:val="00F935FD"/>
    <w:rsid w:val="00F937BC"/>
    <w:rsid w:val="00F93845"/>
    <w:rsid w:val="00F93903"/>
    <w:rsid w:val="00F93C14"/>
    <w:rsid w:val="00F93C90"/>
    <w:rsid w:val="00F93D1E"/>
    <w:rsid w:val="00F93E8E"/>
    <w:rsid w:val="00F93F60"/>
    <w:rsid w:val="00F9430A"/>
    <w:rsid w:val="00F94443"/>
    <w:rsid w:val="00F948AD"/>
    <w:rsid w:val="00F94A27"/>
    <w:rsid w:val="00F95B08"/>
    <w:rsid w:val="00F962DA"/>
    <w:rsid w:val="00F96688"/>
    <w:rsid w:val="00F9730C"/>
    <w:rsid w:val="00F97A66"/>
    <w:rsid w:val="00FA069D"/>
    <w:rsid w:val="00FA06C8"/>
    <w:rsid w:val="00FA0A74"/>
    <w:rsid w:val="00FA0DD4"/>
    <w:rsid w:val="00FA11D1"/>
    <w:rsid w:val="00FA1234"/>
    <w:rsid w:val="00FA180A"/>
    <w:rsid w:val="00FA1DB9"/>
    <w:rsid w:val="00FA24E5"/>
    <w:rsid w:val="00FA2575"/>
    <w:rsid w:val="00FA2E03"/>
    <w:rsid w:val="00FA344A"/>
    <w:rsid w:val="00FA3BAF"/>
    <w:rsid w:val="00FA4D74"/>
    <w:rsid w:val="00FA4FE8"/>
    <w:rsid w:val="00FA51AE"/>
    <w:rsid w:val="00FA543F"/>
    <w:rsid w:val="00FA5939"/>
    <w:rsid w:val="00FA5D0B"/>
    <w:rsid w:val="00FA6266"/>
    <w:rsid w:val="00FA6347"/>
    <w:rsid w:val="00FA65DF"/>
    <w:rsid w:val="00FA6D4A"/>
    <w:rsid w:val="00FA6DBD"/>
    <w:rsid w:val="00FA7586"/>
    <w:rsid w:val="00FA7BA1"/>
    <w:rsid w:val="00FA7C41"/>
    <w:rsid w:val="00FB0043"/>
    <w:rsid w:val="00FB0605"/>
    <w:rsid w:val="00FB070F"/>
    <w:rsid w:val="00FB08C5"/>
    <w:rsid w:val="00FB0CF3"/>
    <w:rsid w:val="00FB16EB"/>
    <w:rsid w:val="00FB193D"/>
    <w:rsid w:val="00FB2371"/>
    <w:rsid w:val="00FB29E9"/>
    <w:rsid w:val="00FB2C61"/>
    <w:rsid w:val="00FB2DDE"/>
    <w:rsid w:val="00FB3463"/>
    <w:rsid w:val="00FB37A8"/>
    <w:rsid w:val="00FB387A"/>
    <w:rsid w:val="00FB3E28"/>
    <w:rsid w:val="00FB4280"/>
    <w:rsid w:val="00FB4659"/>
    <w:rsid w:val="00FB4B9C"/>
    <w:rsid w:val="00FB4DC9"/>
    <w:rsid w:val="00FB4EDD"/>
    <w:rsid w:val="00FB5985"/>
    <w:rsid w:val="00FB5E5E"/>
    <w:rsid w:val="00FB664D"/>
    <w:rsid w:val="00FB71EA"/>
    <w:rsid w:val="00FB73F7"/>
    <w:rsid w:val="00FB761B"/>
    <w:rsid w:val="00FB77E9"/>
    <w:rsid w:val="00FB78B9"/>
    <w:rsid w:val="00FC0219"/>
    <w:rsid w:val="00FC109B"/>
    <w:rsid w:val="00FC1254"/>
    <w:rsid w:val="00FC180E"/>
    <w:rsid w:val="00FC1B83"/>
    <w:rsid w:val="00FC2261"/>
    <w:rsid w:val="00FC2470"/>
    <w:rsid w:val="00FC28C5"/>
    <w:rsid w:val="00FC28FF"/>
    <w:rsid w:val="00FC29AC"/>
    <w:rsid w:val="00FC2DAB"/>
    <w:rsid w:val="00FC2FF8"/>
    <w:rsid w:val="00FC393D"/>
    <w:rsid w:val="00FC3C17"/>
    <w:rsid w:val="00FC3CE8"/>
    <w:rsid w:val="00FC3FFA"/>
    <w:rsid w:val="00FC4137"/>
    <w:rsid w:val="00FC419A"/>
    <w:rsid w:val="00FC4530"/>
    <w:rsid w:val="00FC466E"/>
    <w:rsid w:val="00FC4C4C"/>
    <w:rsid w:val="00FC50C4"/>
    <w:rsid w:val="00FC5676"/>
    <w:rsid w:val="00FC58AC"/>
    <w:rsid w:val="00FC5FC4"/>
    <w:rsid w:val="00FC683E"/>
    <w:rsid w:val="00FC6CD3"/>
    <w:rsid w:val="00FC6F3D"/>
    <w:rsid w:val="00FC6F4B"/>
    <w:rsid w:val="00FC711A"/>
    <w:rsid w:val="00FC7CEB"/>
    <w:rsid w:val="00FD0B1A"/>
    <w:rsid w:val="00FD0F97"/>
    <w:rsid w:val="00FD1724"/>
    <w:rsid w:val="00FD1771"/>
    <w:rsid w:val="00FD17DC"/>
    <w:rsid w:val="00FD19F1"/>
    <w:rsid w:val="00FD298B"/>
    <w:rsid w:val="00FD2B10"/>
    <w:rsid w:val="00FD2CAF"/>
    <w:rsid w:val="00FD2E42"/>
    <w:rsid w:val="00FD2E43"/>
    <w:rsid w:val="00FD42BE"/>
    <w:rsid w:val="00FD4934"/>
    <w:rsid w:val="00FD4E88"/>
    <w:rsid w:val="00FD59C6"/>
    <w:rsid w:val="00FD5FDC"/>
    <w:rsid w:val="00FD6582"/>
    <w:rsid w:val="00FD67E4"/>
    <w:rsid w:val="00FD75F2"/>
    <w:rsid w:val="00FD7664"/>
    <w:rsid w:val="00FD7D55"/>
    <w:rsid w:val="00FD7E8C"/>
    <w:rsid w:val="00FE0808"/>
    <w:rsid w:val="00FE17D6"/>
    <w:rsid w:val="00FE1C9B"/>
    <w:rsid w:val="00FE1F81"/>
    <w:rsid w:val="00FE23CF"/>
    <w:rsid w:val="00FE2546"/>
    <w:rsid w:val="00FE2CC3"/>
    <w:rsid w:val="00FE3BCF"/>
    <w:rsid w:val="00FE3E95"/>
    <w:rsid w:val="00FE43DD"/>
    <w:rsid w:val="00FE4633"/>
    <w:rsid w:val="00FE49C1"/>
    <w:rsid w:val="00FE4E92"/>
    <w:rsid w:val="00FE57B8"/>
    <w:rsid w:val="00FE5899"/>
    <w:rsid w:val="00FE59F6"/>
    <w:rsid w:val="00FE5C95"/>
    <w:rsid w:val="00FE5DDD"/>
    <w:rsid w:val="00FE5E49"/>
    <w:rsid w:val="00FE5F70"/>
    <w:rsid w:val="00FE6915"/>
    <w:rsid w:val="00FE6F7A"/>
    <w:rsid w:val="00FE75BA"/>
    <w:rsid w:val="00FE76B1"/>
    <w:rsid w:val="00FE7896"/>
    <w:rsid w:val="00FE79EA"/>
    <w:rsid w:val="00FE7ECC"/>
    <w:rsid w:val="00FF06DA"/>
    <w:rsid w:val="00FF0961"/>
    <w:rsid w:val="00FF1236"/>
    <w:rsid w:val="00FF1403"/>
    <w:rsid w:val="00FF1B64"/>
    <w:rsid w:val="00FF2D49"/>
    <w:rsid w:val="00FF318C"/>
    <w:rsid w:val="00FF3A03"/>
    <w:rsid w:val="00FF3DC5"/>
    <w:rsid w:val="00FF3EEE"/>
    <w:rsid w:val="00FF4244"/>
    <w:rsid w:val="00FF4621"/>
    <w:rsid w:val="00FF493A"/>
    <w:rsid w:val="00FF4EC7"/>
    <w:rsid w:val="00FF4EE4"/>
    <w:rsid w:val="00FF53B3"/>
    <w:rsid w:val="00FF5AC1"/>
    <w:rsid w:val="00FF601C"/>
    <w:rsid w:val="00FF6057"/>
    <w:rsid w:val="00FF632F"/>
    <w:rsid w:val="00FF67C9"/>
    <w:rsid w:val="00FF6C91"/>
    <w:rsid w:val="00FF6E22"/>
    <w:rsid w:val="00FF71A7"/>
    <w:rsid w:val="00FF7231"/>
    <w:rsid w:val="00FF73EF"/>
    <w:rsid w:val="00FF7714"/>
    <w:rsid w:val="00FF7860"/>
    <w:rsid w:val="00FF79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ocId w14:val="3B6A2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annotation text" w:uiPriority="0"/>
    <w:lsdException w:name="header" w:uiPriority="0"/>
    <w:lsdException w:name="caption" w:locked="1" w:uiPriority="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Hyperlink" w:locked="1" w:semiHidden="0" w:unhideWhenUsed="0"/>
    <w:lsdException w:name="Strong" w:locked="1" w:semiHidden="0" w:uiPriority="0"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a">
    <w:name w:val="Normal"/>
    <w:qFormat/>
    <w:rsid w:val="00F844CE"/>
    <w:pPr>
      <w:spacing w:after="200" w:line="276" w:lineRule="auto"/>
    </w:pPr>
    <w:rPr>
      <w:rFonts w:ascii="Calibri" w:hAnsi="Calibri"/>
      <w:sz w:val="22"/>
      <w:szCs w:val="22"/>
      <w:lang w:eastAsia="en-US"/>
    </w:rPr>
  </w:style>
  <w:style w:type="paragraph" w:styleId="10">
    <w:name w:val="heading 1"/>
    <w:basedOn w:val="a"/>
    <w:next w:val="a"/>
    <w:link w:val="11"/>
    <w:uiPriority w:val="99"/>
    <w:qFormat/>
    <w:rsid w:val="0004360F"/>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12C4E"/>
    <w:pPr>
      <w:keepNext/>
      <w:keepLines/>
      <w:spacing w:before="200" w:after="0"/>
      <w:outlineLvl w:val="1"/>
    </w:pPr>
    <w:rPr>
      <w:rFonts w:ascii="Cambria" w:hAnsi="Cambria"/>
      <w:b/>
      <w:bCs/>
      <w:color w:val="4F81BD"/>
      <w:sz w:val="26"/>
      <w:szCs w:val="26"/>
    </w:rPr>
  </w:style>
  <w:style w:type="paragraph" w:styleId="6">
    <w:name w:val="heading 6"/>
    <w:basedOn w:val="a"/>
    <w:next w:val="a"/>
    <w:link w:val="60"/>
    <w:uiPriority w:val="99"/>
    <w:qFormat/>
    <w:rsid w:val="00E9089F"/>
    <w:pPr>
      <w:spacing w:before="240" w:after="60"/>
      <w:outlineLvl w:val="5"/>
    </w:pPr>
    <w:rPr>
      <w:b/>
      <w:bCs/>
      <w:sz w:val="20"/>
      <w:szCs w:val="20"/>
    </w:rPr>
  </w:style>
  <w:style w:type="paragraph" w:styleId="9">
    <w:name w:val="heading 9"/>
    <w:basedOn w:val="a"/>
    <w:next w:val="a"/>
    <w:link w:val="90"/>
    <w:qFormat/>
    <w:locked/>
    <w:rsid w:val="00A0710C"/>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8A74BC"/>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212C4E"/>
    <w:rPr>
      <w:rFonts w:ascii="Cambria" w:hAnsi="Cambria" w:cs="Times New Roman"/>
      <w:b/>
      <w:bCs/>
      <w:color w:val="4F81BD"/>
      <w:sz w:val="26"/>
      <w:szCs w:val="26"/>
      <w:lang w:eastAsia="en-US"/>
    </w:rPr>
  </w:style>
  <w:style w:type="character" w:customStyle="1" w:styleId="60">
    <w:name w:val="Заголовок 6 Знак"/>
    <w:link w:val="6"/>
    <w:uiPriority w:val="99"/>
    <w:locked/>
    <w:rsid w:val="008A74BC"/>
    <w:rPr>
      <w:rFonts w:ascii="Calibri" w:hAnsi="Calibri" w:cs="Times New Roman"/>
      <w:b/>
      <w:bCs/>
      <w:lang w:eastAsia="en-US"/>
    </w:rPr>
  </w:style>
  <w:style w:type="paragraph" w:customStyle="1" w:styleId="12">
    <w:name w:val="Стиль1"/>
    <w:basedOn w:val="6"/>
    <w:uiPriority w:val="99"/>
    <w:rsid w:val="00386995"/>
    <w:pPr>
      <w:jc w:val="both"/>
    </w:pPr>
  </w:style>
  <w:style w:type="character" w:customStyle="1" w:styleId="CommentTextChar">
    <w:name w:val="Comment Text Char"/>
    <w:uiPriority w:val="99"/>
    <w:semiHidden/>
    <w:locked/>
    <w:rsid w:val="00430ABF"/>
    <w:rPr>
      <w:rFonts w:ascii="Calibri" w:hAnsi="Calibri"/>
      <w:lang w:val="ru-RU" w:eastAsia="en-US"/>
    </w:rPr>
  </w:style>
  <w:style w:type="paragraph" w:styleId="a3">
    <w:name w:val="annotation text"/>
    <w:basedOn w:val="a"/>
    <w:link w:val="a4"/>
    <w:rsid w:val="00430ABF"/>
    <w:pPr>
      <w:spacing w:line="240" w:lineRule="auto"/>
    </w:pPr>
    <w:rPr>
      <w:sz w:val="20"/>
      <w:szCs w:val="20"/>
    </w:rPr>
  </w:style>
  <w:style w:type="character" w:customStyle="1" w:styleId="a4">
    <w:name w:val="Текст примечания Знак"/>
    <w:link w:val="a3"/>
    <w:locked/>
    <w:rsid w:val="008A74BC"/>
    <w:rPr>
      <w:rFonts w:ascii="Calibri" w:hAnsi="Calibri" w:cs="Times New Roman"/>
      <w:sz w:val="20"/>
      <w:szCs w:val="20"/>
      <w:lang w:eastAsia="en-US"/>
    </w:rPr>
  </w:style>
  <w:style w:type="character" w:customStyle="1" w:styleId="BodyTextChar">
    <w:name w:val="Body Text Char"/>
    <w:uiPriority w:val="99"/>
    <w:locked/>
    <w:rsid w:val="00430ABF"/>
    <w:rPr>
      <w:rFonts w:ascii="Arial" w:eastAsia="Arial Unicode MS" w:hAnsi="Arial"/>
      <w:sz w:val="21"/>
      <w:lang w:val="ru-RU" w:eastAsia="ru-RU"/>
    </w:rPr>
  </w:style>
  <w:style w:type="paragraph" w:styleId="a5">
    <w:name w:val="Body Text"/>
    <w:basedOn w:val="a"/>
    <w:link w:val="a6"/>
    <w:uiPriority w:val="99"/>
    <w:rsid w:val="00430ABF"/>
    <w:pPr>
      <w:shd w:val="clear" w:color="auto" w:fill="FFFFFF"/>
      <w:spacing w:before="180" w:after="60" w:line="254" w:lineRule="exact"/>
      <w:ind w:hanging="1080"/>
      <w:jc w:val="both"/>
    </w:pPr>
    <w:rPr>
      <w:sz w:val="20"/>
      <w:szCs w:val="20"/>
    </w:rPr>
  </w:style>
  <w:style w:type="character" w:customStyle="1" w:styleId="a6">
    <w:name w:val="Основной текст Знак"/>
    <w:link w:val="a5"/>
    <w:uiPriority w:val="99"/>
    <w:semiHidden/>
    <w:locked/>
    <w:rsid w:val="008A74BC"/>
    <w:rPr>
      <w:rFonts w:ascii="Calibri" w:hAnsi="Calibri" w:cs="Times New Roman"/>
      <w:lang w:eastAsia="en-US"/>
    </w:rPr>
  </w:style>
  <w:style w:type="character" w:customStyle="1" w:styleId="22">
    <w:name w:val="Заголовок №2 (2)_"/>
    <w:link w:val="220"/>
    <w:uiPriority w:val="99"/>
    <w:locked/>
    <w:rsid w:val="00430ABF"/>
    <w:rPr>
      <w:rFonts w:ascii="Arial" w:hAnsi="Arial" w:cs="Arial"/>
      <w:b/>
      <w:bCs/>
      <w:sz w:val="27"/>
      <w:szCs w:val="27"/>
      <w:shd w:val="clear" w:color="auto" w:fill="FFFFFF"/>
      <w:lang w:bidi="ar-SA"/>
    </w:rPr>
  </w:style>
  <w:style w:type="paragraph" w:customStyle="1" w:styleId="220">
    <w:name w:val="Заголовок №2 (2)"/>
    <w:basedOn w:val="a"/>
    <w:link w:val="22"/>
    <w:uiPriority w:val="99"/>
    <w:rsid w:val="00430ABF"/>
    <w:pPr>
      <w:shd w:val="clear" w:color="auto" w:fill="FFFFFF"/>
      <w:spacing w:after="180" w:line="240" w:lineRule="atLeast"/>
      <w:ind w:hanging="360"/>
      <w:jc w:val="both"/>
      <w:outlineLvl w:val="1"/>
    </w:pPr>
    <w:rPr>
      <w:rFonts w:ascii="Arial" w:hAnsi="Arial" w:cs="Arial"/>
      <w:b/>
      <w:bCs/>
      <w:sz w:val="27"/>
      <w:szCs w:val="27"/>
      <w:shd w:val="clear" w:color="auto" w:fill="FFFFFF"/>
    </w:rPr>
  </w:style>
  <w:style w:type="character" w:customStyle="1" w:styleId="21">
    <w:name w:val="Заголовок №2_"/>
    <w:link w:val="23"/>
    <w:uiPriority w:val="99"/>
    <w:locked/>
    <w:rsid w:val="00430ABF"/>
    <w:rPr>
      <w:rFonts w:ascii="Arial" w:hAnsi="Arial" w:cs="Arial"/>
      <w:b/>
      <w:bCs/>
      <w:i/>
      <w:iCs/>
      <w:sz w:val="27"/>
      <w:szCs w:val="27"/>
      <w:shd w:val="clear" w:color="auto" w:fill="FFFFFF"/>
      <w:lang w:bidi="ar-SA"/>
    </w:rPr>
  </w:style>
  <w:style w:type="paragraph" w:customStyle="1" w:styleId="23">
    <w:name w:val="Заголовок №2"/>
    <w:basedOn w:val="a"/>
    <w:link w:val="21"/>
    <w:uiPriority w:val="99"/>
    <w:rsid w:val="00430ABF"/>
    <w:pPr>
      <w:shd w:val="clear" w:color="auto" w:fill="FFFFFF"/>
      <w:spacing w:before="180" w:after="180" w:line="240" w:lineRule="atLeast"/>
      <w:ind w:hanging="1060"/>
      <w:jc w:val="both"/>
      <w:outlineLvl w:val="1"/>
    </w:pPr>
    <w:rPr>
      <w:rFonts w:ascii="Arial" w:hAnsi="Arial" w:cs="Arial"/>
      <w:b/>
      <w:bCs/>
      <w:i/>
      <w:iCs/>
      <w:sz w:val="27"/>
      <w:szCs w:val="27"/>
      <w:shd w:val="clear" w:color="auto" w:fill="FFFFFF"/>
    </w:rPr>
  </w:style>
  <w:style w:type="character" w:styleId="a7">
    <w:name w:val="annotation reference"/>
    <w:uiPriority w:val="99"/>
    <w:semiHidden/>
    <w:rsid w:val="00430ABF"/>
    <w:rPr>
      <w:rFonts w:ascii="Times New Roman" w:hAnsi="Times New Roman" w:cs="Times New Roman"/>
      <w:sz w:val="16"/>
      <w:szCs w:val="16"/>
    </w:rPr>
  </w:style>
  <w:style w:type="character" w:customStyle="1" w:styleId="8">
    <w:name w:val="Основной текст (8) + Не полужирный"/>
    <w:aliases w:val="Не курсив"/>
    <w:uiPriority w:val="99"/>
    <w:rsid w:val="00430ABF"/>
    <w:rPr>
      <w:rFonts w:ascii="Arial" w:hAnsi="Arial" w:cs="Arial"/>
      <w:b/>
      <w:bCs/>
      <w:i/>
      <w:iCs/>
      <w:spacing w:val="0"/>
      <w:sz w:val="21"/>
      <w:szCs w:val="21"/>
    </w:rPr>
  </w:style>
  <w:style w:type="character" w:customStyle="1" w:styleId="221">
    <w:name w:val="Заголовок №2 (2) + Курсив"/>
    <w:uiPriority w:val="99"/>
    <w:rsid w:val="00430ABF"/>
    <w:rPr>
      <w:rFonts w:ascii="Arial" w:hAnsi="Arial" w:cs="Arial"/>
      <w:b/>
      <w:bCs/>
      <w:i/>
      <w:iCs/>
      <w:sz w:val="27"/>
      <w:szCs w:val="27"/>
      <w:shd w:val="clear" w:color="auto" w:fill="FFFFFF"/>
      <w:lang w:val="en-US" w:eastAsia="en-US" w:bidi="ar-SA"/>
    </w:rPr>
  </w:style>
  <w:style w:type="character" w:customStyle="1" w:styleId="a8">
    <w:name w:val="Основной текст + Полужирный"/>
    <w:aliases w:val="Курсив4"/>
    <w:uiPriority w:val="99"/>
    <w:rsid w:val="00430ABF"/>
    <w:rPr>
      <w:rFonts w:ascii="Arial" w:hAnsi="Arial" w:cs="Arial"/>
      <w:b/>
      <w:bCs/>
      <w:i/>
      <w:iCs/>
      <w:spacing w:val="0"/>
      <w:sz w:val="21"/>
      <w:szCs w:val="21"/>
      <w:lang w:val="en-US" w:eastAsia="en-US"/>
    </w:rPr>
  </w:style>
  <w:style w:type="paragraph" w:customStyle="1" w:styleId="221cxspmiddle">
    <w:name w:val="221cxspmiddle"/>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221cxsplast">
    <w:name w:val="221cxsplast"/>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bodytextcxspmiddle">
    <w:name w:val="msobodytextcxspmiddle"/>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bodytextcxsplast">
    <w:name w:val="msobodytextcxsplast"/>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normalcxspmiddle">
    <w:name w:val="msonormalcxspmiddle"/>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normalcxsplast">
    <w:name w:val="msonormalcxsplast"/>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styleId="a9">
    <w:name w:val="Balloon Text"/>
    <w:basedOn w:val="a"/>
    <w:link w:val="aa"/>
    <w:uiPriority w:val="99"/>
    <w:semiHidden/>
    <w:rsid w:val="00F844CE"/>
    <w:rPr>
      <w:rFonts w:ascii="Times New Roman" w:hAnsi="Times New Roman"/>
      <w:sz w:val="20"/>
      <w:szCs w:val="20"/>
    </w:rPr>
  </w:style>
  <w:style w:type="character" w:customStyle="1" w:styleId="aa">
    <w:name w:val="Текст выноски Знак"/>
    <w:link w:val="a9"/>
    <w:uiPriority w:val="99"/>
    <w:semiHidden/>
    <w:locked/>
    <w:rsid w:val="00F844CE"/>
    <w:rPr>
      <w:lang w:eastAsia="en-US"/>
    </w:rPr>
  </w:style>
  <w:style w:type="paragraph" w:styleId="ab">
    <w:name w:val="footer"/>
    <w:basedOn w:val="a"/>
    <w:link w:val="ac"/>
    <w:uiPriority w:val="99"/>
    <w:rsid w:val="00D8517C"/>
    <w:pPr>
      <w:tabs>
        <w:tab w:val="center" w:pos="4677"/>
        <w:tab w:val="right" w:pos="9355"/>
      </w:tabs>
    </w:pPr>
    <w:rPr>
      <w:sz w:val="20"/>
      <w:szCs w:val="20"/>
    </w:rPr>
  </w:style>
  <w:style w:type="character" w:customStyle="1" w:styleId="ac">
    <w:name w:val="Нижний колонтитул Знак"/>
    <w:link w:val="ab"/>
    <w:uiPriority w:val="99"/>
    <w:locked/>
    <w:rsid w:val="008A74BC"/>
    <w:rPr>
      <w:rFonts w:ascii="Calibri" w:hAnsi="Calibri" w:cs="Times New Roman"/>
      <w:lang w:eastAsia="en-US"/>
    </w:rPr>
  </w:style>
  <w:style w:type="character" w:styleId="ad">
    <w:name w:val="page number"/>
    <w:uiPriority w:val="99"/>
    <w:rsid w:val="00D8517C"/>
    <w:rPr>
      <w:rFonts w:cs="Times New Roman"/>
    </w:rPr>
  </w:style>
  <w:style w:type="paragraph" w:styleId="ae">
    <w:name w:val="header"/>
    <w:basedOn w:val="a"/>
    <w:link w:val="af"/>
    <w:rsid w:val="00484F9C"/>
    <w:pPr>
      <w:tabs>
        <w:tab w:val="center" w:pos="4703"/>
        <w:tab w:val="right" w:pos="9406"/>
      </w:tabs>
      <w:spacing w:after="0" w:line="240" w:lineRule="auto"/>
      <w:ind w:firstLine="720"/>
      <w:jc w:val="both"/>
    </w:pPr>
    <w:rPr>
      <w:rFonts w:ascii="Courier" w:hAnsi="Courier"/>
      <w:sz w:val="24"/>
      <w:szCs w:val="20"/>
      <w:lang w:eastAsia="ru-RU"/>
    </w:rPr>
  </w:style>
  <w:style w:type="character" w:customStyle="1" w:styleId="af">
    <w:name w:val="Верхний колонтитул Знак"/>
    <w:link w:val="ae"/>
    <w:uiPriority w:val="99"/>
    <w:locked/>
    <w:rsid w:val="00484F9C"/>
    <w:rPr>
      <w:rFonts w:ascii="Courier" w:hAnsi="Courier" w:cs="Times New Roman"/>
      <w:sz w:val="24"/>
      <w:lang w:val="ru-RU" w:eastAsia="ru-RU"/>
    </w:rPr>
  </w:style>
  <w:style w:type="paragraph" w:customStyle="1" w:styleId="ConsPlusNormal">
    <w:name w:val="ConsPlusNormal"/>
    <w:rsid w:val="0017124A"/>
    <w:pPr>
      <w:widowControl w:val="0"/>
      <w:autoSpaceDE w:val="0"/>
      <w:autoSpaceDN w:val="0"/>
      <w:adjustRightInd w:val="0"/>
    </w:pPr>
    <w:rPr>
      <w:rFonts w:ascii="Arial" w:hAnsi="Arial" w:cs="Arial"/>
    </w:rPr>
  </w:style>
  <w:style w:type="character" w:customStyle="1" w:styleId="af0">
    <w:name w:val="Гипертекстовая ссылка"/>
    <w:uiPriority w:val="99"/>
    <w:rsid w:val="00994BE0"/>
    <w:rPr>
      <w:rFonts w:cs="Times New Roman"/>
      <w:b/>
      <w:bCs/>
      <w:color w:val="008000"/>
    </w:rPr>
  </w:style>
  <w:style w:type="character" w:customStyle="1" w:styleId="af1">
    <w:name w:val="Цветовое выделение"/>
    <w:uiPriority w:val="99"/>
    <w:rsid w:val="00817C8B"/>
    <w:rPr>
      <w:b/>
      <w:color w:val="000080"/>
    </w:rPr>
  </w:style>
  <w:style w:type="paragraph" w:styleId="af2">
    <w:name w:val="annotation subject"/>
    <w:basedOn w:val="a3"/>
    <w:next w:val="a3"/>
    <w:link w:val="af3"/>
    <w:uiPriority w:val="99"/>
    <w:semiHidden/>
    <w:rsid w:val="004D0821"/>
    <w:pPr>
      <w:spacing w:line="276" w:lineRule="auto"/>
    </w:pPr>
    <w:rPr>
      <w:b/>
      <w:bCs/>
    </w:rPr>
  </w:style>
  <w:style w:type="character" w:customStyle="1" w:styleId="af3">
    <w:name w:val="Тема примечания Знак"/>
    <w:link w:val="af2"/>
    <w:uiPriority w:val="99"/>
    <w:semiHidden/>
    <w:locked/>
    <w:rsid w:val="008A74BC"/>
    <w:rPr>
      <w:rFonts w:ascii="Calibri" w:hAnsi="Calibri" w:cs="Times New Roman"/>
      <w:b/>
      <w:bCs/>
      <w:sz w:val="20"/>
      <w:szCs w:val="20"/>
      <w:lang w:val="ru-RU" w:eastAsia="en-US" w:bidi="ar-SA"/>
    </w:rPr>
  </w:style>
  <w:style w:type="paragraph" w:customStyle="1" w:styleId="Style6">
    <w:name w:val="Style6"/>
    <w:basedOn w:val="a"/>
    <w:uiPriority w:val="99"/>
    <w:rsid w:val="002745CB"/>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44">
    <w:name w:val="Font Style44"/>
    <w:uiPriority w:val="99"/>
    <w:rsid w:val="002745CB"/>
    <w:rPr>
      <w:rFonts w:ascii="Times New Roman" w:hAnsi="Times New Roman" w:cs="Times New Roman"/>
      <w:sz w:val="20"/>
      <w:szCs w:val="20"/>
    </w:rPr>
  </w:style>
  <w:style w:type="paragraph" w:customStyle="1" w:styleId="af4">
    <w:name w:val="Îáû÷íûé"/>
    <w:uiPriority w:val="99"/>
    <w:rsid w:val="00274E20"/>
    <w:pPr>
      <w:widowControl w:val="0"/>
    </w:pPr>
    <w:rPr>
      <w:lang w:eastAsia="en-US"/>
    </w:rPr>
  </w:style>
  <w:style w:type="character" w:styleId="af5">
    <w:name w:val="Hyperlink"/>
    <w:uiPriority w:val="99"/>
    <w:rsid w:val="00175675"/>
    <w:rPr>
      <w:rFonts w:cs="Times New Roman"/>
      <w:color w:val="0000FF"/>
      <w:u w:val="single"/>
    </w:rPr>
  </w:style>
  <w:style w:type="table" w:styleId="af6">
    <w:name w:val="Table Grid"/>
    <w:basedOn w:val="a1"/>
    <w:uiPriority w:val="59"/>
    <w:rsid w:val="0018714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5B6B67"/>
    <w:pPr>
      <w:ind w:left="720"/>
      <w:contextualSpacing/>
    </w:pPr>
  </w:style>
  <w:style w:type="character" w:customStyle="1" w:styleId="af8">
    <w:name w:val="Основной текст_"/>
    <w:link w:val="14"/>
    <w:uiPriority w:val="99"/>
    <w:locked/>
    <w:rsid w:val="00D04D4D"/>
    <w:rPr>
      <w:rFonts w:ascii="Segoe UI" w:hAnsi="Segoe UI" w:cs="Segoe UI"/>
      <w:sz w:val="19"/>
      <w:szCs w:val="19"/>
      <w:shd w:val="clear" w:color="auto" w:fill="FFFFFF"/>
    </w:rPr>
  </w:style>
  <w:style w:type="paragraph" w:customStyle="1" w:styleId="14">
    <w:name w:val="Основной текст14"/>
    <w:basedOn w:val="a"/>
    <w:link w:val="af8"/>
    <w:uiPriority w:val="99"/>
    <w:rsid w:val="00D04D4D"/>
    <w:pPr>
      <w:shd w:val="clear" w:color="auto" w:fill="FFFFFF"/>
      <w:spacing w:after="360" w:line="240" w:lineRule="atLeast"/>
    </w:pPr>
    <w:rPr>
      <w:rFonts w:ascii="Segoe UI" w:hAnsi="Segoe UI"/>
      <w:sz w:val="19"/>
      <w:szCs w:val="19"/>
    </w:rPr>
  </w:style>
  <w:style w:type="paragraph" w:styleId="af9">
    <w:name w:val="Revision"/>
    <w:hidden/>
    <w:uiPriority w:val="99"/>
    <w:semiHidden/>
    <w:rsid w:val="003D5E79"/>
    <w:rPr>
      <w:rFonts w:ascii="Calibri" w:hAnsi="Calibri"/>
      <w:sz w:val="22"/>
      <w:szCs w:val="22"/>
      <w:lang w:eastAsia="en-US"/>
    </w:rPr>
  </w:style>
  <w:style w:type="paragraph" w:customStyle="1" w:styleId="afa">
    <w:name w:val="Нормальный (таблица)"/>
    <w:basedOn w:val="a"/>
    <w:next w:val="a"/>
    <w:uiPriority w:val="99"/>
    <w:rsid w:val="00604961"/>
    <w:pPr>
      <w:autoSpaceDE w:val="0"/>
      <w:autoSpaceDN w:val="0"/>
      <w:adjustRightInd w:val="0"/>
      <w:spacing w:after="0" w:line="240" w:lineRule="auto"/>
      <w:jc w:val="both"/>
    </w:pPr>
    <w:rPr>
      <w:rFonts w:ascii="Arial" w:hAnsi="Arial" w:cs="Arial"/>
      <w:sz w:val="24"/>
      <w:szCs w:val="24"/>
      <w:lang w:eastAsia="ru-RU"/>
    </w:rPr>
  </w:style>
  <w:style w:type="paragraph" w:customStyle="1" w:styleId="afb">
    <w:name w:val="Таблицы (моноширинный)"/>
    <w:basedOn w:val="a"/>
    <w:next w:val="a"/>
    <w:uiPriority w:val="99"/>
    <w:rsid w:val="00604961"/>
    <w:pPr>
      <w:autoSpaceDE w:val="0"/>
      <w:autoSpaceDN w:val="0"/>
      <w:adjustRightInd w:val="0"/>
      <w:spacing w:after="0" w:line="240" w:lineRule="auto"/>
      <w:jc w:val="both"/>
    </w:pPr>
    <w:rPr>
      <w:rFonts w:ascii="Courier New" w:hAnsi="Courier New" w:cs="Courier New"/>
      <w:lang w:eastAsia="ru-RU"/>
    </w:rPr>
  </w:style>
  <w:style w:type="paragraph" w:customStyle="1" w:styleId="afc">
    <w:name w:val="Прижатый влево"/>
    <w:basedOn w:val="a"/>
    <w:next w:val="a"/>
    <w:uiPriority w:val="99"/>
    <w:rsid w:val="00604961"/>
    <w:pPr>
      <w:autoSpaceDE w:val="0"/>
      <w:autoSpaceDN w:val="0"/>
      <w:adjustRightInd w:val="0"/>
      <w:spacing w:after="0" w:line="240" w:lineRule="auto"/>
    </w:pPr>
    <w:rPr>
      <w:rFonts w:ascii="Arial" w:hAnsi="Arial" w:cs="Arial"/>
      <w:sz w:val="24"/>
      <w:szCs w:val="24"/>
      <w:lang w:eastAsia="ru-RU"/>
    </w:rPr>
  </w:style>
  <w:style w:type="paragraph" w:styleId="afd">
    <w:name w:val="footnote text"/>
    <w:basedOn w:val="a"/>
    <w:link w:val="afe"/>
    <w:uiPriority w:val="99"/>
    <w:rsid w:val="0071619B"/>
    <w:pPr>
      <w:spacing w:after="0" w:line="240" w:lineRule="auto"/>
    </w:pPr>
    <w:rPr>
      <w:sz w:val="20"/>
      <w:szCs w:val="20"/>
    </w:rPr>
  </w:style>
  <w:style w:type="character" w:customStyle="1" w:styleId="afe">
    <w:name w:val="Текст сноски Знак"/>
    <w:link w:val="afd"/>
    <w:uiPriority w:val="99"/>
    <w:locked/>
    <w:rsid w:val="0071619B"/>
    <w:rPr>
      <w:rFonts w:ascii="Calibri" w:hAnsi="Calibri" w:cs="Times New Roman"/>
      <w:lang w:eastAsia="en-US"/>
    </w:rPr>
  </w:style>
  <w:style w:type="character" w:styleId="aff">
    <w:name w:val="footnote reference"/>
    <w:uiPriority w:val="99"/>
    <w:rsid w:val="0071619B"/>
    <w:rPr>
      <w:rFonts w:cs="Times New Roman"/>
      <w:vertAlign w:val="superscript"/>
    </w:rPr>
  </w:style>
  <w:style w:type="paragraph" w:styleId="aff0">
    <w:name w:val="Title"/>
    <w:basedOn w:val="a"/>
    <w:link w:val="aff1"/>
    <w:uiPriority w:val="99"/>
    <w:qFormat/>
    <w:rsid w:val="009F2C81"/>
    <w:pPr>
      <w:spacing w:after="0" w:line="240" w:lineRule="auto"/>
      <w:jc w:val="center"/>
    </w:pPr>
    <w:rPr>
      <w:rFonts w:ascii="Arial" w:hAnsi="Arial"/>
      <w:b/>
      <w:bCs/>
      <w:sz w:val="18"/>
      <w:szCs w:val="20"/>
    </w:rPr>
  </w:style>
  <w:style w:type="character" w:customStyle="1" w:styleId="aff1">
    <w:name w:val="Название Знак"/>
    <w:link w:val="aff0"/>
    <w:uiPriority w:val="99"/>
    <w:locked/>
    <w:rsid w:val="009F2C81"/>
    <w:rPr>
      <w:rFonts w:ascii="Arial" w:hAnsi="Arial" w:cs="Arial"/>
      <w:b/>
      <w:bCs/>
      <w:sz w:val="18"/>
    </w:rPr>
  </w:style>
  <w:style w:type="character" w:styleId="aff2">
    <w:name w:val="Emphasis"/>
    <w:uiPriority w:val="99"/>
    <w:qFormat/>
    <w:rsid w:val="00A1159A"/>
    <w:rPr>
      <w:rFonts w:cs="Times New Roman"/>
      <w:i/>
      <w:iCs/>
    </w:rPr>
  </w:style>
  <w:style w:type="paragraph" w:styleId="aff3">
    <w:name w:val="TOC Heading"/>
    <w:basedOn w:val="10"/>
    <w:next w:val="a"/>
    <w:uiPriority w:val="99"/>
    <w:qFormat/>
    <w:rsid w:val="00A1159A"/>
    <w:pPr>
      <w:keepLines/>
      <w:spacing w:before="480" w:after="0"/>
      <w:outlineLvl w:val="9"/>
    </w:pPr>
    <w:rPr>
      <w:color w:val="365F91"/>
      <w:kern w:val="0"/>
      <w:sz w:val="28"/>
      <w:szCs w:val="28"/>
    </w:rPr>
  </w:style>
  <w:style w:type="paragraph" w:styleId="24">
    <w:name w:val="toc 2"/>
    <w:basedOn w:val="a"/>
    <w:next w:val="a"/>
    <w:autoRedefine/>
    <w:uiPriority w:val="39"/>
    <w:rsid w:val="00A1159A"/>
    <w:pPr>
      <w:tabs>
        <w:tab w:val="right" w:leader="dot" w:pos="9345"/>
      </w:tabs>
      <w:spacing w:line="240" w:lineRule="auto"/>
    </w:pPr>
  </w:style>
  <w:style w:type="paragraph" w:styleId="13">
    <w:name w:val="toc 1"/>
    <w:basedOn w:val="a"/>
    <w:next w:val="a"/>
    <w:autoRedefine/>
    <w:uiPriority w:val="39"/>
    <w:rsid w:val="002E25F4"/>
    <w:pPr>
      <w:tabs>
        <w:tab w:val="right" w:leader="dot" w:pos="9345"/>
      </w:tabs>
      <w:spacing w:after="0" w:line="240" w:lineRule="auto"/>
      <w:jc w:val="both"/>
    </w:pPr>
    <w:rPr>
      <w:rFonts w:ascii="Arial" w:hAnsi="Arial" w:cs="Arial"/>
      <w:noProof/>
    </w:rPr>
  </w:style>
  <w:style w:type="paragraph" w:styleId="61">
    <w:name w:val="toc 6"/>
    <w:basedOn w:val="a"/>
    <w:next w:val="a"/>
    <w:autoRedefine/>
    <w:uiPriority w:val="39"/>
    <w:rsid w:val="004A0D4C"/>
    <w:pPr>
      <w:tabs>
        <w:tab w:val="right" w:leader="dot" w:pos="9345"/>
      </w:tabs>
      <w:ind w:left="1100"/>
    </w:pPr>
    <w:rPr>
      <w:rFonts w:asciiTheme="minorHAnsi" w:eastAsia="ArialMT" w:hAnsiTheme="minorHAnsi"/>
      <w:b/>
      <w:noProof/>
    </w:rPr>
  </w:style>
  <w:style w:type="paragraph" w:customStyle="1" w:styleId="Default">
    <w:name w:val="Default"/>
    <w:rsid w:val="00187AA1"/>
    <w:pPr>
      <w:autoSpaceDE w:val="0"/>
      <w:autoSpaceDN w:val="0"/>
      <w:adjustRightInd w:val="0"/>
    </w:pPr>
    <w:rPr>
      <w:rFonts w:ascii="Arial" w:hAnsi="Arial" w:cs="Arial"/>
      <w:color w:val="000000"/>
      <w:sz w:val="24"/>
      <w:szCs w:val="24"/>
    </w:rPr>
  </w:style>
  <w:style w:type="paragraph" w:styleId="25">
    <w:name w:val="Body Text 2"/>
    <w:basedOn w:val="a"/>
    <w:link w:val="26"/>
    <w:uiPriority w:val="99"/>
    <w:rsid w:val="006D40FF"/>
    <w:pPr>
      <w:spacing w:after="120" w:line="480" w:lineRule="auto"/>
      <w:ind w:firstLine="567"/>
      <w:jc w:val="both"/>
    </w:pPr>
    <w:rPr>
      <w:rFonts w:ascii="Times New Roman" w:eastAsia="Batang" w:hAnsi="Times New Roman"/>
    </w:rPr>
  </w:style>
  <w:style w:type="character" w:customStyle="1" w:styleId="26">
    <w:name w:val="Основной текст 2 Знак"/>
    <w:link w:val="25"/>
    <w:uiPriority w:val="99"/>
    <w:locked/>
    <w:rsid w:val="006D40FF"/>
    <w:rPr>
      <w:rFonts w:eastAsia="Batang" w:cs="Times New Roman"/>
      <w:sz w:val="22"/>
      <w:szCs w:val="22"/>
    </w:rPr>
  </w:style>
  <w:style w:type="paragraph" w:styleId="aff4">
    <w:name w:val="Document Map"/>
    <w:basedOn w:val="a"/>
    <w:link w:val="aff5"/>
    <w:uiPriority w:val="99"/>
    <w:semiHidden/>
    <w:rsid w:val="004012FB"/>
    <w:pPr>
      <w:shd w:val="clear" w:color="auto" w:fill="000080"/>
    </w:pPr>
    <w:rPr>
      <w:rFonts w:ascii="Times New Roman" w:hAnsi="Times New Roman"/>
      <w:sz w:val="2"/>
      <w:szCs w:val="20"/>
    </w:rPr>
  </w:style>
  <w:style w:type="character" w:customStyle="1" w:styleId="aff5">
    <w:name w:val="Схема документа Знак"/>
    <w:link w:val="aff4"/>
    <w:uiPriority w:val="99"/>
    <w:semiHidden/>
    <w:locked/>
    <w:rsid w:val="008A74BC"/>
    <w:rPr>
      <w:rFonts w:cs="Times New Roman"/>
      <w:sz w:val="2"/>
      <w:lang w:eastAsia="en-US"/>
    </w:rPr>
  </w:style>
  <w:style w:type="paragraph" w:styleId="30">
    <w:name w:val="Body Text 3"/>
    <w:basedOn w:val="a"/>
    <w:link w:val="31"/>
    <w:uiPriority w:val="99"/>
    <w:unhideWhenUsed/>
    <w:rsid w:val="00A0710C"/>
    <w:pPr>
      <w:spacing w:after="120"/>
    </w:pPr>
    <w:rPr>
      <w:sz w:val="16"/>
      <w:szCs w:val="16"/>
    </w:rPr>
  </w:style>
  <w:style w:type="character" w:customStyle="1" w:styleId="31">
    <w:name w:val="Основной текст 3 Знак"/>
    <w:basedOn w:val="a0"/>
    <w:link w:val="30"/>
    <w:uiPriority w:val="99"/>
    <w:rsid w:val="00A0710C"/>
    <w:rPr>
      <w:rFonts w:ascii="Calibri" w:hAnsi="Calibri"/>
      <w:sz w:val="16"/>
      <w:szCs w:val="16"/>
      <w:lang w:eastAsia="en-US"/>
    </w:rPr>
  </w:style>
  <w:style w:type="character" w:customStyle="1" w:styleId="90">
    <w:name w:val="Заголовок 9 Знак"/>
    <w:basedOn w:val="a0"/>
    <w:link w:val="9"/>
    <w:rsid w:val="00A0710C"/>
    <w:rPr>
      <w:rFonts w:ascii="Arial" w:hAnsi="Arial" w:cs="Arial"/>
      <w:sz w:val="22"/>
      <w:szCs w:val="22"/>
    </w:rPr>
  </w:style>
  <w:style w:type="paragraph" w:styleId="32">
    <w:name w:val="toc 3"/>
    <w:basedOn w:val="a"/>
    <w:next w:val="a"/>
    <w:autoRedefine/>
    <w:uiPriority w:val="39"/>
    <w:unhideWhenUsed/>
    <w:locked/>
    <w:rsid w:val="00BA4EBC"/>
    <w:pPr>
      <w:spacing w:after="100"/>
      <w:ind w:left="440"/>
    </w:pPr>
    <w:rPr>
      <w:rFonts w:asciiTheme="minorHAnsi" w:eastAsiaTheme="minorEastAsia" w:hAnsiTheme="minorHAnsi" w:cstheme="minorBidi"/>
      <w:lang w:eastAsia="ru-RU"/>
    </w:rPr>
  </w:style>
  <w:style w:type="paragraph" w:styleId="40">
    <w:name w:val="toc 4"/>
    <w:basedOn w:val="a"/>
    <w:next w:val="a"/>
    <w:autoRedefine/>
    <w:uiPriority w:val="39"/>
    <w:unhideWhenUsed/>
    <w:locked/>
    <w:rsid w:val="00BA4EBC"/>
    <w:pPr>
      <w:spacing w:after="100"/>
      <w:ind w:left="660"/>
    </w:pPr>
    <w:rPr>
      <w:rFonts w:asciiTheme="minorHAnsi" w:eastAsiaTheme="minorEastAsia" w:hAnsiTheme="minorHAnsi" w:cstheme="minorBidi"/>
      <w:lang w:eastAsia="ru-RU"/>
    </w:rPr>
  </w:style>
  <w:style w:type="paragraph" w:styleId="5">
    <w:name w:val="toc 5"/>
    <w:basedOn w:val="a"/>
    <w:next w:val="a"/>
    <w:autoRedefine/>
    <w:uiPriority w:val="39"/>
    <w:unhideWhenUsed/>
    <w:locked/>
    <w:rsid w:val="00BA4EBC"/>
    <w:pPr>
      <w:spacing w:after="100"/>
      <w:ind w:left="880"/>
    </w:pPr>
    <w:rPr>
      <w:rFonts w:asciiTheme="minorHAnsi" w:eastAsiaTheme="minorEastAsia" w:hAnsiTheme="minorHAnsi" w:cstheme="minorBidi"/>
      <w:lang w:eastAsia="ru-RU"/>
    </w:rPr>
  </w:style>
  <w:style w:type="paragraph" w:styleId="7">
    <w:name w:val="toc 7"/>
    <w:basedOn w:val="a"/>
    <w:next w:val="a"/>
    <w:autoRedefine/>
    <w:uiPriority w:val="39"/>
    <w:unhideWhenUsed/>
    <w:locked/>
    <w:rsid w:val="00BA4EBC"/>
    <w:pPr>
      <w:spacing w:after="100"/>
      <w:ind w:left="1320"/>
    </w:pPr>
    <w:rPr>
      <w:rFonts w:asciiTheme="minorHAnsi" w:eastAsiaTheme="minorEastAsia" w:hAnsiTheme="minorHAnsi" w:cstheme="minorBidi"/>
      <w:lang w:eastAsia="ru-RU"/>
    </w:rPr>
  </w:style>
  <w:style w:type="paragraph" w:styleId="80">
    <w:name w:val="toc 8"/>
    <w:basedOn w:val="a"/>
    <w:next w:val="a"/>
    <w:autoRedefine/>
    <w:uiPriority w:val="39"/>
    <w:unhideWhenUsed/>
    <w:locked/>
    <w:rsid w:val="00BA4EBC"/>
    <w:pPr>
      <w:spacing w:after="100"/>
      <w:ind w:left="1540"/>
    </w:pPr>
    <w:rPr>
      <w:rFonts w:asciiTheme="minorHAnsi" w:eastAsiaTheme="minorEastAsia" w:hAnsiTheme="minorHAnsi" w:cstheme="minorBidi"/>
      <w:lang w:eastAsia="ru-RU"/>
    </w:rPr>
  </w:style>
  <w:style w:type="paragraph" w:styleId="91">
    <w:name w:val="toc 9"/>
    <w:basedOn w:val="a"/>
    <w:next w:val="a"/>
    <w:autoRedefine/>
    <w:uiPriority w:val="39"/>
    <w:unhideWhenUsed/>
    <w:locked/>
    <w:rsid w:val="00BA4EBC"/>
    <w:pPr>
      <w:spacing w:after="100"/>
      <w:ind w:left="1760"/>
    </w:pPr>
    <w:rPr>
      <w:rFonts w:asciiTheme="minorHAnsi" w:eastAsiaTheme="minorEastAsia" w:hAnsiTheme="minorHAnsi" w:cstheme="minorBidi"/>
      <w:lang w:eastAsia="ru-RU"/>
    </w:rPr>
  </w:style>
  <w:style w:type="paragraph" w:customStyle="1" w:styleId="15">
    <w:name w:val="Абзац списка1"/>
    <w:basedOn w:val="a"/>
    <w:rsid w:val="00FB387A"/>
    <w:pPr>
      <w:ind w:left="720"/>
    </w:pPr>
    <w:rPr>
      <w:rFonts w:cs="Calibri"/>
      <w:lang w:eastAsia="ru-RU"/>
    </w:rPr>
  </w:style>
  <w:style w:type="paragraph" w:styleId="aff6">
    <w:name w:val="No Spacing"/>
    <w:uiPriority w:val="1"/>
    <w:qFormat/>
    <w:rsid w:val="002F4A53"/>
    <w:rPr>
      <w:rFonts w:ascii="Calibri" w:hAnsi="Calibri"/>
      <w:sz w:val="22"/>
      <w:szCs w:val="22"/>
      <w:lang w:eastAsia="en-US"/>
    </w:rPr>
  </w:style>
  <w:style w:type="character" w:customStyle="1" w:styleId="apple-converted-space">
    <w:name w:val="apple-converted-space"/>
    <w:basedOn w:val="a0"/>
    <w:rsid w:val="00E37C93"/>
  </w:style>
  <w:style w:type="paragraph" w:styleId="aff7">
    <w:name w:val="endnote text"/>
    <w:basedOn w:val="a"/>
    <w:link w:val="aff8"/>
    <w:uiPriority w:val="99"/>
    <w:semiHidden/>
    <w:unhideWhenUsed/>
    <w:rsid w:val="009072A6"/>
    <w:pPr>
      <w:spacing w:after="0" w:line="240" w:lineRule="auto"/>
    </w:pPr>
    <w:rPr>
      <w:sz w:val="20"/>
      <w:szCs w:val="20"/>
    </w:rPr>
  </w:style>
  <w:style w:type="character" w:customStyle="1" w:styleId="aff8">
    <w:name w:val="Текст концевой сноски Знак"/>
    <w:basedOn w:val="a0"/>
    <w:link w:val="aff7"/>
    <w:uiPriority w:val="99"/>
    <w:semiHidden/>
    <w:rsid w:val="009072A6"/>
    <w:rPr>
      <w:rFonts w:ascii="Calibri" w:hAnsi="Calibri"/>
      <w:lang w:eastAsia="en-US"/>
    </w:rPr>
  </w:style>
  <w:style w:type="character" w:styleId="aff9">
    <w:name w:val="endnote reference"/>
    <w:basedOn w:val="a0"/>
    <w:uiPriority w:val="99"/>
    <w:semiHidden/>
    <w:unhideWhenUsed/>
    <w:rsid w:val="009072A6"/>
    <w:rPr>
      <w:vertAlign w:val="superscript"/>
    </w:rPr>
  </w:style>
  <w:style w:type="character" w:styleId="affa">
    <w:name w:val="FollowedHyperlink"/>
    <w:basedOn w:val="a0"/>
    <w:uiPriority w:val="99"/>
    <w:semiHidden/>
    <w:unhideWhenUsed/>
    <w:rsid w:val="001518A5"/>
    <w:rPr>
      <w:color w:val="800080" w:themeColor="followedHyperlink"/>
      <w:u w:val="single"/>
    </w:rPr>
  </w:style>
  <w:style w:type="paragraph" w:customStyle="1" w:styleId="msonormalcxspmiddlecxspmiddle">
    <w:name w:val="msonormalcxspmiddlecxspmiddle"/>
    <w:basedOn w:val="a"/>
    <w:rsid w:val="006D67BD"/>
    <w:pPr>
      <w:spacing w:before="100" w:beforeAutospacing="1" w:after="100" w:afterAutospacing="1" w:line="240" w:lineRule="auto"/>
    </w:pPr>
    <w:rPr>
      <w:rFonts w:ascii="Times New Roman" w:eastAsiaTheme="minorHAnsi" w:hAnsi="Times New Roman"/>
      <w:sz w:val="24"/>
      <w:szCs w:val="24"/>
      <w:lang w:eastAsia="ru-RU"/>
    </w:rPr>
  </w:style>
  <w:style w:type="character" w:styleId="affb">
    <w:name w:val="Strong"/>
    <w:basedOn w:val="a0"/>
    <w:qFormat/>
    <w:locked/>
    <w:rsid w:val="000571AC"/>
    <w:rPr>
      <w:b/>
      <w:bCs/>
    </w:rPr>
  </w:style>
  <w:style w:type="paragraph" w:customStyle="1" w:styleId="ConsPlusTitle">
    <w:name w:val="ConsPlusTitle"/>
    <w:rsid w:val="000571AC"/>
    <w:pPr>
      <w:widowControl w:val="0"/>
      <w:autoSpaceDE w:val="0"/>
      <w:autoSpaceDN w:val="0"/>
    </w:pPr>
    <w:rPr>
      <w:rFonts w:ascii="Calibri" w:hAnsi="Calibri" w:cs="Calibri"/>
      <w:b/>
      <w:sz w:val="22"/>
    </w:rPr>
  </w:style>
  <w:style w:type="character" w:styleId="affc">
    <w:name w:val="Subtle Emphasis"/>
    <w:basedOn w:val="a0"/>
    <w:uiPriority w:val="19"/>
    <w:qFormat/>
    <w:rsid w:val="000571AC"/>
    <w:rPr>
      <w:i/>
      <w:iCs/>
      <w:color w:val="808080" w:themeColor="text1" w:themeTint="7F"/>
    </w:rPr>
  </w:style>
  <w:style w:type="paragraph" w:customStyle="1" w:styleId="ConsPlusNonformat">
    <w:name w:val="ConsPlusNonformat"/>
    <w:rsid w:val="00C45E26"/>
    <w:pPr>
      <w:widowControl w:val="0"/>
      <w:autoSpaceDE w:val="0"/>
      <w:autoSpaceDN w:val="0"/>
    </w:pPr>
    <w:rPr>
      <w:rFonts w:ascii="Courier New" w:hAnsi="Courier New" w:cs="Courier New"/>
    </w:rPr>
  </w:style>
  <w:style w:type="character" w:customStyle="1" w:styleId="16">
    <w:name w:val="Неразрешенное упоминание1"/>
    <w:basedOn w:val="a0"/>
    <w:uiPriority w:val="99"/>
    <w:semiHidden/>
    <w:unhideWhenUsed/>
    <w:rsid w:val="009A01D6"/>
    <w:rPr>
      <w:color w:val="605E5C"/>
      <w:shd w:val="clear" w:color="auto" w:fill="E1DFDD"/>
    </w:rPr>
  </w:style>
  <w:style w:type="paragraph" w:styleId="affd">
    <w:name w:val="Normal (Web)"/>
    <w:basedOn w:val="a"/>
    <w:uiPriority w:val="99"/>
    <w:semiHidden/>
    <w:unhideWhenUsed/>
    <w:rsid w:val="00957EC3"/>
    <w:pPr>
      <w:spacing w:before="100" w:beforeAutospacing="1" w:after="100" w:afterAutospacing="1" w:line="240" w:lineRule="auto"/>
    </w:pPr>
    <w:rPr>
      <w:rFonts w:ascii="Times New Roman" w:hAnsi="Times New Roman"/>
      <w:sz w:val="24"/>
      <w:szCs w:val="24"/>
      <w:lang w:eastAsia="ru-RU"/>
    </w:rPr>
  </w:style>
  <w:style w:type="paragraph" w:customStyle="1" w:styleId="note">
    <w:name w:val="note"/>
    <w:basedOn w:val="a"/>
    <w:uiPriority w:val="99"/>
    <w:semiHidden/>
    <w:rsid w:val="00433AAE"/>
    <w:pPr>
      <w:spacing w:after="0" w:line="240" w:lineRule="auto"/>
    </w:pPr>
    <w:rPr>
      <w:rFonts w:ascii="Times New Roman" w:eastAsiaTheme="minorHAnsi" w:hAnsi="Times New Roman"/>
      <w:sz w:val="24"/>
      <w:szCs w:val="24"/>
      <w:lang w:eastAsia="ru-RU"/>
    </w:rPr>
  </w:style>
  <w:style w:type="character" w:customStyle="1" w:styleId="referenceable">
    <w:name w:val="referenceable"/>
    <w:basedOn w:val="a0"/>
    <w:rsid w:val="00433AAE"/>
  </w:style>
  <w:style w:type="paragraph" w:customStyle="1" w:styleId="1">
    <w:name w:val="Предмет1"/>
    <w:basedOn w:val="affe"/>
    <w:uiPriority w:val="99"/>
    <w:rsid w:val="00285AC8"/>
    <w:pPr>
      <w:widowControl w:val="0"/>
      <w:numPr>
        <w:ilvl w:val="1"/>
        <w:numId w:val="25"/>
      </w:numPr>
      <w:autoSpaceDE w:val="0"/>
      <w:autoSpaceDN w:val="0"/>
      <w:spacing w:after="0" w:line="240" w:lineRule="auto"/>
      <w:ind w:left="0"/>
      <w:jc w:val="both"/>
    </w:pPr>
    <w:rPr>
      <w:rFonts w:ascii="Tahoma" w:hAnsi="Tahoma" w:cs="Arial"/>
      <w:bCs/>
      <w:sz w:val="20"/>
      <w:szCs w:val="20"/>
      <w:lang w:eastAsia="ru-RU"/>
    </w:rPr>
  </w:style>
  <w:style w:type="paragraph" w:customStyle="1" w:styleId="3">
    <w:name w:val="Предмет3"/>
    <w:basedOn w:val="a"/>
    <w:uiPriority w:val="99"/>
    <w:rsid w:val="00285AC8"/>
    <w:pPr>
      <w:widowControl w:val="0"/>
      <w:numPr>
        <w:ilvl w:val="2"/>
        <w:numId w:val="25"/>
      </w:numPr>
      <w:autoSpaceDE w:val="0"/>
      <w:autoSpaceDN w:val="0"/>
      <w:spacing w:after="0" w:line="240" w:lineRule="auto"/>
      <w:jc w:val="both"/>
    </w:pPr>
    <w:rPr>
      <w:rFonts w:ascii="Tahoma" w:hAnsi="Tahoma" w:cs="Arial"/>
      <w:sz w:val="20"/>
      <w:szCs w:val="20"/>
      <w:lang w:eastAsia="ru-RU"/>
    </w:rPr>
  </w:style>
  <w:style w:type="paragraph" w:customStyle="1" w:styleId="4">
    <w:name w:val="Предмет4"/>
    <w:basedOn w:val="a"/>
    <w:uiPriority w:val="99"/>
    <w:rsid w:val="00285AC8"/>
    <w:pPr>
      <w:widowControl w:val="0"/>
      <w:numPr>
        <w:ilvl w:val="3"/>
        <w:numId w:val="25"/>
      </w:numPr>
      <w:autoSpaceDE w:val="0"/>
      <w:autoSpaceDN w:val="0"/>
      <w:spacing w:after="0" w:line="240" w:lineRule="auto"/>
      <w:jc w:val="both"/>
    </w:pPr>
    <w:rPr>
      <w:rFonts w:ascii="Arial" w:hAnsi="Arial" w:cs="Arial"/>
      <w:sz w:val="20"/>
      <w:szCs w:val="20"/>
      <w:lang w:eastAsia="ru-RU"/>
    </w:rPr>
  </w:style>
  <w:style w:type="paragraph" w:customStyle="1" w:styleId="44">
    <w:name w:val="Оглавление 44"/>
    <w:basedOn w:val="a"/>
    <w:uiPriority w:val="99"/>
    <w:rsid w:val="00285AC8"/>
    <w:pPr>
      <w:keepNext/>
      <w:numPr>
        <w:numId w:val="25"/>
      </w:numPr>
      <w:autoSpaceDE w:val="0"/>
      <w:autoSpaceDN w:val="0"/>
      <w:spacing w:before="240" w:after="240" w:line="240" w:lineRule="auto"/>
      <w:jc w:val="center"/>
      <w:outlineLvl w:val="0"/>
    </w:pPr>
    <w:rPr>
      <w:rFonts w:ascii="Tahoma" w:hAnsi="Tahoma" w:cs="Journal"/>
      <w:b/>
      <w:sz w:val="20"/>
      <w:szCs w:val="20"/>
      <w:lang w:eastAsia="ru-RU"/>
    </w:rPr>
  </w:style>
  <w:style w:type="paragraph" w:styleId="affe">
    <w:name w:val="Body Text Indent"/>
    <w:basedOn w:val="a"/>
    <w:link w:val="afff"/>
    <w:uiPriority w:val="99"/>
    <w:semiHidden/>
    <w:unhideWhenUsed/>
    <w:rsid w:val="00285AC8"/>
    <w:pPr>
      <w:spacing w:after="120"/>
      <w:ind w:left="283"/>
    </w:pPr>
  </w:style>
  <w:style w:type="character" w:customStyle="1" w:styleId="afff">
    <w:name w:val="Основной текст с отступом Знак"/>
    <w:basedOn w:val="a0"/>
    <w:link w:val="affe"/>
    <w:uiPriority w:val="99"/>
    <w:semiHidden/>
    <w:rsid w:val="00285AC8"/>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annotation text" w:uiPriority="0"/>
    <w:lsdException w:name="header" w:uiPriority="0"/>
    <w:lsdException w:name="caption" w:locked="1" w:uiPriority="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Body Text 2" w:locked="1" w:semiHidden="0" w:unhideWhenUsed="0"/>
    <w:lsdException w:name="Hyperlink" w:locked="1" w:semiHidden="0" w:unhideWhenUsed="0"/>
    <w:lsdException w:name="Strong" w:locked="1" w:semiHidden="0" w:uiPriority="0"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a">
    <w:name w:val="Normal"/>
    <w:qFormat/>
    <w:rsid w:val="00F844CE"/>
    <w:pPr>
      <w:spacing w:after="200" w:line="276" w:lineRule="auto"/>
    </w:pPr>
    <w:rPr>
      <w:rFonts w:ascii="Calibri" w:hAnsi="Calibri"/>
      <w:sz w:val="22"/>
      <w:szCs w:val="22"/>
      <w:lang w:eastAsia="en-US"/>
    </w:rPr>
  </w:style>
  <w:style w:type="paragraph" w:styleId="10">
    <w:name w:val="heading 1"/>
    <w:basedOn w:val="a"/>
    <w:next w:val="a"/>
    <w:link w:val="11"/>
    <w:uiPriority w:val="99"/>
    <w:qFormat/>
    <w:rsid w:val="0004360F"/>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12C4E"/>
    <w:pPr>
      <w:keepNext/>
      <w:keepLines/>
      <w:spacing w:before="200" w:after="0"/>
      <w:outlineLvl w:val="1"/>
    </w:pPr>
    <w:rPr>
      <w:rFonts w:ascii="Cambria" w:hAnsi="Cambria"/>
      <w:b/>
      <w:bCs/>
      <w:color w:val="4F81BD"/>
      <w:sz w:val="26"/>
      <w:szCs w:val="26"/>
    </w:rPr>
  </w:style>
  <w:style w:type="paragraph" w:styleId="6">
    <w:name w:val="heading 6"/>
    <w:basedOn w:val="a"/>
    <w:next w:val="a"/>
    <w:link w:val="60"/>
    <w:uiPriority w:val="99"/>
    <w:qFormat/>
    <w:rsid w:val="00E9089F"/>
    <w:pPr>
      <w:spacing w:before="240" w:after="60"/>
      <w:outlineLvl w:val="5"/>
    </w:pPr>
    <w:rPr>
      <w:b/>
      <w:bCs/>
      <w:sz w:val="20"/>
      <w:szCs w:val="20"/>
    </w:rPr>
  </w:style>
  <w:style w:type="paragraph" w:styleId="9">
    <w:name w:val="heading 9"/>
    <w:basedOn w:val="a"/>
    <w:next w:val="a"/>
    <w:link w:val="90"/>
    <w:qFormat/>
    <w:locked/>
    <w:rsid w:val="00A0710C"/>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8A74BC"/>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212C4E"/>
    <w:rPr>
      <w:rFonts w:ascii="Cambria" w:hAnsi="Cambria" w:cs="Times New Roman"/>
      <w:b/>
      <w:bCs/>
      <w:color w:val="4F81BD"/>
      <w:sz w:val="26"/>
      <w:szCs w:val="26"/>
      <w:lang w:eastAsia="en-US"/>
    </w:rPr>
  </w:style>
  <w:style w:type="character" w:customStyle="1" w:styleId="60">
    <w:name w:val="Заголовок 6 Знак"/>
    <w:link w:val="6"/>
    <w:uiPriority w:val="99"/>
    <w:locked/>
    <w:rsid w:val="008A74BC"/>
    <w:rPr>
      <w:rFonts w:ascii="Calibri" w:hAnsi="Calibri" w:cs="Times New Roman"/>
      <w:b/>
      <w:bCs/>
      <w:lang w:eastAsia="en-US"/>
    </w:rPr>
  </w:style>
  <w:style w:type="paragraph" w:customStyle="1" w:styleId="12">
    <w:name w:val="Стиль1"/>
    <w:basedOn w:val="6"/>
    <w:uiPriority w:val="99"/>
    <w:rsid w:val="00386995"/>
    <w:pPr>
      <w:jc w:val="both"/>
    </w:pPr>
  </w:style>
  <w:style w:type="character" w:customStyle="1" w:styleId="CommentTextChar">
    <w:name w:val="Comment Text Char"/>
    <w:uiPriority w:val="99"/>
    <w:semiHidden/>
    <w:locked/>
    <w:rsid w:val="00430ABF"/>
    <w:rPr>
      <w:rFonts w:ascii="Calibri" w:hAnsi="Calibri"/>
      <w:lang w:val="ru-RU" w:eastAsia="en-US"/>
    </w:rPr>
  </w:style>
  <w:style w:type="paragraph" w:styleId="a3">
    <w:name w:val="annotation text"/>
    <w:basedOn w:val="a"/>
    <w:link w:val="a4"/>
    <w:rsid w:val="00430ABF"/>
    <w:pPr>
      <w:spacing w:line="240" w:lineRule="auto"/>
    </w:pPr>
    <w:rPr>
      <w:sz w:val="20"/>
      <w:szCs w:val="20"/>
    </w:rPr>
  </w:style>
  <w:style w:type="character" w:customStyle="1" w:styleId="a4">
    <w:name w:val="Текст примечания Знак"/>
    <w:link w:val="a3"/>
    <w:locked/>
    <w:rsid w:val="008A74BC"/>
    <w:rPr>
      <w:rFonts w:ascii="Calibri" w:hAnsi="Calibri" w:cs="Times New Roman"/>
      <w:sz w:val="20"/>
      <w:szCs w:val="20"/>
      <w:lang w:eastAsia="en-US"/>
    </w:rPr>
  </w:style>
  <w:style w:type="character" w:customStyle="1" w:styleId="BodyTextChar">
    <w:name w:val="Body Text Char"/>
    <w:uiPriority w:val="99"/>
    <w:locked/>
    <w:rsid w:val="00430ABF"/>
    <w:rPr>
      <w:rFonts w:ascii="Arial" w:eastAsia="Arial Unicode MS" w:hAnsi="Arial"/>
      <w:sz w:val="21"/>
      <w:lang w:val="ru-RU" w:eastAsia="ru-RU"/>
    </w:rPr>
  </w:style>
  <w:style w:type="paragraph" w:styleId="a5">
    <w:name w:val="Body Text"/>
    <w:basedOn w:val="a"/>
    <w:link w:val="a6"/>
    <w:uiPriority w:val="99"/>
    <w:rsid w:val="00430ABF"/>
    <w:pPr>
      <w:shd w:val="clear" w:color="auto" w:fill="FFFFFF"/>
      <w:spacing w:before="180" w:after="60" w:line="254" w:lineRule="exact"/>
      <w:ind w:hanging="1080"/>
      <w:jc w:val="both"/>
    </w:pPr>
    <w:rPr>
      <w:sz w:val="20"/>
      <w:szCs w:val="20"/>
    </w:rPr>
  </w:style>
  <w:style w:type="character" w:customStyle="1" w:styleId="a6">
    <w:name w:val="Основной текст Знак"/>
    <w:link w:val="a5"/>
    <w:uiPriority w:val="99"/>
    <w:semiHidden/>
    <w:locked/>
    <w:rsid w:val="008A74BC"/>
    <w:rPr>
      <w:rFonts w:ascii="Calibri" w:hAnsi="Calibri" w:cs="Times New Roman"/>
      <w:lang w:eastAsia="en-US"/>
    </w:rPr>
  </w:style>
  <w:style w:type="character" w:customStyle="1" w:styleId="22">
    <w:name w:val="Заголовок №2 (2)_"/>
    <w:link w:val="220"/>
    <w:uiPriority w:val="99"/>
    <w:locked/>
    <w:rsid w:val="00430ABF"/>
    <w:rPr>
      <w:rFonts w:ascii="Arial" w:hAnsi="Arial" w:cs="Arial"/>
      <w:b/>
      <w:bCs/>
      <w:sz w:val="27"/>
      <w:szCs w:val="27"/>
      <w:shd w:val="clear" w:color="auto" w:fill="FFFFFF"/>
      <w:lang w:bidi="ar-SA"/>
    </w:rPr>
  </w:style>
  <w:style w:type="paragraph" w:customStyle="1" w:styleId="220">
    <w:name w:val="Заголовок №2 (2)"/>
    <w:basedOn w:val="a"/>
    <w:link w:val="22"/>
    <w:uiPriority w:val="99"/>
    <w:rsid w:val="00430ABF"/>
    <w:pPr>
      <w:shd w:val="clear" w:color="auto" w:fill="FFFFFF"/>
      <w:spacing w:after="180" w:line="240" w:lineRule="atLeast"/>
      <w:ind w:hanging="360"/>
      <w:jc w:val="both"/>
      <w:outlineLvl w:val="1"/>
    </w:pPr>
    <w:rPr>
      <w:rFonts w:ascii="Arial" w:hAnsi="Arial" w:cs="Arial"/>
      <w:b/>
      <w:bCs/>
      <w:sz w:val="27"/>
      <w:szCs w:val="27"/>
      <w:shd w:val="clear" w:color="auto" w:fill="FFFFFF"/>
    </w:rPr>
  </w:style>
  <w:style w:type="character" w:customStyle="1" w:styleId="21">
    <w:name w:val="Заголовок №2_"/>
    <w:link w:val="23"/>
    <w:uiPriority w:val="99"/>
    <w:locked/>
    <w:rsid w:val="00430ABF"/>
    <w:rPr>
      <w:rFonts w:ascii="Arial" w:hAnsi="Arial" w:cs="Arial"/>
      <w:b/>
      <w:bCs/>
      <w:i/>
      <w:iCs/>
      <w:sz w:val="27"/>
      <w:szCs w:val="27"/>
      <w:shd w:val="clear" w:color="auto" w:fill="FFFFFF"/>
      <w:lang w:bidi="ar-SA"/>
    </w:rPr>
  </w:style>
  <w:style w:type="paragraph" w:customStyle="1" w:styleId="23">
    <w:name w:val="Заголовок №2"/>
    <w:basedOn w:val="a"/>
    <w:link w:val="21"/>
    <w:uiPriority w:val="99"/>
    <w:rsid w:val="00430ABF"/>
    <w:pPr>
      <w:shd w:val="clear" w:color="auto" w:fill="FFFFFF"/>
      <w:spacing w:before="180" w:after="180" w:line="240" w:lineRule="atLeast"/>
      <w:ind w:hanging="1060"/>
      <w:jc w:val="both"/>
      <w:outlineLvl w:val="1"/>
    </w:pPr>
    <w:rPr>
      <w:rFonts w:ascii="Arial" w:hAnsi="Arial" w:cs="Arial"/>
      <w:b/>
      <w:bCs/>
      <w:i/>
      <w:iCs/>
      <w:sz w:val="27"/>
      <w:szCs w:val="27"/>
      <w:shd w:val="clear" w:color="auto" w:fill="FFFFFF"/>
    </w:rPr>
  </w:style>
  <w:style w:type="character" w:styleId="a7">
    <w:name w:val="annotation reference"/>
    <w:uiPriority w:val="99"/>
    <w:semiHidden/>
    <w:rsid w:val="00430ABF"/>
    <w:rPr>
      <w:rFonts w:ascii="Times New Roman" w:hAnsi="Times New Roman" w:cs="Times New Roman"/>
      <w:sz w:val="16"/>
      <w:szCs w:val="16"/>
    </w:rPr>
  </w:style>
  <w:style w:type="character" w:customStyle="1" w:styleId="8">
    <w:name w:val="Основной текст (8) + Не полужирный"/>
    <w:aliases w:val="Не курсив"/>
    <w:uiPriority w:val="99"/>
    <w:rsid w:val="00430ABF"/>
    <w:rPr>
      <w:rFonts w:ascii="Arial" w:hAnsi="Arial" w:cs="Arial"/>
      <w:b/>
      <w:bCs/>
      <w:i/>
      <w:iCs/>
      <w:spacing w:val="0"/>
      <w:sz w:val="21"/>
      <w:szCs w:val="21"/>
    </w:rPr>
  </w:style>
  <w:style w:type="character" w:customStyle="1" w:styleId="221">
    <w:name w:val="Заголовок №2 (2) + Курсив"/>
    <w:uiPriority w:val="99"/>
    <w:rsid w:val="00430ABF"/>
    <w:rPr>
      <w:rFonts w:ascii="Arial" w:hAnsi="Arial" w:cs="Arial"/>
      <w:b/>
      <w:bCs/>
      <w:i/>
      <w:iCs/>
      <w:sz w:val="27"/>
      <w:szCs w:val="27"/>
      <w:shd w:val="clear" w:color="auto" w:fill="FFFFFF"/>
      <w:lang w:val="en-US" w:eastAsia="en-US" w:bidi="ar-SA"/>
    </w:rPr>
  </w:style>
  <w:style w:type="character" w:customStyle="1" w:styleId="a8">
    <w:name w:val="Основной текст + Полужирный"/>
    <w:aliases w:val="Курсив4"/>
    <w:uiPriority w:val="99"/>
    <w:rsid w:val="00430ABF"/>
    <w:rPr>
      <w:rFonts w:ascii="Arial" w:hAnsi="Arial" w:cs="Arial"/>
      <w:b/>
      <w:bCs/>
      <w:i/>
      <w:iCs/>
      <w:spacing w:val="0"/>
      <w:sz w:val="21"/>
      <w:szCs w:val="21"/>
      <w:lang w:val="en-US" w:eastAsia="en-US"/>
    </w:rPr>
  </w:style>
  <w:style w:type="paragraph" w:customStyle="1" w:styleId="221cxspmiddle">
    <w:name w:val="221cxspmiddle"/>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221cxsplast">
    <w:name w:val="221cxsplast"/>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bodytextcxspmiddle">
    <w:name w:val="msobodytextcxspmiddle"/>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bodytextcxsplast">
    <w:name w:val="msobodytextcxsplast"/>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normalcxspmiddle">
    <w:name w:val="msonormalcxspmiddle"/>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normalcxsplast">
    <w:name w:val="msonormalcxsplast"/>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styleId="a9">
    <w:name w:val="Balloon Text"/>
    <w:basedOn w:val="a"/>
    <w:link w:val="aa"/>
    <w:uiPriority w:val="99"/>
    <w:semiHidden/>
    <w:rsid w:val="00F844CE"/>
    <w:rPr>
      <w:rFonts w:ascii="Times New Roman" w:hAnsi="Times New Roman"/>
      <w:sz w:val="20"/>
      <w:szCs w:val="20"/>
    </w:rPr>
  </w:style>
  <w:style w:type="character" w:customStyle="1" w:styleId="aa">
    <w:name w:val="Текст выноски Знак"/>
    <w:link w:val="a9"/>
    <w:uiPriority w:val="99"/>
    <w:semiHidden/>
    <w:locked/>
    <w:rsid w:val="00F844CE"/>
    <w:rPr>
      <w:lang w:eastAsia="en-US"/>
    </w:rPr>
  </w:style>
  <w:style w:type="paragraph" w:styleId="ab">
    <w:name w:val="footer"/>
    <w:basedOn w:val="a"/>
    <w:link w:val="ac"/>
    <w:uiPriority w:val="99"/>
    <w:rsid w:val="00D8517C"/>
    <w:pPr>
      <w:tabs>
        <w:tab w:val="center" w:pos="4677"/>
        <w:tab w:val="right" w:pos="9355"/>
      </w:tabs>
    </w:pPr>
    <w:rPr>
      <w:sz w:val="20"/>
      <w:szCs w:val="20"/>
    </w:rPr>
  </w:style>
  <w:style w:type="character" w:customStyle="1" w:styleId="ac">
    <w:name w:val="Нижний колонтитул Знак"/>
    <w:link w:val="ab"/>
    <w:uiPriority w:val="99"/>
    <w:locked/>
    <w:rsid w:val="008A74BC"/>
    <w:rPr>
      <w:rFonts w:ascii="Calibri" w:hAnsi="Calibri" w:cs="Times New Roman"/>
      <w:lang w:eastAsia="en-US"/>
    </w:rPr>
  </w:style>
  <w:style w:type="character" w:styleId="ad">
    <w:name w:val="page number"/>
    <w:uiPriority w:val="99"/>
    <w:rsid w:val="00D8517C"/>
    <w:rPr>
      <w:rFonts w:cs="Times New Roman"/>
    </w:rPr>
  </w:style>
  <w:style w:type="paragraph" w:styleId="ae">
    <w:name w:val="header"/>
    <w:basedOn w:val="a"/>
    <w:link w:val="af"/>
    <w:rsid w:val="00484F9C"/>
    <w:pPr>
      <w:tabs>
        <w:tab w:val="center" w:pos="4703"/>
        <w:tab w:val="right" w:pos="9406"/>
      </w:tabs>
      <w:spacing w:after="0" w:line="240" w:lineRule="auto"/>
      <w:ind w:firstLine="720"/>
      <w:jc w:val="both"/>
    </w:pPr>
    <w:rPr>
      <w:rFonts w:ascii="Courier" w:hAnsi="Courier"/>
      <w:sz w:val="24"/>
      <w:szCs w:val="20"/>
      <w:lang w:eastAsia="ru-RU"/>
    </w:rPr>
  </w:style>
  <w:style w:type="character" w:customStyle="1" w:styleId="af">
    <w:name w:val="Верхний колонтитул Знак"/>
    <w:link w:val="ae"/>
    <w:uiPriority w:val="99"/>
    <w:locked/>
    <w:rsid w:val="00484F9C"/>
    <w:rPr>
      <w:rFonts w:ascii="Courier" w:hAnsi="Courier" w:cs="Times New Roman"/>
      <w:sz w:val="24"/>
      <w:lang w:val="ru-RU" w:eastAsia="ru-RU"/>
    </w:rPr>
  </w:style>
  <w:style w:type="paragraph" w:customStyle="1" w:styleId="ConsPlusNormal">
    <w:name w:val="ConsPlusNormal"/>
    <w:rsid w:val="0017124A"/>
    <w:pPr>
      <w:widowControl w:val="0"/>
      <w:autoSpaceDE w:val="0"/>
      <w:autoSpaceDN w:val="0"/>
      <w:adjustRightInd w:val="0"/>
    </w:pPr>
    <w:rPr>
      <w:rFonts w:ascii="Arial" w:hAnsi="Arial" w:cs="Arial"/>
    </w:rPr>
  </w:style>
  <w:style w:type="character" w:customStyle="1" w:styleId="af0">
    <w:name w:val="Гипертекстовая ссылка"/>
    <w:uiPriority w:val="99"/>
    <w:rsid w:val="00994BE0"/>
    <w:rPr>
      <w:rFonts w:cs="Times New Roman"/>
      <w:b/>
      <w:bCs/>
      <w:color w:val="008000"/>
    </w:rPr>
  </w:style>
  <w:style w:type="character" w:customStyle="1" w:styleId="af1">
    <w:name w:val="Цветовое выделение"/>
    <w:uiPriority w:val="99"/>
    <w:rsid w:val="00817C8B"/>
    <w:rPr>
      <w:b/>
      <w:color w:val="000080"/>
    </w:rPr>
  </w:style>
  <w:style w:type="paragraph" w:styleId="af2">
    <w:name w:val="annotation subject"/>
    <w:basedOn w:val="a3"/>
    <w:next w:val="a3"/>
    <w:link w:val="af3"/>
    <w:uiPriority w:val="99"/>
    <w:semiHidden/>
    <w:rsid w:val="004D0821"/>
    <w:pPr>
      <w:spacing w:line="276" w:lineRule="auto"/>
    </w:pPr>
    <w:rPr>
      <w:b/>
      <w:bCs/>
    </w:rPr>
  </w:style>
  <w:style w:type="character" w:customStyle="1" w:styleId="af3">
    <w:name w:val="Тема примечания Знак"/>
    <w:link w:val="af2"/>
    <w:uiPriority w:val="99"/>
    <w:semiHidden/>
    <w:locked/>
    <w:rsid w:val="008A74BC"/>
    <w:rPr>
      <w:rFonts w:ascii="Calibri" w:hAnsi="Calibri" w:cs="Times New Roman"/>
      <w:b/>
      <w:bCs/>
      <w:sz w:val="20"/>
      <w:szCs w:val="20"/>
      <w:lang w:val="ru-RU" w:eastAsia="en-US" w:bidi="ar-SA"/>
    </w:rPr>
  </w:style>
  <w:style w:type="paragraph" w:customStyle="1" w:styleId="Style6">
    <w:name w:val="Style6"/>
    <w:basedOn w:val="a"/>
    <w:uiPriority w:val="99"/>
    <w:rsid w:val="002745CB"/>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44">
    <w:name w:val="Font Style44"/>
    <w:uiPriority w:val="99"/>
    <w:rsid w:val="002745CB"/>
    <w:rPr>
      <w:rFonts w:ascii="Times New Roman" w:hAnsi="Times New Roman" w:cs="Times New Roman"/>
      <w:sz w:val="20"/>
      <w:szCs w:val="20"/>
    </w:rPr>
  </w:style>
  <w:style w:type="paragraph" w:customStyle="1" w:styleId="af4">
    <w:name w:val="Îáû÷íûé"/>
    <w:uiPriority w:val="99"/>
    <w:rsid w:val="00274E20"/>
    <w:pPr>
      <w:widowControl w:val="0"/>
    </w:pPr>
    <w:rPr>
      <w:lang w:eastAsia="en-US"/>
    </w:rPr>
  </w:style>
  <w:style w:type="character" w:styleId="af5">
    <w:name w:val="Hyperlink"/>
    <w:uiPriority w:val="99"/>
    <w:rsid w:val="00175675"/>
    <w:rPr>
      <w:rFonts w:cs="Times New Roman"/>
      <w:color w:val="0000FF"/>
      <w:u w:val="single"/>
    </w:rPr>
  </w:style>
  <w:style w:type="table" w:styleId="af6">
    <w:name w:val="Table Grid"/>
    <w:basedOn w:val="a1"/>
    <w:uiPriority w:val="59"/>
    <w:rsid w:val="0018714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5B6B67"/>
    <w:pPr>
      <w:ind w:left="720"/>
      <w:contextualSpacing/>
    </w:pPr>
  </w:style>
  <w:style w:type="character" w:customStyle="1" w:styleId="af8">
    <w:name w:val="Основной текст_"/>
    <w:link w:val="14"/>
    <w:uiPriority w:val="99"/>
    <w:locked/>
    <w:rsid w:val="00D04D4D"/>
    <w:rPr>
      <w:rFonts w:ascii="Segoe UI" w:hAnsi="Segoe UI" w:cs="Segoe UI"/>
      <w:sz w:val="19"/>
      <w:szCs w:val="19"/>
      <w:shd w:val="clear" w:color="auto" w:fill="FFFFFF"/>
    </w:rPr>
  </w:style>
  <w:style w:type="paragraph" w:customStyle="1" w:styleId="14">
    <w:name w:val="Основной текст14"/>
    <w:basedOn w:val="a"/>
    <w:link w:val="af8"/>
    <w:uiPriority w:val="99"/>
    <w:rsid w:val="00D04D4D"/>
    <w:pPr>
      <w:shd w:val="clear" w:color="auto" w:fill="FFFFFF"/>
      <w:spacing w:after="360" w:line="240" w:lineRule="atLeast"/>
    </w:pPr>
    <w:rPr>
      <w:rFonts w:ascii="Segoe UI" w:hAnsi="Segoe UI"/>
      <w:sz w:val="19"/>
      <w:szCs w:val="19"/>
    </w:rPr>
  </w:style>
  <w:style w:type="paragraph" w:styleId="af9">
    <w:name w:val="Revision"/>
    <w:hidden/>
    <w:uiPriority w:val="99"/>
    <w:semiHidden/>
    <w:rsid w:val="003D5E79"/>
    <w:rPr>
      <w:rFonts w:ascii="Calibri" w:hAnsi="Calibri"/>
      <w:sz w:val="22"/>
      <w:szCs w:val="22"/>
      <w:lang w:eastAsia="en-US"/>
    </w:rPr>
  </w:style>
  <w:style w:type="paragraph" w:customStyle="1" w:styleId="afa">
    <w:name w:val="Нормальный (таблица)"/>
    <w:basedOn w:val="a"/>
    <w:next w:val="a"/>
    <w:uiPriority w:val="99"/>
    <w:rsid w:val="00604961"/>
    <w:pPr>
      <w:autoSpaceDE w:val="0"/>
      <w:autoSpaceDN w:val="0"/>
      <w:adjustRightInd w:val="0"/>
      <w:spacing w:after="0" w:line="240" w:lineRule="auto"/>
      <w:jc w:val="both"/>
    </w:pPr>
    <w:rPr>
      <w:rFonts w:ascii="Arial" w:hAnsi="Arial" w:cs="Arial"/>
      <w:sz w:val="24"/>
      <w:szCs w:val="24"/>
      <w:lang w:eastAsia="ru-RU"/>
    </w:rPr>
  </w:style>
  <w:style w:type="paragraph" w:customStyle="1" w:styleId="afb">
    <w:name w:val="Таблицы (моноширинный)"/>
    <w:basedOn w:val="a"/>
    <w:next w:val="a"/>
    <w:uiPriority w:val="99"/>
    <w:rsid w:val="00604961"/>
    <w:pPr>
      <w:autoSpaceDE w:val="0"/>
      <w:autoSpaceDN w:val="0"/>
      <w:adjustRightInd w:val="0"/>
      <w:spacing w:after="0" w:line="240" w:lineRule="auto"/>
      <w:jc w:val="both"/>
    </w:pPr>
    <w:rPr>
      <w:rFonts w:ascii="Courier New" w:hAnsi="Courier New" w:cs="Courier New"/>
      <w:lang w:eastAsia="ru-RU"/>
    </w:rPr>
  </w:style>
  <w:style w:type="paragraph" w:customStyle="1" w:styleId="afc">
    <w:name w:val="Прижатый влево"/>
    <w:basedOn w:val="a"/>
    <w:next w:val="a"/>
    <w:uiPriority w:val="99"/>
    <w:rsid w:val="00604961"/>
    <w:pPr>
      <w:autoSpaceDE w:val="0"/>
      <w:autoSpaceDN w:val="0"/>
      <w:adjustRightInd w:val="0"/>
      <w:spacing w:after="0" w:line="240" w:lineRule="auto"/>
    </w:pPr>
    <w:rPr>
      <w:rFonts w:ascii="Arial" w:hAnsi="Arial" w:cs="Arial"/>
      <w:sz w:val="24"/>
      <w:szCs w:val="24"/>
      <w:lang w:eastAsia="ru-RU"/>
    </w:rPr>
  </w:style>
  <w:style w:type="paragraph" w:styleId="afd">
    <w:name w:val="footnote text"/>
    <w:basedOn w:val="a"/>
    <w:link w:val="afe"/>
    <w:uiPriority w:val="99"/>
    <w:rsid w:val="0071619B"/>
    <w:pPr>
      <w:spacing w:after="0" w:line="240" w:lineRule="auto"/>
    </w:pPr>
    <w:rPr>
      <w:sz w:val="20"/>
      <w:szCs w:val="20"/>
    </w:rPr>
  </w:style>
  <w:style w:type="character" w:customStyle="1" w:styleId="afe">
    <w:name w:val="Текст сноски Знак"/>
    <w:link w:val="afd"/>
    <w:uiPriority w:val="99"/>
    <w:locked/>
    <w:rsid w:val="0071619B"/>
    <w:rPr>
      <w:rFonts w:ascii="Calibri" w:hAnsi="Calibri" w:cs="Times New Roman"/>
      <w:lang w:eastAsia="en-US"/>
    </w:rPr>
  </w:style>
  <w:style w:type="character" w:styleId="aff">
    <w:name w:val="footnote reference"/>
    <w:uiPriority w:val="99"/>
    <w:rsid w:val="0071619B"/>
    <w:rPr>
      <w:rFonts w:cs="Times New Roman"/>
      <w:vertAlign w:val="superscript"/>
    </w:rPr>
  </w:style>
  <w:style w:type="paragraph" w:styleId="aff0">
    <w:name w:val="Title"/>
    <w:basedOn w:val="a"/>
    <w:link w:val="aff1"/>
    <w:uiPriority w:val="99"/>
    <w:qFormat/>
    <w:rsid w:val="009F2C81"/>
    <w:pPr>
      <w:spacing w:after="0" w:line="240" w:lineRule="auto"/>
      <w:jc w:val="center"/>
    </w:pPr>
    <w:rPr>
      <w:rFonts w:ascii="Arial" w:hAnsi="Arial"/>
      <w:b/>
      <w:bCs/>
      <w:sz w:val="18"/>
      <w:szCs w:val="20"/>
    </w:rPr>
  </w:style>
  <w:style w:type="character" w:customStyle="1" w:styleId="aff1">
    <w:name w:val="Название Знак"/>
    <w:link w:val="aff0"/>
    <w:uiPriority w:val="99"/>
    <w:locked/>
    <w:rsid w:val="009F2C81"/>
    <w:rPr>
      <w:rFonts w:ascii="Arial" w:hAnsi="Arial" w:cs="Arial"/>
      <w:b/>
      <w:bCs/>
      <w:sz w:val="18"/>
    </w:rPr>
  </w:style>
  <w:style w:type="character" w:styleId="aff2">
    <w:name w:val="Emphasis"/>
    <w:uiPriority w:val="99"/>
    <w:qFormat/>
    <w:rsid w:val="00A1159A"/>
    <w:rPr>
      <w:rFonts w:cs="Times New Roman"/>
      <w:i/>
      <w:iCs/>
    </w:rPr>
  </w:style>
  <w:style w:type="paragraph" w:styleId="aff3">
    <w:name w:val="TOC Heading"/>
    <w:basedOn w:val="10"/>
    <w:next w:val="a"/>
    <w:uiPriority w:val="99"/>
    <w:qFormat/>
    <w:rsid w:val="00A1159A"/>
    <w:pPr>
      <w:keepLines/>
      <w:spacing w:before="480" w:after="0"/>
      <w:outlineLvl w:val="9"/>
    </w:pPr>
    <w:rPr>
      <w:color w:val="365F91"/>
      <w:kern w:val="0"/>
      <w:sz w:val="28"/>
      <w:szCs w:val="28"/>
    </w:rPr>
  </w:style>
  <w:style w:type="paragraph" w:styleId="24">
    <w:name w:val="toc 2"/>
    <w:basedOn w:val="a"/>
    <w:next w:val="a"/>
    <w:autoRedefine/>
    <w:uiPriority w:val="39"/>
    <w:rsid w:val="00A1159A"/>
    <w:pPr>
      <w:tabs>
        <w:tab w:val="right" w:leader="dot" w:pos="9345"/>
      </w:tabs>
      <w:spacing w:line="240" w:lineRule="auto"/>
    </w:pPr>
  </w:style>
  <w:style w:type="paragraph" w:styleId="13">
    <w:name w:val="toc 1"/>
    <w:basedOn w:val="a"/>
    <w:next w:val="a"/>
    <w:autoRedefine/>
    <w:uiPriority w:val="39"/>
    <w:rsid w:val="002E25F4"/>
    <w:pPr>
      <w:tabs>
        <w:tab w:val="right" w:leader="dot" w:pos="9345"/>
      </w:tabs>
      <w:spacing w:after="0" w:line="240" w:lineRule="auto"/>
      <w:jc w:val="both"/>
    </w:pPr>
    <w:rPr>
      <w:rFonts w:ascii="Arial" w:hAnsi="Arial" w:cs="Arial"/>
      <w:noProof/>
    </w:rPr>
  </w:style>
  <w:style w:type="paragraph" w:styleId="61">
    <w:name w:val="toc 6"/>
    <w:basedOn w:val="a"/>
    <w:next w:val="a"/>
    <w:autoRedefine/>
    <w:uiPriority w:val="39"/>
    <w:rsid w:val="004A0D4C"/>
    <w:pPr>
      <w:tabs>
        <w:tab w:val="right" w:leader="dot" w:pos="9345"/>
      </w:tabs>
      <w:ind w:left="1100"/>
    </w:pPr>
    <w:rPr>
      <w:rFonts w:asciiTheme="minorHAnsi" w:eastAsia="ArialMT" w:hAnsiTheme="minorHAnsi"/>
      <w:b/>
      <w:noProof/>
    </w:rPr>
  </w:style>
  <w:style w:type="paragraph" w:customStyle="1" w:styleId="Default">
    <w:name w:val="Default"/>
    <w:rsid w:val="00187AA1"/>
    <w:pPr>
      <w:autoSpaceDE w:val="0"/>
      <w:autoSpaceDN w:val="0"/>
      <w:adjustRightInd w:val="0"/>
    </w:pPr>
    <w:rPr>
      <w:rFonts w:ascii="Arial" w:hAnsi="Arial" w:cs="Arial"/>
      <w:color w:val="000000"/>
      <w:sz w:val="24"/>
      <w:szCs w:val="24"/>
    </w:rPr>
  </w:style>
  <w:style w:type="paragraph" w:styleId="25">
    <w:name w:val="Body Text 2"/>
    <w:basedOn w:val="a"/>
    <w:link w:val="26"/>
    <w:uiPriority w:val="99"/>
    <w:rsid w:val="006D40FF"/>
    <w:pPr>
      <w:spacing w:after="120" w:line="480" w:lineRule="auto"/>
      <w:ind w:firstLine="567"/>
      <w:jc w:val="both"/>
    </w:pPr>
    <w:rPr>
      <w:rFonts w:ascii="Times New Roman" w:eastAsia="Batang" w:hAnsi="Times New Roman"/>
    </w:rPr>
  </w:style>
  <w:style w:type="character" w:customStyle="1" w:styleId="26">
    <w:name w:val="Основной текст 2 Знак"/>
    <w:link w:val="25"/>
    <w:uiPriority w:val="99"/>
    <w:locked/>
    <w:rsid w:val="006D40FF"/>
    <w:rPr>
      <w:rFonts w:eastAsia="Batang" w:cs="Times New Roman"/>
      <w:sz w:val="22"/>
      <w:szCs w:val="22"/>
    </w:rPr>
  </w:style>
  <w:style w:type="paragraph" w:styleId="aff4">
    <w:name w:val="Document Map"/>
    <w:basedOn w:val="a"/>
    <w:link w:val="aff5"/>
    <w:uiPriority w:val="99"/>
    <w:semiHidden/>
    <w:rsid w:val="004012FB"/>
    <w:pPr>
      <w:shd w:val="clear" w:color="auto" w:fill="000080"/>
    </w:pPr>
    <w:rPr>
      <w:rFonts w:ascii="Times New Roman" w:hAnsi="Times New Roman"/>
      <w:sz w:val="2"/>
      <w:szCs w:val="20"/>
    </w:rPr>
  </w:style>
  <w:style w:type="character" w:customStyle="1" w:styleId="aff5">
    <w:name w:val="Схема документа Знак"/>
    <w:link w:val="aff4"/>
    <w:uiPriority w:val="99"/>
    <w:semiHidden/>
    <w:locked/>
    <w:rsid w:val="008A74BC"/>
    <w:rPr>
      <w:rFonts w:cs="Times New Roman"/>
      <w:sz w:val="2"/>
      <w:lang w:eastAsia="en-US"/>
    </w:rPr>
  </w:style>
  <w:style w:type="paragraph" w:styleId="30">
    <w:name w:val="Body Text 3"/>
    <w:basedOn w:val="a"/>
    <w:link w:val="31"/>
    <w:uiPriority w:val="99"/>
    <w:unhideWhenUsed/>
    <w:rsid w:val="00A0710C"/>
    <w:pPr>
      <w:spacing w:after="120"/>
    </w:pPr>
    <w:rPr>
      <w:sz w:val="16"/>
      <w:szCs w:val="16"/>
    </w:rPr>
  </w:style>
  <w:style w:type="character" w:customStyle="1" w:styleId="31">
    <w:name w:val="Основной текст 3 Знак"/>
    <w:basedOn w:val="a0"/>
    <w:link w:val="30"/>
    <w:uiPriority w:val="99"/>
    <w:rsid w:val="00A0710C"/>
    <w:rPr>
      <w:rFonts w:ascii="Calibri" w:hAnsi="Calibri"/>
      <w:sz w:val="16"/>
      <w:szCs w:val="16"/>
      <w:lang w:eastAsia="en-US"/>
    </w:rPr>
  </w:style>
  <w:style w:type="character" w:customStyle="1" w:styleId="90">
    <w:name w:val="Заголовок 9 Знак"/>
    <w:basedOn w:val="a0"/>
    <w:link w:val="9"/>
    <w:rsid w:val="00A0710C"/>
    <w:rPr>
      <w:rFonts w:ascii="Arial" w:hAnsi="Arial" w:cs="Arial"/>
      <w:sz w:val="22"/>
      <w:szCs w:val="22"/>
    </w:rPr>
  </w:style>
  <w:style w:type="paragraph" w:styleId="32">
    <w:name w:val="toc 3"/>
    <w:basedOn w:val="a"/>
    <w:next w:val="a"/>
    <w:autoRedefine/>
    <w:uiPriority w:val="39"/>
    <w:unhideWhenUsed/>
    <w:locked/>
    <w:rsid w:val="00BA4EBC"/>
    <w:pPr>
      <w:spacing w:after="100"/>
      <w:ind w:left="440"/>
    </w:pPr>
    <w:rPr>
      <w:rFonts w:asciiTheme="minorHAnsi" w:eastAsiaTheme="minorEastAsia" w:hAnsiTheme="minorHAnsi" w:cstheme="minorBidi"/>
      <w:lang w:eastAsia="ru-RU"/>
    </w:rPr>
  </w:style>
  <w:style w:type="paragraph" w:styleId="40">
    <w:name w:val="toc 4"/>
    <w:basedOn w:val="a"/>
    <w:next w:val="a"/>
    <w:autoRedefine/>
    <w:uiPriority w:val="39"/>
    <w:unhideWhenUsed/>
    <w:locked/>
    <w:rsid w:val="00BA4EBC"/>
    <w:pPr>
      <w:spacing w:after="100"/>
      <w:ind w:left="660"/>
    </w:pPr>
    <w:rPr>
      <w:rFonts w:asciiTheme="minorHAnsi" w:eastAsiaTheme="minorEastAsia" w:hAnsiTheme="minorHAnsi" w:cstheme="minorBidi"/>
      <w:lang w:eastAsia="ru-RU"/>
    </w:rPr>
  </w:style>
  <w:style w:type="paragraph" w:styleId="5">
    <w:name w:val="toc 5"/>
    <w:basedOn w:val="a"/>
    <w:next w:val="a"/>
    <w:autoRedefine/>
    <w:uiPriority w:val="39"/>
    <w:unhideWhenUsed/>
    <w:locked/>
    <w:rsid w:val="00BA4EBC"/>
    <w:pPr>
      <w:spacing w:after="100"/>
      <w:ind w:left="880"/>
    </w:pPr>
    <w:rPr>
      <w:rFonts w:asciiTheme="minorHAnsi" w:eastAsiaTheme="minorEastAsia" w:hAnsiTheme="minorHAnsi" w:cstheme="minorBidi"/>
      <w:lang w:eastAsia="ru-RU"/>
    </w:rPr>
  </w:style>
  <w:style w:type="paragraph" w:styleId="7">
    <w:name w:val="toc 7"/>
    <w:basedOn w:val="a"/>
    <w:next w:val="a"/>
    <w:autoRedefine/>
    <w:uiPriority w:val="39"/>
    <w:unhideWhenUsed/>
    <w:locked/>
    <w:rsid w:val="00BA4EBC"/>
    <w:pPr>
      <w:spacing w:after="100"/>
      <w:ind w:left="1320"/>
    </w:pPr>
    <w:rPr>
      <w:rFonts w:asciiTheme="minorHAnsi" w:eastAsiaTheme="minorEastAsia" w:hAnsiTheme="minorHAnsi" w:cstheme="minorBidi"/>
      <w:lang w:eastAsia="ru-RU"/>
    </w:rPr>
  </w:style>
  <w:style w:type="paragraph" w:styleId="80">
    <w:name w:val="toc 8"/>
    <w:basedOn w:val="a"/>
    <w:next w:val="a"/>
    <w:autoRedefine/>
    <w:uiPriority w:val="39"/>
    <w:unhideWhenUsed/>
    <w:locked/>
    <w:rsid w:val="00BA4EBC"/>
    <w:pPr>
      <w:spacing w:after="100"/>
      <w:ind w:left="1540"/>
    </w:pPr>
    <w:rPr>
      <w:rFonts w:asciiTheme="minorHAnsi" w:eastAsiaTheme="minorEastAsia" w:hAnsiTheme="minorHAnsi" w:cstheme="minorBidi"/>
      <w:lang w:eastAsia="ru-RU"/>
    </w:rPr>
  </w:style>
  <w:style w:type="paragraph" w:styleId="91">
    <w:name w:val="toc 9"/>
    <w:basedOn w:val="a"/>
    <w:next w:val="a"/>
    <w:autoRedefine/>
    <w:uiPriority w:val="39"/>
    <w:unhideWhenUsed/>
    <w:locked/>
    <w:rsid w:val="00BA4EBC"/>
    <w:pPr>
      <w:spacing w:after="100"/>
      <w:ind w:left="1760"/>
    </w:pPr>
    <w:rPr>
      <w:rFonts w:asciiTheme="minorHAnsi" w:eastAsiaTheme="minorEastAsia" w:hAnsiTheme="minorHAnsi" w:cstheme="minorBidi"/>
      <w:lang w:eastAsia="ru-RU"/>
    </w:rPr>
  </w:style>
  <w:style w:type="paragraph" w:customStyle="1" w:styleId="15">
    <w:name w:val="Абзац списка1"/>
    <w:basedOn w:val="a"/>
    <w:rsid w:val="00FB387A"/>
    <w:pPr>
      <w:ind w:left="720"/>
    </w:pPr>
    <w:rPr>
      <w:rFonts w:cs="Calibri"/>
      <w:lang w:eastAsia="ru-RU"/>
    </w:rPr>
  </w:style>
  <w:style w:type="paragraph" w:styleId="aff6">
    <w:name w:val="No Spacing"/>
    <w:uiPriority w:val="1"/>
    <w:qFormat/>
    <w:rsid w:val="002F4A53"/>
    <w:rPr>
      <w:rFonts w:ascii="Calibri" w:hAnsi="Calibri"/>
      <w:sz w:val="22"/>
      <w:szCs w:val="22"/>
      <w:lang w:eastAsia="en-US"/>
    </w:rPr>
  </w:style>
  <w:style w:type="character" w:customStyle="1" w:styleId="apple-converted-space">
    <w:name w:val="apple-converted-space"/>
    <w:basedOn w:val="a0"/>
    <w:rsid w:val="00E37C93"/>
  </w:style>
  <w:style w:type="paragraph" w:styleId="aff7">
    <w:name w:val="endnote text"/>
    <w:basedOn w:val="a"/>
    <w:link w:val="aff8"/>
    <w:uiPriority w:val="99"/>
    <w:semiHidden/>
    <w:unhideWhenUsed/>
    <w:rsid w:val="009072A6"/>
    <w:pPr>
      <w:spacing w:after="0" w:line="240" w:lineRule="auto"/>
    </w:pPr>
    <w:rPr>
      <w:sz w:val="20"/>
      <w:szCs w:val="20"/>
    </w:rPr>
  </w:style>
  <w:style w:type="character" w:customStyle="1" w:styleId="aff8">
    <w:name w:val="Текст концевой сноски Знак"/>
    <w:basedOn w:val="a0"/>
    <w:link w:val="aff7"/>
    <w:uiPriority w:val="99"/>
    <w:semiHidden/>
    <w:rsid w:val="009072A6"/>
    <w:rPr>
      <w:rFonts w:ascii="Calibri" w:hAnsi="Calibri"/>
      <w:lang w:eastAsia="en-US"/>
    </w:rPr>
  </w:style>
  <w:style w:type="character" w:styleId="aff9">
    <w:name w:val="endnote reference"/>
    <w:basedOn w:val="a0"/>
    <w:uiPriority w:val="99"/>
    <w:semiHidden/>
    <w:unhideWhenUsed/>
    <w:rsid w:val="009072A6"/>
    <w:rPr>
      <w:vertAlign w:val="superscript"/>
    </w:rPr>
  </w:style>
  <w:style w:type="character" w:styleId="affa">
    <w:name w:val="FollowedHyperlink"/>
    <w:basedOn w:val="a0"/>
    <w:uiPriority w:val="99"/>
    <w:semiHidden/>
    <w:unhideWhenUsed/>
    <w:rsid w:val="001518A5"/>
    <w:rPr>
      <w:color w:val="800080" w:themeColor="followedHyperlink"/>
      <w:u w:val="single"/>
    </w:rPr>
  </w:style>
  <w:style w:type="paragraph" w:customStyle="1" w:styleId="msonormalcxspmiddlecxspmiddle">
    <w:name w:val="msonormalcxspmiddlecxspmiddle"/>
    <w:basedOn w:val="a"/>
    <w:rsid w:val="006D67BD"/>
    <w:pPr>
      <w:spacing w:before="100" w:beforeAutospacing="1" w:after="100" w:afterAutospacing="1" w:line="240" w:lineRule="auto"/>
    </w:pPr>
    <w:rPr>
      <w:rFonts w:ascii="Times New Roman" w:eastAsiaTheme="minorHAnsi" w:hAnsi="Times New Roman"/>
      <w:sz w:val="24"/>
      <w:szCs w:val="24"/>
      <w:lang w:eastAsia="ru-RU"/>
    </w:rPr>
  </w:style>
  <w:style w:type="character" w:styleId="affb">
    <w:name w:val="Strong"/>
    <w:basedOn w:val="a0"/>
    <w:qFormat/>
    <w:locked/>
    <w:rsid w:val="000571AC"/>
    <w:rPr>
      <w:b/>
      <w:bCs/>
    </w:rPr>
  </w:style>
  <w:style w:type="paragraph" w:customStyle="1" w:styleId="ConsPlusTitle">
    <w:name w:val="ConsPlusTitle"/>
    <w:rsid w:val="000571AC"/>
    <w:pPr>
      <w:widowControl w:val="0"/>
      <w:autoSpaceDE w:val="0"/>
      <w:autoSpaceDN w:val="0"/>
    </w:pPr>
    <w:rPr>
      <w:rFonts w:ascii="Calibri" w:hAnsi="Calibri" w:cs="Calibri"/>
      <w:b/>
      <w:sz w:val="22"/>
    </w:rPr>
  </w:style>
  <w:style w:type="character" w:styleId="affc">
    <w:name w:val="Subtle Emphasis"/>
    <w:basedOn w:val="a0"/>
    <w:uiPriority w:val="19"/>
    <w:qFormat/>
    <w:rsid w:val="000571AC"/>
    <w:rPr>
      <w:i/>
      <w:iCs/>
      <w:color w:val="808080" w:themeColor="text1" w:themeTint="7F"/>
    </w:rPr>
  </w:style>
  <w:style w:type="paragraph" w:customStyle="1" w:styleId="ConsPlusNonformat">
    <w:name w:val="ConsPlusNonformat"/>
    <w:rsid w:val="00C45E26"/>
    <w:pPr>
      <w:widowControl w:val="0"/>
      <w:autoSpaceDE w:val="0"/>
      <w:autoSpaceDN w:val="0"/>
    </w:pPr>
    <w:rPr>
      <w:rFonts w:ascii="Courier New" w:hAnsi="Courier New" w:cs="Courier New"/>
    </w:rPr>
  </w:style>
  <w:style w:type="character" w:customStyle="1" w:styleId="16">
    <w:name w:val="Неразрешенное упоминание1"/>
    <w:basedOn w:val="a0"/>
    <w:uiPriority w:val="99"/>
    <w:semiHidden/>
    <w:unhideWhenUsed/>
    <w:rsid w:val="009A01D6"/>
    <w:rPr>
      <w:color w:val="605E5C"/>
      <w:shd w:val="clear" w:color="auto" w:fill="E1DFDD"/>
    </w:rPr>
  </w:style>
  <w:style w:type="paragraph" w:styleId="affd">
    <w:name w:val="Normal (Web)"/>
    <w:basedOn w:val="a"/>
    <w:uiPriority w:val="99"/>
    <w:semiHidden/>
    <w:unhideWhenUsed/>
    <w:rsid w:val="00957EC3"/>
    <w:pPr>
      <w:spacing w:before="100" w:beforeAutospacing="1" w:after="100" w:afterAutospacing="1" w:line="240" w:lineRule="auto"/>
    </w:pPr>
    <w:rPr>
      <w:rFonts w:ascii="Times New Roman" w:hAnsi="Times New Roman"/>
      <w:sz w:val="24"/>
      <w:szCs w:val="24"/>
      <w:lang w:eastAsia="ru-RU"/>
    </w:rPr>
  </w:style>
  <w:style w:type="paragraph" w:customStyle="1" w:styleId="note">
    <w:name w:val="note"/>
    <w:basedOn w:val="a"/>
    <w:uiPriority w:val="99"/>
    <w:semiHidden/>
    <w:rsid w:val="00433AAE"/>
    <w:pPr>
      <w:spacing w:after="0" w:line="240" w:lineRule="auto"/>
    </w:pPr>
    <w:rPr>
      <w:rFonts w:ascii="Times New Roman" w:eastAsiaTheme="minorHAnsi" w:hAnsi="Times New Roman"/>
      <w:sz w:val="24"/>
      <w:szCs w:val="24"/>
      <w:lang w:eastAsia="ru-RU"/>
    </w:rPr>
  </w:style>
  <w:style w:type="character" w:customStyle="1" w:styleId="referenceable">
    <w:name w:val="referenceable"/>
    <w:basedOn w:val="a0"/>
    <w:rsid w:val="00433AAE"/>
  </w:style>
  <w:style w:type="paragraph" w:customStyle="1" w:styleId="1">
    <w:name w:val="Предмет1"/>
    <w:basedOn w:val="affe"/>
    <w:uiPriority w:val="99"/>
    <w:rsid w:val="00285AC8"/>
    <w:pPr>
      <w:widowControl w:val="0"/>
      <w:numPr>
        <w:ilvl w:val="1"/>
        <w:numId w:val="25"/>
      </w:numPr>
      <w:autoSpaceDE w:val="0"/>
      <w:autoSpaceDN w:val="0"/>
      <w:spacing w:after="0" w:line="240" w:lineRule="auto"/>
      <w:ind w:left="0"/>
      <w:jc w:val="both"/>
    </w:pPr>
    <w:rPr>
      <w:rFonts w:ascii="Tahoma" w:hAnsi="Tahoma" w:cs="Arial"/>
      <w:bCs/>
      <w:sz w:val="20"/>
      <w:szCs w:val="20"/>
      <w:lang w:eastAsia="ru-RU"/>
    </w:rPr>
  </w:style>
  <w:style w:type="paragraph" w:customStyle="1" w:styleId="3">
    <w:name w:val="Предмет3"/>
    <w:basedOn w:val="a"/>
    <w:uiPriority w:val="99"/>
    <w:rsid w:val="00285AC8"/>
    <w:pPr>
      <w:widowControl w:val="0"/>
      <w:numPr>
        <w:ilvl w:val="2"/>
        <w:numId w:val="25"/>
      </w:numPr>
      <w:autoSpaceDE w:val="0"/>
      <w:autoSpaceDN w:val="0"/>
      <w:spacing w:after="0" w:line="240" w:lineRule="auto"/>
      <w:jc w:val="both"/>
    </w:pPr>
    <w:rPr>
      <w:rFonts w:ascii="Tahoma" w:hAnsi="Tahoma" w:cs="Arial"/>
      <w:sz w:val="20"/>
      <w:szCs w:val="20"/>
      <w:lang w:eastAsia="ru-RU"/>
    </w:rPr>
  </w:style>
  <w:style w:type="paragraph" w:customStyle="1" w:styleId="4">
    <w:name w:val="Предмет4"/>
    <w:basedOn w:val="a"/>
    <w:uiPriority w:val="99"/>
    <w:rsid w:val="00285AC8"/>
    <w:pPr>
      <w:widowControl w:val="0"/>
      <w:numPr>
        <w:ilvl w:val="3"/>
        <w:numId w:val="25"/>
      </w:numPr>
      <w:autoSpaceDE w:val="0"/>
      <w:autoSpaceDN w:val="0"/>
      <w:spacing w:after="0" w:line="240" w:lineRule="auto"/>
      <w:jc w:val="both"/>
    </w:pPr>
    <w:rPr>
      <w:rFonts w:ascii="Arial" w:hAnsi="Arial" w:cs="Arial"/>
      <w:sz w:val="20"/>
      <w:szCs w:val="20"/>
      <w:lang w:eastAsia="ru-RU"/>
    </w:rPr>
  </w:style>
  <w:style w:type="paragraph" w:customStyle="1" w:styleId="44">
    <w:name w:val="Оглавление 44"/>
    <w:basedOn w:val="a"/>
    <w:uiPriority w:val="99"/>
    <w:rsid w:val="00285AC8"/>
    <w:pPr>
      <w:keepNext/>
      <w:numPr>
        <w:numId w:val="25"/>
      </w:numPr>
      <w:autoSpaceDE w:val="0"/>
      <w:autoSpaceDN w:val="0"/>
      <w:spacing w:before="240" w:after="240" w:line="240" w:lineRule="auto"/>
      <w:jc w:val="center"/>
      <w:outlineLvl w:val="0"/>
    </w:pPr>
    <w:rPr>
      <w:rFonts w:ascii="Tahoma" w:hAnsi="Tahoma" w:cs="Journal"/>
      <w:b/>
      <w:sz w:val="20"/>
      <w:szCs w:val="20"/>
      <w:lang w:eastAsia="ru-RU"/>
    </w:rPr>
  </w:style>
  <w:style w:type="paragraph" w:styleId="affe">
    <w:name w:val="Body Text Indent"/>
    <w:basedOn w:val="a"/>
    <w:link w:val="afff"/>
    <w:uiPriority w:val="99"/>
    <w:semiHidden/>
    <w:unhideWhenUsed/>
    <w:rsid w:val="00285AC8"/>
    <w:pPr>
      <w:spacing w:after="120"/>
      <w:ind w:left="283"/>
    </w:pPr>
  </w:style>
  <w:style w:type="character" w:customStyle="1" w:styleId="afff">
    <w:name w:val="Основной текст с отступом Знак"/>
    <w:basedOn w:val="a0"/>
    <w:link w:val="affe"/>
    <w:uiPriority w:val="99"/>
    <w:semiHidden/>
    <w:rsid w:val="00285AC8"/>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11358">
      <w:bodyDiv w:val="1"/>
      <w:marLeft w:val="0"/>
      <w:marRight w:val="0"/>
      <w:marTop w:val="0"/>
      <w:marBottom w:val="0"/>
      <w:divBdr>
        <w:top w:val="none" w:sz="0" w:space="0" w:color="auto"/>
        <w:left w:val="none" w:sz="0" w:space="0" w:color="auto"/>
        <w:bottom w:val="none" w:sz="0" w:space="0" w:color="auto"/>
        <w:right w:val="none" w:sz="0" w:space="0" w:color="auto"/>
      </w:divBdr>
    </w:div>
    <w:div w:id="162664752">
      <w:bodyDiv w:val="1"/>
      <w:marLeft w:val="0"/>
      <w:marRight w:val="0"/>
      <w:marTop w:val="0"/>
      <w:marBottom w:val="0"/>
      <w:divBdr>
        <w:top w:val="none" w:sz="0" w:space="0" w:color="auto"/>
        <w:left w:val="none" w:sz="0" w:space="0" w:color="auto"/>
        <w:bottom w:val="none" w:sz="0" w:space="0" w:color="auto"/>
        <w:right w:val="none" w:sz="0" w:space="0" w:color="auto"/>
      </w:divBdr>
    </w:div>
    <w:div w:id="189801114">
      <w:bodyDiv w:val="1"/>
      <w:marLeft w:val="0"/>
      <w:marRight w:val="0"/>
      <w:marTop w:val="0"/>
      <w:marBottom w:val="0"/>
      <w:divBdr>
        <w:top w:val="none" w:sz="0" w:space="0" w:color="auto"/>
        <w:left w:val="none" w:sz="0" w:space="0" w:color="auto"/>
        <w:bottom w:val="none" w:sz="0" w:space="0" w:color="auto"/>
        <w:right w:val="none" w:sz="0" w:space="0" w:color="auto"/>
      </w:divBdr>
    </w:div>
    <w:div w:id="197357307">
      <w:bodyDiv w:val="1"/>
      <w:marLeft w:val="0"/>
      <w:marRight w:val="0"/>
      <w:marTop w:val="0"/>
      <w:marBottom w:val="0"/>
      <w:divBdr>
        <w:top w:val="none" w:sz="0" w:space="0" w:color="auto"/>
        <w:left w:val="none" w:sz="0" w:space="0" w:color="auto"/>
        <w:bottom w:val="none" w:sz="0" w:space="0" w:color="auto"/>
        <w:right w:val="none" w:sz="0" w:space="0" w:color="auto"/>
      </w:divBdr>
      <w:divsChild>
        <w:div w:id="1913812787">
          <w:marLeft w:val="0"/>
          <w:marRight w:val="0"/>
          <w:marTop w:val="120"/>
          <w:marBottom w:val="0"/>
          <w:divBdr>
            <w:top w:val="none" w:sz="0" w:space="0" w:color="auto"/>
            <w:left w:val="none" w:sz="0" w:space="0" w:color="auto"/>
            <w:bottom w:val="none" w:sz="0" w:space="0" w:color="auto"/>
            <w:right w:val="none" w:sz="0" w:space="0" w:color="auto"/>
          </w:divBdr>
        </w:div>
      </w:divsChild>
    </w:div>
    <w:div w:id="200438341">
      <w:bodyDiv w:val="1"/>
      <w:marLeft w:val="0"/>
      <w:marRight w:val="0"/>
      <w:marTop w:val="0"/>
      <w:marBottom w:val="0"/>
      <w:divBdr>
        <w:top w:val="none" w:sz="0" w:space="0" w:color="auto"/>
        <w:left w:val="none" w:sz="0" w:space="0" w:color="auto"/>
        <w:bottom w:val="none" w:sz="0" w:space="0" w:color="auto"/>
        <w:right w:val="none" w:sz="0" w:space="0" w:color="auto"/>
      </w:divBdr>
    </w:div>
    <w:div w:id="227107929">
      <w:bodyDiv w:val="1"/>
      <w:marLeft w:val="0"/>
      <w:marRight w:val="0"/>
      <w:marTop w:val="0"/>
      <w:marBottom w:val="0"/>
      <w:divBdr>
        <w:top w:val="none" w:sz="0" w:space="0" w:color="auto"/>
        <w:left w:val="none" w:sz="0" w:space="0" w:color="auto"/>
        <w:bottom w:val="none" w:sz="0" w:space="0" w:color="auto"/>
        <w:right w:val="none" w:sz="0" w:space="0" w:color="auto"/>
      </w:divBdr>
    </w:div>
    <w:div w:id="486633386">
      <w:bodyDiv w:val="1"/>
      <w:marLeft w:val="0"/>
      <w:marRight w:val="0"/>
      <w:marTop w:val="0"/>
      <w:marBottom w:val="0"/>
      <w:divBdr>
        <w:top w:val="none" w:sz="0" w:space="0" w:color="auto"/>
        <w:left w:val="none" w:sz="0" w:space="0" w:color="auto"/>
        <w:bottom w:val="none" w:sz="0" w:space="0" w:color="auto"/>
        <w:right w:val="none" w:sz="0" w:space="0" w:color="auto"/>
      </w:divBdr>
    </w:div>
    <w:div w:id="496653219">
      <w:bodyDiv w:val="1"/>
      <w:marLeft w:val="0"/>
      <w:marRight w:val="0"/>
      <w:marTop w:val="0"/>
      <w:marBottom w:val="0"/>
      <w:divBdr>
        <w:top w:val="none" w:sz="0" w:space="0" w:color="auto"/>
        <w:left w:val="none" w:sz="0" w:space="0" w:color="auto"/>
        <w:bottom w:val="none" w:sz="0" w:space="0" w:color="auto"/>
        <w:right w:val="none" w:sz="0" w:space="0" w:color="auto"/>
      </w:divBdr>
    </w:div>
    <w:div w:id="562570748">
      <w:marLeft w:val="0"/>
      <w:marRight w:val="0"/>
      <w:marTop w:val="0"/>
      <w:marBottom w:val="0"/>
      <w:divBdr>
        <w:top w:val="none" w:sz="0" w:space="0" w:color="auto"/>
        <w:left w:val="none" w:sz="0" w:space="0" w:color="auto"/>
        <w:bottom w:val="none" w:sz="0" w:space="0" w:color="auto"/>
        <w:right w:val="none" w:sz="0" w:space="0" w:color="auto"/>
      </w:divBdr>
    </w:div>
    <w:div w:id="562570749">
      <w:marLeft w:val="0"/>
      <w:marRight w:val="0"/>
      <w:marTop w:val="0"/>
      <w:marBottom w:val="0"/>
      <w:divBdr>
        <w:top w:val="none" w:sz="0" w:space="0" w:color="auto"/>
        <w:left w:val="none" w:sz="0" w:space="0" w:color="auto"/>
        <w:bottom w:val="none" w:sz="0" w:space="0" w:color="auto"/>
        <w:right w:val="none" w:sz="0" w:space="0" w:color="auto"/>
      </w:divBdr>
    </w:div>
    <w:div w:id="562570750">
      <w:marLeft w:val="0"/>
      <w:marRight w:val="0"/>
      <w:marTop w:val="0"/>
      <w:marBottom w:val="0"/>
      <w:divBdr>
        <w:top w:val="none" w:sz="0" w:space="0" w:color="auto"/>
        <w:left w:val="none" w:sz="0" w:space="0" w:color="auto"/>
        <w:bottom w:val="none" w:sz="0" w:space="0" w:color="auto"/>
        <w:right w:val="none" w:sz="0" w:space="0" w:color="auto"/>
      </w:divBdr>
    </w:div>
    <w:div w:id="562570751">
      <w:marLeft w:val="0"/>
      <w:marRight w:val="0"/>
      <w:marTop w:val="0"/>
      <w:marBottom w:val="0"/>
      <w:divBdr>
        <w:top w:val="none" w:sz="0" w:space="0" w:color="auto"/>
        <w:left w:val="none" w:sz="0" w:space="0" w:color="auto"/>
        <w:bottom w:val="none" w:sz="0" w:space="0" w:color="auto"/>
        <w:right w:val="none" w:sz="0" w:space="0" w:color="auto"/>
      </w:divBdr>
    </w:div>
    <w:div w:id="562570752">
      <w:marLeft w:val="0"/>
      <w:marRight w:val="0"/>
      <w:marTop w:val="0"/>
      <w:marBottom w:val="0"/>
      <w:divBdr>
        <w:top w:val="none" w:sz="0" w:space="0" w:color="auto"/>
        <w:left w:val="none" w:sz="0" w:space="0" w:color="auto"/>
        <w:bottom w:val="none" w:sz="0" w:space="0" w:color="auto"/>
        <w:right w:val="none" w:sz="0" w:space="0" w:color="auto"/>
      </w:divBdr>
    </w:div>
    <w:div w:id="562570753">
      <w:marLeft w:val="0"/>
      <w:marRight w:val="0"/>
      <w:marTop w:val="0"/>
      <w:marBottom w:val="0"/>
      <w:divBdr>
        <w:top w:val="none" w:sz="0" w:space="0" w:color="auto"/>
        <w:left w:val="none" w:sz="0" w:space="0" w:color="auto"/>
        <w:bottom w:val="none" w:sz="0" w:space="0" w:color="auto"/>
        <w:right w:val="none" w:sz="0" w:space="0" w:color="auto"/>
      </w:divBdr>
    </w:div>
    <w:div w:id="562570754">
      <w:marLeft w:val="0"/>
      <w:marRight w:val="0"/>
      <w:marTop w:val="0"/>
      <w:marBottom w:val="0"/>
      <w:divBdr>
        <w:top w:val="none" w:sz="0" w:space="0" w:color="auto"/>
        <w:left w:val="none" w:sz="0" w:space="0" w:color="auto"/>
        <w:bottom w:val="none" w:sz="0" w:space="0" w:color="auto"/>
        <w:right w:val="none" w:sz="0" w:space="0" w:color="auto"/>
      </w:divBdr>
    </w:div>
    <w:div w:id="562570755">
      <w:marLeft w:val="0"/>
      <w:marRight w:val="0"/>
      <w:marTop w:val="0"/>
      <w:marBottom w:val="0"/>
      <w:divBdr>
        <w:top w:val="none" w:sz="0" w:space="0" w:color="auto"/>
        <w:left w:val="none" w:sz="0" w:space="0" w:color="auto"/>
        <w:bottom w:val="none" w:sz="0" w:space="0" w:color="auto"/>
        <w:right w:val="none" w:sz="0" w:space="0" w:color="auto"/>
      </w:divBdr>
    </w:div>
    <w:div w:id="562570756">
      <w:marLeft w:val="0"/>
      <w:marRight w:val="0"/>
      <w:marTop w:val="0"/>
      <w:marBottom w:val="0"/>
      <w:divBdr>
        <w:top w:val="none" w:sz="0" w:space="0" w:color="auto"/>
        <w:left w:val="none" w:sz="0" w:space="0" w:color="auto"/>
        <w:bottom w:val="none" w:sz="0" w:space="0" w:color="auto"/>
        <w:right w:val="none" w:sz="0" w:space="0" w:color="auto"/>
      </w:divBdr>
    </w:div>
    <w:div w:id="562570757">
      <w:marLeft w:val="0"/>
      <w:marRight w:val="0"/>
      <w:marTop w:val="0"/>
      <w:marBottom w:val="0"/>
      <w:divBdr>
        <w:top w:val="none" w:sz="0" w:space="0" w:color="auto"/>
        <w:left w:val="none" w:sz="0" w:space="0" w:color="auto"/>
        <w:bottom w:val="none" w:sz="0" w:space="0" w:color="auto"/>
        <w:right w:val="none" w:sz="0" w:space="0" w:color="auto"/>
      </w:divBdr>
    </w:div>
    <w:div w:id="562570758">
      <w:marLeft w:val="0"/>
      <w:marRight w:val="0"/>
      <w:marTop w:val="0"/>
      <w:marBottom w:val="0"/>
      <w:divBdr>
        <w:top w:val="none" w:sz="0" w:space="0" w:color="auto"/>
        <w:left w:val="none" w:sz="0" w:space="0" w:color="auto"/>
        <w:bottom w:val="none" w:sz="0" w:space="0" w:color="auto"/>
        <w:right w:val="none" w:sz="0" w:space="0" w:color="auto"/>
      </w:divBdr>
    </w:div>
    <w:div w:id="562570759">
      <w:marLeft w:val="0"/>
      <w:marRight w:val="0"/>
      <w:marTop w:val="0"/>
      <w:marBottom w:val="0"/>
      <w:divBdr>
        <w:top w:val="none" w:sz="0" w:space="0" w:color="auto"/>
        <w:left w:val="none" w:sz="0" w:space="0" w:color="auto"/>
        <w:bottom w:val="none" w:sz="0" w:space="0" w:color="auto"/>
        <w:right w:val="none" w:sz="0" w:space="0" w:color="auto"/>
      </w:divBdr>
    </w:div>
    <w:div w:id="562570760">
      <w:marLeft w:val="0"/>
      <w:marRight w:val="0"/>
      <w:marTop w:val="0"/>
      <w:marBottom w:val="0"/>
      <w:divBdr>
        <w:top w:val="none" w:sz="0" w:space="0" w:color="auto"/>
        <w:left w:val="none" w:sz="0" w:space="0" w:color="auto"/>
        <w:bottom w:val="none" w:sz="0" w:space="0" w:color="auto"/>
        <w:right w:val="none" w:sz="0" w:space="0" w:color="auto"/>
      </w:divBdr>
    </w:div>
    <w:div w:id="562570761">
      <w:marLeft w:val="0"/>
      <w:marRight w:val="0"/>
      <w:marTop w:val="0"/>
      <w:marBottom w:val="0"/>
      <w:divBdr>
        <w:top w:val="none" w:sz="0" w:space="0" w:color="auto"/>
        <w:left w:val="none" w:sz="0" w:space="0" w:color="auto"/>
        <w:bottom w:val="none" w:sz="0" w:space="0" w:color="auto"/>
        <w:right w:val="none" w:sz="0" w:space="0" w:color="auto"/>
      </w:divBdr>
    </w:div>
    <w:div w:id="562570762">
      <w:marLeft w:val="0"/>
      <w:marRight w:val="0"/>
      <w:marTop w:val="0"/>
      <w:marBottom w:val="0"/>
      <w:divBdr>
        <w:top w:val="none" w:sz="0" w:space="0" w:color="auto"/>
        <w:left w:val="none" w:sz="0" w:space="0" w:color="auto"/>
        <w:bottom w:val="none" w:sz="0" w:space="0" w:color="auto"/>
        <w:right w:val="none" w:sz="0" w:space="0" w:color="auto"/>
      </w:divBdr>
    </w:div>
    <w:div w:id="562570764">
      <w:marLeft w:val="0"/>
      <w:marRight w:val="0"/>
      <w:marTop w:val="0"/>
      <w:marBottom w:val="0"/>
      <w:divBdr>
        <w:top w:val="none" w:sz="0" w:space="0" w:color="auto"/>
        <w:left w:val="none" w:sz="0" w:space="0" w:color="auto"/>
        <w:bottom w:val="none" w:sz="0" w:space="0" w:color="auto"/>
        <w:right w:val="none" w:sz="0" w:space="0" w:color="auto"/>
      </w:divBdr>
    </w:div>
    <w:div w:id="562570765">
      <w:marLeft w:val="0"/>
      <w:marRight w:val="0"/>
      <w:marTop w:val="0"/>
      <w:marBottom w:val="0"/>
      <w:divBdr>
        <w:top w:val="none" w:sz="0" w:space="0" w:color="auto"/>
        <w:left w:val="none" w:sz="0" w:space="0" w:color="auto"/>
        <w:bottom w:val="none" w:sz="0" w:space="0" w:color="auto"/>
        <w:right w:val="none" w:sz="0" w:space="0" w:color="auto"/>
      </w:divBdr>
    </w:div>
    <w:div w:id="562570766">
      <w:marLeft w:val="0"/>
      <w:marRight w:val="0"/>
      <w:marTop w:val="0"/>
      <w:marBottom w:val="0"/>
      <w:divBdr>
        <w:top w:val="none" w:sz="0" w:space="0" w:color="auto"/>
        <w:left w:val="none" w:sz="0" w:space="0" w:color="auto"/>
        <w:bottom w:val="none" w:sz="0" w:space="0" w:color="auto"/>
        <w:right w:val="none" w:sz="0" w:space="0" w:color="auto"/>
      </w:divBdr>
    </w:div>
    <w:div w:id="562570767">
      <w:marLeft w:val="0"/>
      <w:marRight w:val="0"/>
      <w:marTop w:val="0"/>
      <w:marBottom w:val="0"/>
      <w:divBdr>
        <w:top w:val="none" w:sz="0" w:space="0" w:color="auto"/>
        <w:left w:val="none" w:sz="0" w:space="0" w:color="auto"/>
        <w:bottom w:val="none" w:sz="0" w:space="0" w:color="auto"/>
        <w:right w:val="none" w:sz="0" w:space="0" w:color="auto"/>
      </w:divBdr>
    </w:div>
    <w:div w:id="562570768">
      <w:marLeft w:val="0"/>
      <w:marRight w:val="0"/>
      <w:marTop w:val="0"/>
      <w:marBottom w:val="0"/>
      <w:divBdr>
        <w:top w:val="none" w:sz="0" w:space="0" w:color="auto"/>
        <w:left w:val="none" w:sz="0" w:space="0" w:color="auto"/>
        <w:bottom w:val="none" w:sz="0" w:space="0" w:color="auto"/>
        <w:right w:val="none" w:sz="0" w:space="0" w:color="auto"/>
      </w:divBdr>
    </w:div>
    <w:div w:id="562570769">
      <w:marLeft w:val="0"/>
      <w:marRight w:val="0"/>
      <w:marTop w:val="0"/>
      <w:marBottom w:val="0"/>
      <w:divBdr>
        <w:top w:val="none" w:sz="0" w:space="0" w:color="auto"/>
        <w:left w:val="none" w:sz="0" w:space="0" w:color="auto"/>
        <w:bottom w:val="none" w:sz="0" w:space="0" w:color="auto"/>
        <w:right w:val="none" w:sz="0" w:space="0" w:color="auto"/>
      </w:divBdr>
    </w:div>
    <w:div w:id="562570770">
      <w:marLeft w:val="0"/>
      <w:marRight w:val="0"/>
      <w:marTop w:val="0"/>
      <w:marBottom w:val="0"/>
      <w:divBdr>
        <w:top w:val="none" w:sz="0" w:space="0" w:color="auto"/>
        <w:left w:val="none" w:sz="0" w:space="0" w:color="auto"/>
        <w:bottom w:val="none" w:sz="0" w:space="0" w:color="auto"/>
        <w:right w:val="none" w:sz="0" w:space="0" w:color="auto"/>
      </w:divBdr>
    </w:div>
    <w:div w:id="562570771">
      <w:marLeft w:val="0"/>
      <w:marRight w:val="0"/>
      <w:marTop w:val="0"/>
      <w:marBottom w:val="0"/>
      <w:divBdr>
        <w:top w:val="none" w:sz="0" w:space="0" w:color="auto"/>
        <w:left w:val="none" w:sz="0" w:space="0" w:color="auto"/>
        <w:bottom w:val="none" w:sz="0" w:space="0" w:color="auto"/>
        <w:right w:val="none" w:sz="0" w:space="0" w:color="auto"/>
      </w:divBdr>
    </w:div>
    <w:div w:id="562570772">
      <w:marLeft w:val="0"/>
      <w:marRight w:val="0"/>
      <w:marTop w:val="0"/>
      <w:marBottom w:val="0"/>
      <w:divBdr>
        <w:top w:val="none" w:sz="0" w:space="0" w:color="auto"/>
        <w:left w:val="none" w:sz="0" w:space="0" w:color="auto"/>
        <w:bottom w:val="none" w:sz="0" w:space="0" w:color="auto"/>
        <w:right w:val="none" w:sz="0" w:space="0" w:color="auto"/>
      </w:divBdr>
    </w:div>
    <w:div w:id="562570773">
      <w:marLeft w:val="0"/>
      <w:marRight w:val="0"/>
      <w:marTop w:val="0"/>
      <w:marBottom w:val="0"/>
      <w:divBdr>
        <w:top w:val="none" w:sz="0" w:space="0" w:color="auto"/>
        <w:left w:val="none" w:sz="0" w:space="0" w:color="auto"/>
        <w:bottom w:val="none" w:sz="0" w:space="0" w:color="auto"/>
        <w:right w:val="none" w:sz="0" w:space="0" w:color="auto"/>
      </w:divBdr>
    </w:div>
    <w:div w:id="562570774">
      <w:marLeft w:val="0"/>
      <w:marRight w:val="0"/>
      <w:marTop w:val="0"/>
      <w:marBottom w:val="0"/>
      <w:divBdr>
        <w:top w:val="none" w:sz="0" w:space="0" w:color="auto"/>
        <w:left w:val="none" w:sz="0" w:space="0" w:color="auto"/>
        <w:bottom w:val="none" w:sz="0" w:space="0" w:color="auto"/>
        <w:right w:val="none" w:sz="0" w:space="0" w:color="auto"/>
      </w:divBdr>
      <w:divsChild>
        <w:div w:id="562570763">
          <w:marLeft w:val="0"/>
          <w:marRight w:val="0"/>
          <w:marTop w:val="0"/>
          <w:marBottom w:val="0"/>
          <w:divBdr>
            <w:top w:val="none" w:sz="0" w:space="0" w:color="auto"/>
            <w:left w:val="none" w:sz="0" w:space="0" w:color="auto"/>
            <w:bottom w:val="none" w:sz="0" w:space="0" w:color="auto"/>
            <w:right w:val="none" w:sz="0" w:space="0" w:color="auto"/>
          </w:divBdr>
        </w:div>
        <w:div w:id="562570789">
          <w:marLeft w:val="0"/>
          <w:marRight w:val="0"/>
          <w:marTop w:val="0"/>
          <w:marBottom w:val="0"/>
          <w:divBdr>
            <w:top w:val="none" w:sz="0" w:space="0" w:color="auto"/>
            <w:left w:val="none" w:sz="0" w:space="0" w:color="auto"/>
            <w:bottom w:val="none" w:sz="0" w:space="0" w:color="auto"/>
            <w:right w:val="none" w:sz="0" w:space="0" w:color="auto"/>
          </w:divBdr>
        </w:div>
      </w:divsChild>
    </w:div>
    <w:div w:id="562570775">
      <w:marLeft w:val="0"/>
      <w:marRight w:val="0"/>
      <w:marTop w:val="0"/>
      <w:marBottom w:val="0"/>
      <w:divBdr>
        <w:top w:val="none" w:sz="0" w:space="0" w:color="auto"/>
        <w:left w:val="none" w:sz="0" w:space="0" w:color="auto"/>
        <w:bottom w:val="none" w:sz="0" w:space="0" w:color="auto"/>
        <w:right w:val="none" w:sz="0" w:space="0" w:color="auto"/>
      </w:divBdr>
    </w:div>
    <w:div w:id="562570776">
      <w:marLeft w:val="0"/>
      <w:marRight w:val="0"/>
      <w:marTop w:val="0"/>
      <w:marBottom w:val="0"/>
      <w:divBdr>
        <w:top w:val="none" w:sz="0" w:space="0" w:color="auto"/>
        <w:left w:val="none" w:sz="0" w:space="0" w:color="auto"/>
        <w:bottom w:val="none" w:sz="0" w:space="0" w:color="auto"/>
        <w:right w:val="none" w:sz="0" w:space="0" w:color="auto"/>
      </w:divBdr>
    </w:div>
    <w:div w:id="562570777">
      <w:marLeft w:val="0"/>
      <w:marRight w:val="0"/>
      <w:marTop w:val="0"/>
      <w:marBottom w:val="0"/>
      <w:divBdr>
        <w:top w:val="none" w:sz="0" w:space="0" w:color="auto"/>
        <w:left w:val="none" w:sz="0" w:space="0" w:color="auto"/>
        <w:bottom w:val="none" w:sz="0" w:space="0" w:color="auto"/>
        <w:right w:val="none" w:sz="0" w:space="0" w:color="auto"/>
      </w:divBdr>
    </w:div>
    <w:div w:id="562570778">
      <w:marLeft w:val="0"/>
      <w:marRight w:val="0"/>
      <w:marTop w:val="0"/>
      <w:marBottom w:val="0"/>
      <w:divBdr>
        <w:top w:val="none" w:sz="0" w:space="0" w:color="auto"/>
        <w:left w:val="none" w:sz="0" w:space="0" w:color="auto"/>
        <w:bottom w:val="none" w:sz="0" w:space="0" w:color="auto"/>
        <w:right w:val="none" w:sz="0" w:space="0" w:color="auto"/>
      </w:divBdr>
    </w:div>
    <w:div w:id="562570779">
      <w:marLeft w:val="0"/>
      <w:marRight w:val="0"/>
      <w:marTop w:val="0"/>
      <w:marBottom w:val="0"/>
      <w:divBdr>
        <w:top w:val="none" w:sz="0" w:space="0" w:color="auto"/>
        <w:left w:val="none" w:sz="0" w:space="0" w:color="auto"/>
        <w:bottom w:val="none" w:sz="0" w:space="0" w:color="auto"/>
        <w:right w:val="none" w:sz="0" w:space="0" w:color="auto"/>
      </w:divBdr>
    </w:div>
    <w:div w:id="562570780">
      <w:marLeft w:val="0"/>
      <w:marRight w:val="0"/>
      <w:marTop w:val="0"/>
      <w:marBottom w:val="0"/>
      <w:divBdr>
        <w:top w:val="none" w:sz="0" w:space="0" w:color="auto"/>
        <w:left w:val="none" w:sz="0" w:space="0" w:color="auto"/>
        <w:bottom w:val="none" w:sz="0" w:space="0" w:color="auto"/>
        <w:right w:val="none" w:sz="0" w:space="0" w:color="auto"/>
      </w:divBdr>
    </w:div>
    <w:div w:id="562570781">
      <w:marLeft w:val="0"/>
      <w:marRight w:val="0"/>
      <w:marTop w:val="0"/>
      <w:marBottom w:val="0"/>
      <w:divBdr>
        <w:top w:val="none" w:sz="0" w:space="0" w:color="auto"/>
        <w:left w:val="none" w:sz="0" w:space="0" w:color="auto"/>
        <w:bottom w:val="none" w:sz="0" w:space="0" w:color="auto"/>
        <w:right w:val="none" w:sz="0" w:space="0" w:color="auto"/>
      </w:divBdr>
    </w:div>
    <w:div w:id="562570782">
      <w:marLeft w:val="0"/>
      <w:marRight w:val="0"/>
      <w:marTop w:val="0"/>
      <w:marBottom w:val="0"/>
      <w:divBdr>
        <w:top w:val="none" w:sz="0" w:space="0" w:color="auto"/>
        <w:left w:val="none" w:sz="0" w:space="0" w:color="auto"/>
        <w:bottom w:val="none" w:sz="0" w:space="0" w:color="auto"/>
        <w:right w:val="none" w:sz="0" w:space="0" w:color="auto"/>
      </w:divBdr>
    </w:div>
    <w:div w:id="562570783">
      <w:marLeft w:val="0"/>
      <w:marRight w:val="0"/>
      <w:marTop w:val="0"/>
      <w:marBottom w:val="0"/>
      <w:divBdr>
        <w:top w:val="none" w:sz="0" w:space="0" w:color="auto"/>
        <w:left w:val="none" w:sz="0" w:space="0" w:color="auto"/>
        <w:bottom w:val="none" w:sz="0" w:space="0" w:color="auto"/>
        <w:right w:val="none" w:sz="0" w:space="0" w:color="auto"/>
      </w:divBdr>
    </w:div>
    <w:div w:id="562570784">
      <w:marLeft w:val="0"/>
      <w:marRight w:val="0"/>
      <w:marTop w:val="0"/>
      <w:marBottom w:val="0"/>
      <w:divBdr>
        <w:top w:val="none" w:sz="0" w:space="0" w:color="auto"/>
        <w:left w:val="none" w:sz="0" w:space="0" w:color="auto"/>
        <w:bottom w:val="none" w:sz="0" w:space="0" w:color="auto"/>
        <w:right w:val="none" w:sz="0" w:space="0" w:color="auto"/>
      </w:divBdr>
    </w:div>
    <w:div w:id="562570785">
      <w:marLeft w:val="0"/>
      <w:marRight w:val="0"/>
      <w:marTop w:val="0"/>
      <w:marBottom w:val="0"/>
      <w:divBdr>
        <w:top w:val="none" w:sz="0" w:space="0" w:color="auto"/>
        <w:left w:val="none" w:sz="0" w:space="0" w:color="auto"/>
        <w:bottom w:val="none" w:sz="0" w:space="0" w:color="auto"/>
        <w:right w:val="none" w:sz="0" w:space="0" w:color="auto"/>
      </w:divBdr>
    </w:div>
    <w:div w:id="562570786">
      <w:marLeft w:val="0"/>
      <w:marRight w:val="0"/>
      <w:marTop w:val="0"/>
      <w:marBottom w:val="0"/>
      <w:divBdr>
        <w:top w:val="none" w:sz="0" w:space="0" w:color="auto"/>
        <w:left w:val="none" w:sz="0" w:space="0" w:color="auto"/>
        <w:bottom w:val="none" w:sz="0" w:space="0" w:color="auto"/>
        <w:right w:val="none" w:sz="0" w:space="0" w:color="auto"/>
      </w:divBdr>
    </w:div>
    <w:div w:id="562570787">
      <w:marLeft w:val="0"/>
      <w:marRight w:val="0"/>
      <w:marTop w:val="0"/>
      <w:marBottom w:val="0"/>
      <w:divBdr>
        <w:top w:val="none" w:sz="0" w:space="0" w:color="auto"/>
        <w:left w:val="none" w:sz="0" w:space="0" w:color="auto"/>
        <w:bottom w:val="none" w:sz="0" w:space="0" w:color="auto"/>
        <w:right w:val="none" w:sz="0" w:space="0" w:color="auto"/>
      </w:divBdr>
    </w:div>
    <w:div w:id="562570788">
      <w:marLeft w:val="0"/>
      <w:marRight w:val="0"/>
      <w:marTop w:val="0"/>
      <w:marBottom w:val="0"/>
      <w:divBdr>
        <w:top w:val="none" w:sz="0" w:space="0" w:color="auto"/>
        <w:left w:val="none" w:sz="0" w:space="0" w:color="auto"/>
        <w:bottom w:val="none" w:sz="0" w:space="0" w:color="auto"/>
        <w:right w:val="none" w:sz="0" w:space="0" w:color="auto"/>
      </w:divBdr>
    </w:div>
    <w:div w:id="605583098">
      <w:bodyDiv w:val="1"/>
      <w:marLeft w:val="0"/>
      <w:marRight w:val="0"/>
      <w:marTop w:val="0"/>
      <w:marBottom w:val="0"/>
      <w:divBdr>
        <w:top w:val="none" w:sz="0" w:space="0" w:color="auto"/>
        <w:left w:val="none" w:sz="0" w:space="0" w:color="auto"/>
        <w:bottom w:val="none" w:sz="0" w:space="0" w:color="auto"/>
        <w:right w:val="none" w:sz="0" w:space="0" w:color="auto"/>
      </w:divBdr>
    </w:div>
    <w:div w:id="652414514">
      <w:bodyDiv w:val="1"/>
      <w:marLeft w:val="0"/>
      <w:marRight w:val="0"/>
      <w:marTop w:val="0"/>
      <w:marBottom w:val="0"/>
      <w:divBdr>
        <w:top w:val="none" w:sz="0" w:space="0" w:color="auto"/>
        <w:left w:val="none" w:sz="0" w:space="0" w:color="auto"/>
        <w:bottom w:val="none" w:sz="0" w:space="0" w:color="auto"/>
        <w:right w:val="none" w:sz="0" w:space="0" w:color="auto"/>
      </w:divBdr>
    </w:div>
    <w:div w:id="756174331">
      <w:bodyDiv w:val="1"/>
      <w:marLeft w:val="0"/>
      <w:marRight w:val="0"/>
      <w:marTop w:val="0"/>
      <w:marBottom w:val="0"/>
      <w:divBdr>
        <w:top w:val="none" w:sz="0" w:space="0" w:color="auto"/>
        <w:left w:val="none" w:sz="0" w:space="0" w:color="auto"/>
        <w:bottom w:val="none" w:sz="0" w:space="0" w:color="auto"/>
        <w:right w:val="none" w:sz="0" w:space="0" w:color="auto"/>
      </w:divBdr>
    </w:div>
    <w:div w:id="781263918">
      <w:bodyDiv w:val="1"/>
      <w:marLeft w:val="0"/>
      <w:marRight w:val="0"/>
      <w:marTop w:val="0"/>
      <w:marBottom w:val="0"/>
      <w:divBdr>
        <w:top w:val="none" w:sz="0" w:space="0" w:color="auto"/>
        <w:left w:val="none" w:sz="0" w:space="0" w:color="auto"/>
        <w:bottom w:val="none" w:sz="0" w:space="0" w:color="auto"/>
        <w:right w:val="none" w:sz="0" w:space="0" w:color="auto"/>
      </w:divBdr>
    </w:div>
    <w:div w:id="821582923">
      <w:bodyDiv w:val="1"/>
      <w:marLeft w:val="0"/>
      <w:marRight w:val="0"/>
      <w:marTop w:val="0"/>
      <w:marBottom w:val="0"/>
      <w:divBdr>
        <w:top w:val="none" w:sz="0" w:space="0" w:color="auto"/>
        <w:left w:val="none" w:sz="0" w:space="0" w:color="auto"/>
        <w:bottom w:val="none" w:sz="0" w:space="0" w:color="auto"/>
        <w:right w:val="none" w:sz="0" w:space="0" w:color="auto"/>
      </w:divBdr>
    </w:div>
    <w:div w:id="829635372">
      <w:bodyDiv w:val="1"/>
      <w:marLeft w:val="0"/>
      <w:marRight w:val="0"/>
      <w:marTop w:val="0"/>
      <w:marBottom w:val="0"/>
      <w:divBdr>
        <w:top w:val="none" w:sz="0" w:space="0" w:color="auto"/>
        <w:left w:val="none" w:sz="0" w:space="0" w:color="auto"/>
        <w:bottom w:val="none" w:sz="0" w:space="0" w:color="auto"/>
        <w:right w:val="none" w:sz="0" w:space="0" w:color="auto"/>
      </w:divBdr>
    </w:div>
    <w:div w:id="1214854481">
      <w:bodyDiv w:val="1"/>
      <w:marLeft w:val="0"/>
      <w:marRight w:val="0"/>
      <w:marTop w:val="0"/>
      <w:marBottom w:val="0"/>
      <w:divBdr>
        <w:top w:val="none" w:sz="0" w:space="0" w:color="auto"/>
        <w:left w:val="none" w:sz="0" w:space="0" w:color="auto"/>
        <w:bottom w:val="none" w:sz="0" w:space="0" w:color="auto"/>
        <w:right w:val="none" w:sz="0" w:space="0" w:color="auto"/>
      </w:divBdr>
    </w:div>
    <w:div w:id="1323773454">
      <w:bodyDiv w:val="1"/>
      <w:marLeft w:val="0"/>
      <w:marRight w:val="0"/>
      <w:marTop w:val="0"/>
      <w:marBottom w:val="0"/>
      <w:divBdr>
        <w:top w:val="none" w:sz="0" w:space="0" w:color="auto"/>
        <w:left w:val="none" w:sz="0" w:space="0" w:color="auto"/>
        <w:bottom w:val="none" w:sz="0" w:space="0" w:color="auto"/>
        <w:right w:val="none" w:sz="0" w:space="0" w:color="auto"/>
      </w:divBdr>
    </w:div>
    <w:div w:id="1345939028">
      <w:bodyDiv w:val="1"/>
      <w:marLeft w:val="0"/>
      <w:marRight w:val="0"/>
      <w:marTop w:val="0"/>
      <w:marBottom w:val="0"/>
      <w:divBdr>
        <w:top w:val="none" w:sz="0" w:space="0" w:color="auto"/>
        <w:left w:val="none" w:sz="0" w:space="0" w:color="auto"/>
        <w:bottom w:val="none" w:sz="0" w:space="0" w:color="auto"/>
        <w:right w:val="none" w:sz="0" w:space="0" w:color="auto"/>
      </w:divBdr>
    </w:div>
    <w:div w:id="1382368023">
      <w:bodyDiv w:val="1"/>
      <w:marLeft w:val="0"/>
      <w:marRight w:val="0"/>
      <w:marTop w:val="0"/>
      <w:marBottom w:val="0"/>
      <w:divBdr>
        <w:top w:val="none" w:sz="0" w:space="0" w:color="auto"/>
        <w:left w:val="none" w:sz="0" w:space="0" w:color="auto"/>
        <w:bottom w:val="none" w:sz="0" w:space="0" w:color="auto"/>
        <w:right w:val="none" w:sz="0" w:space="0" w:color="auto"/>
      </w:divBdr>
    </w:div>
    <w:div w:id="1401906480">
      <w:bodyDiv w:val="1"/>
      <w:marLeft w:val="0"/>
      <w:marRight w:val="0"/>
      <w:marTop w:val="0"/>
      <w:marBottom w:val="0"/>
      <w:divBdr>
        <w:top w:val="none" w:sz="0" w:space="0" w:color="auto"/>
        <w:left w:val="none" w:sz="0" w:space="0" w:color="auto"/>
        <w:bottom w:val="none" w:sz="0" w:space="0" w:color="auto"/>
        <w:right w:val="none" w:sz="0" w:space="0" w:color="auto"/>
      </w:divBdr>
    </w:div>
    <w:div w:id="1407142140">
      <w:bodyDiv w:val="1"/>
      <w:marLeft w:val="0"/>
      <w:marRight w:val="0"/>
      <w:marTop w:val="0"/>
      <w:marBottom w:val="0"/>
      <w:divBdr>
        <w:top w:val="none" w:sz="0" w:space="0" w:color="auto"/>
        <w:left w:val="none" w:sz="0" w:space="0" w:color="auto"/>
        <w:bottom w:val="none" w:sz="0" w:space="0" w:color="auto"/>
        <w:right w:val="none" w:sz="0" w:space="0" w:color="auto"/>
      </w:divBdr>
    </w:div>
    <w:div w:id="1516380145">
      <w:bodyDiv w:val="1"/>
      <w:marLeft w:val="0"/>
      <w:marRight w:val="0"/>
      <w:marTop w:val="0"/>
      <w:marBottom w:val="0"/>
      <w:divBdr>
        <w:top w:val="none" w:sz="0" w:space="0" w:color="auto"/>
        <w:left w:val="none" w:sz="0" w:space="0" w:color="auto"/>
        <w:bottom w:val="none" w:sz="0" w:space="0" w:color="auto"/>
        <w:right w:val="none" w:sz="0" w:space="0" w:color="auto"/>
      </w:divBdr>
    </w:div>
    <w:div w:id="1556744314">
      <w:bodyDiv w:val="1"/>
      <w:marLeft w:val="0"/>
      <w:marRight w:val="0"/>
      <w:marTop w:val="0"/>
      <w:marBottom w:val="0"/>
      <w:divBdr>
        <w:top w:val="none" w:sz="0" w:space="0" w:color="auto"/>
        <w:left w:val="none" w:sz="0" w:space="0" w:color="auto"/>
        <w:bottom w:val="none" w:sz="0" w:space="0" w:color="auto"/>
        <w:right w:val="none" w:sz="0" w:space="0" w:color="auto"/>
      </w:divBdr>
    </w:div>
    <w:div w:id="1571963737">
      <w:bodyDiv w:val="1"/>
      <w:marLeft w:val="0"/>
      <w:marRight w:val="0"/>
      <w:marTop w:val="0"/>
      <w:marBottom w:val="0"/>
      <w:divBdr>
        <w:top w:val="none" w:sz="0" w:space="0" w:color="auto"/>
        <w:left w:val="none" w:sz="0" w:space="0" w:color="auto"/>
        <w:bottom w:val="none" w:sz="0" w:space="0" w:color="auto"/>
        <w:right w:val="none" w:sz="0" w:space="0" w:color="auto"/>
      </w:divBdr>
    </w:div>
    <w:div w:id="1879123289">
      <w:bodyDiv w:val="1"/>
      <w:marLeft w:val="0"/>
      <w:marRight w:val="0"/>
      <w:marTop w:val="0"/>
      <w:marBottom w:val="0"/>
      <w:divBdr>
        <w:top w:val="none" w:sz="0" w:space="0" w:color="auto"/>
        <w:left w:val="none" w:sz="0" w:space="0" w:color="auto"/>
        <w:bottom w:val="none" w:sz="0" w:space="0" w:color="auto"/>
        <w:right w:val="none" w:sz="0" w:space="0" w:color="auto"/>
      </w:divBdr>
    </w:div>
    <w:div w:id="1953171003">
      <w:bodyDiv w:val="1"/>
      <w:marLeft w:val="0"/>
      <w:marRight w:val="0"/>
      <w:marTop w:val="0"/>
      <w:marBottom w:val="0"/>
      <w:divBdr>
        <w:top w:val="none" w:sz="0" w:space="0" w:color="auto"/>
        <w:left w:val="none" w:sz="0" w:space="0" w:color="auto"/>
        <w:bottom w:val="none" w:sz="0" w:space="0" w:color="auto"/>
        <w:right w:val="none" w:sz="0" w:space="0" w:color="auto"/>
      </w:divBdr>
    </w:div>
    <w:div w:id="199198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s-ps.ru" TargetMode="External"/><Relationship Id="rId18" Type="http://schemas.openxmlformats.org/officeDocument/2006/relationships/hyperlink" Target="consultantplus://offline/ref=BE53B45C4B1EDF3783893384A45B2DBA055034792E50FCE5E653A9395912B95AA8180F62F3A998370D01I" TargetMode="External"/><Relationship Id="rId26" Type="http://schemas.openxmlformats.org/officeDocument/2006/relationships/image" Target="media/image4.wmf"/><Relationship Id="rId39" Type="http://schemas.openxmlformats.org/officeDocument/2006/relationships/hyperlink" Target="consultantplus://offline/ref=BE53B45C4B1EDF3783893384A45B2DBA06543C732357FCE5E653A939590102I" TargetMode="External"/><Relationship Id="rId21" Type="http://schemas.openxmlformats.org/officeDocument/2006/relationships/hyperlink" Target="consultantplus://offline/ref=BE53B45C4B1EDF3783893384A45B2DBA055034792E50FCE5E653A9395912B95AA8180F62F3A99F3B0D0CI" TargetMode="External"/><Relationship Id="rId34" Type="http://schemas.openxmlformats.org/officeDocument/2006/relationships/oleObject" Target="embeddings/oleObject1.bin"/><Relationship Id="rId42" Type="http://schemas.openxmlformats.org/officeDocument/2006/relationships/oleObject" Target="embeddings/oleObject3.bin"/><Relationship Id="rId47" Type="http://schemas.openxmlformats.org/officeDocument/2006/relationships/hyperlink" Target="garantF1://455333.0" TargetMode="External"/><Relationship Id="rId50"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www.ins-ps.ru" TargetMode="External"/><Relationship Id="rId17" Type="http://schemas.openxmlformats.org/officeDocument/2006/relationships/hyperlink" Target="consultantplus://offline/ref=BE53B45C4B1EDF3783893384A45B2DBA06543C732357FCE5E653A939590102I" TargetMode="External"/><Relationship Id="rId25" Type="http://schemas.openxmlformats.org/officeDocument/2006/relationships/image" Target="media/image3.wmf"/><Relationship Id="rId33" Type="http://schemas.openxmlformats.org/officeDocument/2006/relationships/image" Target="media/image9.wmf"/><Relationship Id="rId38" Type="http://schemas.openxmlformats.org/officeDocument/2006/relationships/hyperlink" Target="consultantplus://offline/ref=EA80437DFC3EB0AD873EA81D5DD277A41C7202F34FB35B6F33939B38242DE93E16A20E5DSDxFG" TargetMode="External"/><Relationship Id="rId46" Type="http://schemas.openxmlformats.org/officeDocument/2006/relationships/hyperlink" Target="mailto:ins-ps@ins-ps.ru" TargetMode="External"/><Relationship Id="rId59"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mailto:ins-ps@autoins.ru" TargetMode="External"/><Relationship Id="rId20" Type="http://schemas.openxmlformats.org/officeDocument/2006/relationships/hyperlink" Target="consultantplus://offline/ref=BE53B45C4B1EDF3783893384A45B2DBA055034792E50FCE5E653A9395912B95AA8180F62F3A998340D09I" TargetMode="External"/><Relationship Id="rId29" Type="http://schemas.openxmlformats.org/officeDocument/2006/relationships/image" Target="media/image7.wmf"/><Relationship Id="rId41"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image" Target="media/image2.wmf"/><Relationship Id="rId32" Type="http://schemas.openxmlformats.org/officeDocument/2006/relationships/hyperlink" Target="mailto:ins-ps@ins-ps.ru" TargetMode="External"/><Relationship Id="rId37" Type="http://schemas.openxmlformats.org/officeDocument/2006/relationships/hyperlink" Target="consultantplus://offline/ref=EA80437DFC3EB0AD873EA81D5DD277A41C7202F34FB35B6F33939B38242DE93E16A20E5DSDxBG" TargetMode="External"/><Relationship Id="rId40" Type="http://schemas.openxmlformats.org/officeDocument/2006/relationships/hyperlink" Target="mailto:ins-ps@autoins.ru" TargetMode="External"/><Relationship Id="rId45" Type="http://schemas.openxmlformats.org/officeDocument/2006/relationships/hyperlink" Target="mailto:ins-ps@ins-ps.ru" TargetMode="External"/><Relationship Id="rId58"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hyperlink" Target="mailto:ins-ps@autoins.ru" TargetMode="External"/><Relationship Id="rId23" Type="http://schemas.openxmlformats.org/officeDocument/2006/relationships/image" Target="media/image1.wmf"/><Relationship Id="rId28" Type="http://schemas.openxmlformats.org/officeDocument/2006/relationships/image" Target="media/image6.wmf"/><Relationship Id="rId36" Type="http://schemas.openxmlformats.org/officeDocument/2006/relationships/hyperlink" Target="consultantplus://offline/ref=BE53B45C4B1EDF3783893384A45B2DBA06543C732357FCE5E653A939590102I" TargetMode="External"/><Relationship Id="rId49" Type="http://schemas.openxmlformats.org/officeDocument/2006/relationships/hyperlink" Target="http://www.ins-ps.ru" TargetMode="External"/><Relationship Id="rId10" Type="http://schemas.openxmlformats.org/officeDocument/2006/relationships/footer" Target="footer1.xml"/><Relationship Id="rId19" Type="http://schemas.openxmlformats.org/officeDocument/2006/relationships/hyperlink" Target="consultantplus://offline/ref=BE53B45C4B1EDF3783893384A45B2DBA055034792E50FCE5E653A9395912B95AA8180F62F3A998370D00I" TargetMode="External"/><Relationship Id="rId31" Type="http://schemas.openxmlformats.org/officeDocument/2006/relationships/hyperlink" Target="mailto:ins-ps@ins-ps.ru" TargetMode="External"/><Relationship Id="rId44" Type="http://schemas.openxmlformats.org/officeDocument/2006/relationships/hyperlink" Target="mailto:ins-ps@ins-ps.ru"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ns-ps@autoins.ru" TargetMode="External"/><Relationship Id="rId22" Type="http://schemas.openxmlformats.org/officeDocument/2006/relationships/hyperlink" Target="consultantplus://offline/ref=BE53B45C4B1EDF3783893384A45B2DBA055034792E50FCE5E653A9395912B95AA8180F62F3A99F3A0D0CI" TargetMode="External"/><Relationship Id="rId27" Type="http://schemas.openxmlformats.org/officeDocument/2006/relationships/image" Target="media/image5.wmf"/><Relationship Id="rId30" Type="http://schemas.openxmlformats.org/officeDocument/2006/relationships/image" Target="media/image8.wmf"/><Relationship Id="rId35" Type="http://schemas.openxmlformats.org/officeDocument/2006/relationships/oleObject" Target="embeddings/oleObject2.bin"/><Relationship Id="rId43" Type="http://schemas.openxmlformats.org/officeDocument/2006/relationships/hyperlink" Target="http://www.ins-ps.ru" TargetMode="External"/><Relationship Id="rId48" Type="http://schemas.openxmlformats.org/officeDocument/2006/relationships/hyperlink" Target="garantF1://455333.0" TargetMode="External"/><Relationship Id="rId56" Type="http://schemas.microsoft.com/office/2011/relationships/people" Target="people.xml"/><Relationship Id="rId8" Type="http://schemas.openxmlformats.org/officeDocument/2006/relationships/footnotes" Target="footnotes.xml"/><Relationship Id="rId51" Type="http://schemas.openxmlformats.org/officeDocument/2006/relationships/fontTable" Target="fontTable.xml"/><Relationship Id="rId3"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BE53B45C4B1EDF3783893384A45B2DBA055034792E50FCE5E653A9395912B95AA8180F62F3A998340D01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B91398-9395-450E-BE1E-C89C131F6CDD}">
  <ds:schemaRefs>
    <ds:schemaRef ds:uri="http://schemas.openxmlformats.org/officeDocument/2006/bibliography"/>
  </ds:schemaRefs>
</ds:datastoreItem>
</file>

<file path=customXml/itemProps2.xml><?xml version="1.0" encoding="utf-8"?>
<ds:datastoreItem xmlns:ds="http://schemas.openxmlformats.org/officeDocument/2006/customXml" ds:itemID="{1A8C4DBF-17DF-4512-B303-D8C71A9D7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130</Pages>
  <Words>59411</Words>
  <Characters>338649</Characters>
  <Application>Microsoft Office Word</Application>
  <DocSecurity>0</DocSecurity>
  <Lines>2822</Lines>
  <Paragraphs>794</Paragraphs>
  <ScaleCrop>false</ScaleCrop>
  <HeadingPairs>
    <vt:vector size="2" baseType="variant">
      <vt:variant>
        <vt:lpstr>Название</vt:lpstr>
      </vt:variant>
      <vt:variant>
        <vt:i4>1</vt:i4>
      </vt:variant>
    </vt:vector>
  </HeadingPairs>
  <TitlesOfParts>
    <vt:vector size="1" baseType="lpstr">
      <vt:lpstr/>
    </vt:vector>
  </TitlesOfParts>
  <Company>РСА</Company>
  <LinksUpToDate>false</LinksUpToDate>
  <CharactersWithSpaces>397266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Кармышева Екатерина Владимировна</dc:creator>
  <cp:lastModifiedBy>Ожерельева Ольга Владимировна</cp:lastModifiedBy>
  <cp:revision>32</cp:revision>
  <cp:lastPrinted>2019-03-19T14:01:00Z</cp:lastPrinted>
  <dcterms:created xsi:type="dcterms:W3CDTF">2021-10-18T09:31:00Z</dcterms:created>
  <dcterms:modified xsi:type="dcterms:W3CDTF">2021-10-26T11:35:00Z</dcterms:modified>
</cp:coreProperties>
</file>